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096865" w:rsidRDefault="00096865" w:rsidP="00EF3662">
      <w:pPr>
        <w:pStyle w:val="a3"/>
        <w:spacing w:line="240" w:lineRule="auto"/>
        <w:jc w:val="center"/>
        <w:rPr>
          <w:rFonts w:ascii="GHEA Grapalat" w:hAnsi="GHEA Grapalat"/>
          <w:i w:val="0"/>
          <w:lang w:val="af-ZA"/>
        </w:rPr>
      </w:pPr>
    </w:p>
    <w:p w:rsidR="00AF7AD5" w:rsidRPr="00E6597C" w:rsidRDefault="00AF7AD5" w:rsidP="00EF3662">
      <w:pPr>
        <w:pStyle w:val="a3"/>
        <w:spacing w:line="240" w:lineRule="auto"/>
        <w:jc w:val="center"/>
        <w:rPr>
          <w:rFonts w:ascii="GHEA Grapalat" w:hAnsi="GHEA Grapalat"/>
          <w:i w:val="0"/>
          <w:lang w:val="af-ZA"/>
        </w:rPr>
      </w:pPr>
    </w:p>
    <w:p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rsidR="00642EFE" w:rsidRPr="00E6597C" w:rsidRDefault="00AF7AD5" w:rsidP="00EF3662">
      <w:pPr>
        <w:pStyle w:val="a3"/>
        <w:spacing w:line="240" w:lineRule="auto"/>
        <w:jc w:val="center"/>
        <w:rPr>
          <w:rFonts w:ascii="GHEA Grapalat" w:hAnsi="GHEA Grapalat"/>
          <w:i w:val="0"/>
          <w:lang w:val="af-ZA"/>
        </w:rPr>
      </w:pPr>
      <w:r>
        <w:rPr>
          <w:rFonts w:ascii="GHEA Grapalat" w:hAnsi="GHEA Grapalat"/>
          <w:i w:val="0"/>
          <w:lang w:val="hy-AM"/>
        </w:rPr>
        <w:t>ՀՐ</w:t>
      </w:r>
      <w:r w:rsidR="0008230E">
        <w:rPr>
          <w:rFonts w:ascii="GHEA Grapalat" w:hAnsi="GHEA Grapalat"/>
          <w:i w:val="0"/>
          <w:lang w:val="en-US"/>
        </w:rPr>
        <w:t>Ա</w:t>
      </w:r>
      <w:r>
        <w:rPr>
          <w:rFonts w:ascii="GHEA Grapalat" w:hAnsi="GHEA Grapalat"/>
          <w:i w:val="0"/>
          <w:lang w:val="hy-AM"/>
        </w:rPr>
        <w:t xml:space="preserve">ՏԱՊ </w:t>
      </w:r>
      <w:r w:rsidR="00642EFE" w:rsidRPr="00E6597C">
        <w:rPr>
          <w:rFonts w:ascii="GHEA Grapalat" w:hAnsi="GHEA Grapalat"/>
          <w:i w:val="0"/>
          <w:lang w:val="af-ZA"/>
        </w:rPr>
        <w:t xml:space="preserve">ԲԱՑ </w:t>
      </w:r>
      <w:r w:rsidR="004E1503" w:rsidRPr="00E6597C">
        <w:rPr>
          <w:rFonts w:ascii="GHEA Grapalat" w:hAnsi="GHEA Grapalat"/>
          <w:i w:val="0"/>
          <w:lang w:val="af-ZA"/>
        </w:rPr>
        <w:t>ՄՐՑՈՒՅԹ</w:t>
      </w:r>
      <w:r w:rsidR="00642EFE" w:rsidRPr="00E6597C">
        <w:rPr>
          <w:rFonts w:ascii="GHEA Grapalat" w:hAnsi="GHEA Grapalat"/>
          <w:i w:val="0"/>
          <w:lang w:val="af-ZA"/>
        </w:rPr>
        <w:t>Ի ՄԱՍԻՆ</w:t>
      </w:r>
      <w:r w:rsidR="00E449ED" w:rsidRPr="00E6597C">
        <w:rPr>
          <w:rFonts w:ascii="GHEA Grapalat" w:hAnsi="GHEA Grapalat"/>
          <w:i w:val="0"/>
          <w:lang w:val="af-ZA"/>
        </w:rPr>
        <w:t>*</w:t>
      </w:r>
    </w:p>
    <w:p w:rsidR="00642EFE" w:rsidRPr="00E6597C" w:rsidRDefault="00642EFE" w:rsidP="00EF3662">
      <w:pPr>
        <w:pStyle w:val="a3"/>
        <w:spacing w:line="240" w:lineRule="auto"/>
        <w:jc w:val="center"/>
        <w:rPr>
          <w:rFonts w:ascii="GHEA Grapalat" w:hAnsi="GHEA Grapalat"/>
          <w:i w:val="0"/>
          <w:lang w:val="af-ZA"/>
        </w:rPr>
      </w:pPr>
    </w:p>
    <w:p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rsidR="0091042F" w:rsidRPr="00E6597C" w:rsidRDefault="00AF7AD5" w:rsidP="00D21F8D">
      <w:pPr>
        <w:pStyle w:val="a3"/>
        <w:spacing w:line="240" w:lineRule="auto"/>
        <w:jc w:val="center"/>
        <w:rPr>
          <w:rFonts w:ascii="GHEA Grapalat" w:hAnsi="GHEA Grapalat"/>
          <w:i w:val="0"/>
          <w:lang w:val="af-ZA"/>
        </w:rPr>
      </w:pPr>
      <w:r>
        <w:rPr>
          <w:rFonts w:ascii="GHEA Grapalat" w:hAnsi="GHEA Grapalat"/>
          <w:i w:val="0"/>
          <w:lang w:val="af-ZA"/>
        </w:rPr>
        <w:t xml:space="preserve">2021 </w:t>
      </w:r>
      <w:r w:rsidR="00642EFE" w:rsidRPr="00E6597C">
        <w:rPr>
          <w:rFonts w:ascii="GHEA Grapalat" w:hAnsi="GHEA Grapalat"/>
          <w:i w:val="0"/>
          <w:lang w:val="af-ZA"/>
        </w:rPr>
        <w:t xml:space="preserve">թվականի </w:t>
      </w:r>
      <w:r w:rsidRPr="00472D28">
        <w:rPr>
          <w:rFonts w:ascii="GHEA Grapalat" w:hAnsi="GHEA Grapalat"/>
          <w:i w:val="0"/>
          <w:lang w:val="af-ZA"/>
        </w:rPr>
        <w:t xml:space="preserve">հոկտեմբերի </w:t>
      </w:r>
      <w:r w:rsidR="00642EFE" w:rsidRPr="00472D28">
        <w:rPr>
          <w:rFonts w:ascii="GHEA Grapalat" w:hAnsi="GHEA Grapalat"/>
          <w:i w:val="0"/>
          <w:lang w:val="af-ZA"/>
        </w:rPr>
        <w:t xml:space="preserve">  </w:t>
      </w:r>
      <w:r w:rsidR="00472D28" w:rsidRPr="00472D28">
        <w:rPr>
          <w:rFonts w:ascii="GHEA Grapalat" w:hAnsi="GHEA Grapalat"/>
          <w:i w:val="0"/>
          <w:lang w:val="af-ZA"/>
        </w:rPr>
        <w:t>8-</w:t>
      </w:r>
      <w:r w:rsidR="00472D28" w:rsidRPr="00472D28">
        <w:rPr>
          <w:rFonts w:ascii="GHEA Grapalat" w:hAnsi="GHEA Grapalat"/>
          <w:i w:val="0"/>
          <w:lang w:val="ru-RU"/>
        </w:rPr>
        <w:t>ի</w:t>
      </w:r>
      <w:r w:rsidR="00642EFE" w:rsidRPr="00E6597C">
        <w:rPr>
          <w:rFonts w:ascii="GHEA Grapalat" w:hAnsi="GHEA Grapalat"/>
          <w:i w:val="0"/>
          <w:lang w:val="af-ZA"/>
        </w:rPr>
        <w:t xml:space="preserve"> </w:t>
      </w:r>
      <w:r>
        <w:rPr>
          <w:rFonts w:ascii="GHEA Grapalat" w:hAnsi="GHEA Grapalat"/>
          <w:i w:val="0"/>
          <w:lang w:val="af-ZA"/>
        </w:rPr>
        <w:t xml:space="preserve"> </w:t>
      </w:r>
      <w:r w:rsidRPr="00E6176D">
        <w:rPr>
          <w:rFonts w:ascii="GHEA Grapalat" w:hAnsi="GHEA Grapalat"/>
          <w:i w:val="0"/>
          <w:lang w:val="af-ZA"/>
        </w:rPr>
        <w:t xml:space="preserve">N 1 </w:t>
      </w:r>
      <w:r w:rsidR="003C53D4" w:rsidRPr="00E6597C">
        <w:rPr>
          <w:rFonts w:ascii="GHEA Grapalat" w:hAnsi="GHEA Grapalat"/>
          <w:i w:val="0"/>
          <w:lang w:val="af-ZA"/>
        </w:rPr>
        <w:t xml:space="preserve"> </w:t>
      </w:r>
      <w:r w:rsidR="00642EFE" w:rsidRPr="00E6597C">
        <w:rPr>
          <w:rFonts w:ascii="GHEA Grapalat" w:hAnsi="GHEA Grapalat"/>
          <w:i w:val="0"/>
          <w:lang w:val="af-ZA"/>
        </w:rPr>
        <w:t xml:space="preserve">որոշմամբ </w:t>
      </w:r>
    </w:p>
    <w:p w:rsidR="0091042F" w:rsidRPr="00E6597C" w:rsidRDefault="0091042F" w:rsidP="00EF3662">
      <w:pPr>
        <w:pStyle w:val="a3"/>
        <w:spacing w:line="240" w:lineRule="auto"/>
        <w:jc w:val="center"/>
        <w:rPr>
          <w:rFonts w:ascii="GHEA Grapalat" w:hAnsi="GHEA Grapalat"/>
          <w:i w:val="0"/>
          <w:lang w:val="af-ZA"/>
        </w:rPr>
      </w:pPr>
    </w:p>
    <w:p w:rsidR="0091042F" w:rsidRPr="00E6597C" w:rsidRDefault="00496E18"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8379A4">
        <w:rPr>
          <w:rFonts w:ascii="GHEA Grapalat" w:hAnsi="GHEA Grapalat"/>
          <w:b/>
          <w:i w:val="0"/>
          <w:lang w:val="hy-AM"/>
        </w:rPr>
        <w:t>Գ</w:t>
      </w:r>
      <w:r w:rsidR="008379A4">
        <w:rPr>
          <w:rFonts w:ascii="GHEA Grapalat" w:hAnsi="GHEA Grapalat"/>
          <w:b/>
          <w:i w:val="0"/>
          <w:lang w:val="en-US"/>
        </w:rPr>
        <w:t>Հ</w:t>
      </w:r>
      <w:r w:rsidR="00AF7AD5" w:rsidRPr="00AF7AD5">
        <w:rPr>
          <w:rFonts w:ascii="GHEA Grapalat" w:hAnsi="GHEA Grapalat"/>
          <w:b/>
          <w:i w:val="0"/>
          <w:lang w:val="hy-AM"/>
        </w:rPr>
        <w:t>-Հ</w:t>
      </w:r>
      <w:r w:rsidR="00B02A31" w:rsidRPr="00AF7AD5">
        <w:rPr>
          <w:rFonts w:ascii="GHEA Grapalat" w:hAnsi="GHEA Grapalat"/>
          <w:b/>
          <w:i w:val="0"/>
          <w:lang w:val="hy-AM"/>
        </w:rPr>
        <w:t>Բ</w:t>
      </w:r>
      <w:r w:rsidR="004E1503" w:rsidRPr="00AF7AD5">
        <w:rPr>
          <w:rFonts w:ascii="GHEA Grapalat" w:hAnsi="GHEA Grapalat"/>
          <w:b/>
          <w:i w:val="0"/>
          <w:lang w:val="hy-AM"/>
        </w:rPr>
        <w:t>Մ</w:t>
      </w:r>
      <w:r w:rsidR="00012347" w:rsidRPr="00AF7AD5">
        <w:rPr>
          <w:rFonts w:ascii="GHEA Grapalat" w:hAnsi="GHEA Grapalat"/>
          <w:b/>
          <w:i w:val="0"/>
          <w:lang w:val="hy-AM"/>
        </w:rPr>
        <w:t>Ա</w:t>
      </w:r>
      <w:r w:rsidR="00A363C5" w:rsidRPr="00AF7AD5">
        <w:rPr>
          <w:rFonts w:ascii="GHEA Grapalat" w:hAnsi="GHEA Grapalat"/>
          <w:b/>
          <w:i w:val="0"/>
          <w:lang w:val="hy-AM"/>
        </w:rPr>
        <w:t>Շ</w:t>
      </w:r>
      <w:r w:rsidR="00B02A31" w:rsidRPr="00AF7AD5">
        <w:rPr>
          <w:rFonts w:ascii="GHEA Grapalat" w:hAnsi="GHEA Grapalat"/>
          <w:b/>
          <w:i w:val="0"/>
          <w:lang w:val="hy-AM"/>
        </w:rPr>
        <w:t>ՁԲ</w:t>
      </w:r>
      <w:r w:rsidR="00AF7AD5" w:rsidRPr="00AF7AD5">
        <w:rPr>
          <w:rFonts w:ascii="GHEA Grapalat" w:hAnsi="GHEA Grapalat"/>
          <w:b/>
          <w:i w:val="0"/>
          <w:lang w:val="af-ZA"/>
        </w:rPr>
        <w:t>-21</w:t>
      </w:r>
      <w:r w:rsidR="009F18D0" w:rsidRPr="00AF7AD5">
        <w:rPr>
          <w:rFonts w:ascii="GHEA Grapalat" w:hAnsi="GHEA Grapalat"/>
          <w:b/>
          <w:i w:val="0"/>
          <w:lang w:val="hy-AM"/>
        </w:rPr>
        <w:t>/</w:t>
      </w:r>
      <w:r w:rsidR="008379A4">
        <w:rPr>
          <w:rFonts w:ascii="GHEA Grapalat" w:hAnsi="GHEA Grapalat"/>
          <w:b/>
          <w:i w:val="0"/>
          <w:lang w:val="af-ZA"/>
        </w:rPr>
        <w:t>21</w:t>
      </w:r>
      <w:r w:rsidR="009F18D0" w:rsidRPr="00E6597C">
        <w:rPr>
          <w:rFonts w:ascii="GHEA Grapalat" w:hAnsi="GHEA Grapalat"/>
          <w:i w:val="0"/>
          <w:u w:val="single"/>
          <w:lang w:val="af-ZA"/>
        </w:rPr>
        <w:t xml:space="preserve">     </w:t>
      </w:r>
    </w:p>
    <w:p w:rsidR="0091042F" w:rsidRPr="00E6597C" w:rsidRDefault="0091042F" w:rsidP="00EF3662">
      <w:pPr>
        <w:pStyle w:val="a3"/>
        <w:spacing w:line="240" w:lineRule="auto"/>
        <w:rPr>
          <w:rFonts w:ascii="GHEA Grapalat" w:hAnsi="GHEA Grapalat"/>
          <w:i w:val="0"/>
          <w:lang w:val="af-ZA"/>
        </w:rPr>
      </w:pPr>
    </w:p>
    <w:p w:rsidR="00642EFE" w:rsidRPr="00E6597C" w:rsidRDefault="00642EFE" w:rsidP="00AF7AD5">
      <w:pPr>
        <w:pStyle w:val="a3"/>
        <w:spacing w:line="240" w:lineRule="auto"/>
        <w:ind w:firstLine="708"/>
        <w:jc w:val="left"/>
        <w:rPr>
          <w:rFonts w:ascii="GHEA Grapalat" w:hAnsi="GHEA Grapalat"/>
          <w:i w:val="0"/>
          <w:lang w:val="af-ZA"/>
        </w:rPr>
      </w:pPr>
      <w:r w:rsidRPr="00E6597C">
        <w:rPr>
          <w:rFonts w:ascii="GHEA Grapalat" w:hAnsi="GHEA Grapalat"/>
          <w:i w:val="0"/>
          <w:lang w:val="af-ZA"/>
        </w:rPr>
        <w:t>Պատվիրատուն`</w:t>
      </w:r>
      <w:r w:rsidR="0091042F" w:rsidRPr="00E6597C">
        <w:rPr>
          <w:rFonts w:ascii="GHEA Grapalat" w:hAnsi="GHEA Grapalat"/>
          <w:i w:val="0"/>
          <w:lang w:val="af-ZA"/>
        </w:rPr>
        <w:t xml:space="preserve"> </w:t>
      </w:r>
      <w:r w:rsidR="008379A4" w:rsidRPr="00A55060">
        <w:rPr>
          <w:rFonts w:ascii="GHEA Grapalat" w:hAnsi="GHEA Grapalat" w:cs="Sylfaen"/>
          <w:b/>
          <w:sz w:val="24"/>
          <w:szCs w:val="24"/>
        </w:rPr>
        <w:t>Գառնի</w:t>
      </w:r>
      <w:r w:rsidR="008379A4">
        <w:rPr>
          <w:rFonts w:ascii="GHEA Grapalat" w:hAnsi="GHEA Grapalat" w:cs="Sylfaen"/>
          <w:b/>
          <w:sz w:val="24"/>
          <w:szCs w:val="24"/>
        </w:rPr>
        <w:t>ի</w:t>
      </w:r>
      <w:r w:rsidR="008379A4" w:rsidRPr="00A55060">
        <w:rPr>
          <w:rFonts w:ascii="GHEA Grapalat" w:hAnsi="GHEA Grapalat" w:cs="Sylfaen"/>
          <w:b/>
          <w:sz w:val="24"/>
          <w:szCs w:val="24"/>
          <w:lang w:val="af-ZA"/>
        </w:rPr>
        <w:t xml:space="preserve"> </w:t>
      </w:r>
      <w:r w:rsidR="008379A4" w:rsidRPr="00A55060">
        <w:rPr>
          <w:rFonts w:ascii="GHEA Grapalat" w:hAnsi="GHEA Grapalat" w:cs="Sylfaen"/>
          <w:b/>
          <w:sz w:val="24"/>
          <w:szCs w:val="24"/>
        </w:rPr>
        <w:t>համայնքապետարանը</w:t>
      </w:r>
      <w:r w:rsidR="008379A4" w:rsidRPr="00E6597C">
        <w:rPr>
          <w:rFonts w:ascii="GHEA Grapalat" w:hAnsi="GHEA Grapalat"/>
          <w:i w:val="0"/>
          <w:lang w:val="af-ZA"/>
        </w:rPr>
        <w:t>,</w:t>
      </w:r>
      <w:r w:rsidR="00AF7AD5" w:rsidRPr="00AE2768">
        <w:rPr>
          <w:rFonts w:ascii="GHEA Grapalat" w:hAnsi="GHEA Grapalat"/>
          <w:i w:val="0"/>
          <w:lang w:val="af-ZA"/>
        </w:rPr>
        <w:t xml:space="preserve"> որը գտնվում է</w:t>
      </w:r>
      <w:r w:rsidR="00AF7AD5" w:rsidRPr="007434A8">
        <w:rPr>
          <w:rFonts w:ascii="GHEA Grapalat" w:hAnsi="GHEA Grapalat" w:cs="Sylfaen"/>
          <w:b/>
          <w:lang w:val="af-ZA"/>
        </w:rPr>
        <w:t xml:space="preserve"> </w:t>
      </w:r>
      <w:r w:rsidR="00AF7AD5" w:rsidRPr="006305F2">
        <w:rPr>
          <w:rFonts w:ascii="GHEA Grapalat" w:hAnsi="GHEA Grapalat" w:cs="Sylfaen"/>
          <w:b/>
        </w:rPr>
        <w:t>ՀՀ</w:t>
      </w:r>
      <w:r w:rsidR="00AF7AD5" w:rsidRPr="006305F2">
        <w:rPr>
          <w:rFonts w:ascii="GHEA Grapalat" w:hAnsi="GHEA Grapalat" w:cs="Sylfaen"/>
          <w:b/>
          <w:lang w:val="af-ZA"/>
        </w:rPr>
        <w:t xml:space="preserve"> </w:t>
      </w:r>
      <w:r w:rsidR="00AF7AD5" w:rsidRPr="006305F2">
        <w:rPr>
          <w:rFonts w:ascii="GHEA Grapalat" w:hAnsi="GHEA Grapalat" w:cs="Sylfaen"/>
          <w:b/>
        </w:rPr>
        <w:t>Կոտայքի</w:t>
      </w:r>
      <w:r w:rsidR="00AF7AD5" w:rsidRPr="006305F2">
        <w:rPr>
          <w:rFonts w:ascii="GHEA Grapalat" w:hAnsi="GHEA Grapalat" w:cs="Sylfaen"/>
          <w:b/>
          <w:lang w:val="af-ZA"/>
        </w:rPr>
        <w:t xml:space="preserve"> </w:t>
      </w:r>
      <w:r w:rsidR="00AF7AD5" w:rsidRPr="006305F2">
        <w:rPr>
          <w:rFonts w:ascii="GHEA Grapalat" w:hAnsi="GHEA Grapalat" w:cs="Sylfaen"/>
          <w:b/>
        </w:rPr>
        <w:t>մարզ</w:t>
      </w:r>
      <w:r w:rsidR="00AF7AD5" w:rsidRPr="006305F2">
        <w:rPr>
          <w:rFonts w:ascii="GHEA Grapalat" w:hAnsi="GHEA Grapalat" w:cs="Sylfaen"/>
          <w:b/>
          <w:lang w:val="af-ZA"/>
        </w:rPr>
        <w:t>,</w:t>
      </w:r>
      <w:r w:rsidR="00AF7AD5" w:rsidRPr="006305F2">
        <w:rPr>
          <w:rFonts w:ascii="GHEA Grapalat" w:hAnsi="GHEA Grapalat" w:cs="Sylfaen"/>
          <w:b/>
        </w:rPr>
        <w:t>գյուղ</w:t>
      </w:r>
      <w:r w:rsidR="00AF7AD5" w:rsidRPr="006305F2">
        <w:rPr>
          <w:rFonts w:ascii="GHEA Grapalat" w:hAnsi="GHEA Grapalat" w:cs="Sylfaen"/>
          <w:b/>
          <w:lang w:val="af-ZA"/>
        </w:rPr>
        <w:t xml:space="preserve"> </w:t>
      </w:r>
      <w:r w:rsidR="00AF7AD5" w:rsidRPr="006305F2">
        <w:rPr>
          <w:rFonts w:ascii="GHEA Grapalat" w:hAnsi="GHEA Grapalat" w:cs="Sylfaen"/>
          <w:b/>
        </w:rPr>
        <w:t>Գառնի</w:t>
      </w:r>
      <w:r w:rsidR="00AF7AD5" w:rsidRPr="006305F2">
        <w:rPr>
          <w:rFonts w:ascii="GHEA Grapalat" w:hAnsi="GHEA Grapalat" w:cs="Sylfaen"/>
          <w:b/>
          <w:lang w:val="af-ZA"/>
        </w:rPr>
        <w:t xml:space="preserve"> ,</w:t>
      </w:r>
      <w:r w:rsidR="00AF7AD5" w:rsidRPr="006305F2">
        <w:rPr>
          <w:rFonts w:ascii="GHEA Grapalat" w:hAnsi="GHEA Grapalat" w:cs="Sylfaen"/>
          <w:b/>
        </w:rPr>
        <w:t>Շահումյան</w:t>
      </w:r>
      <w:r w:rsidR="00AF7AD5" w:rsidRPr="006305F2">
        <w:rPr>
          <w:rFonts w:ascii="GHEA Grapalat" w:hAnsi="GHEA Grapalat" w:cs="Sylfaen"/>
          <w:b/>
          <w:lang w:val="af-ZA"/>
        </w:rPr>
        <w:t xml:space="preserve"> 4</w:t>
      </w:r>
      <w:r w:rsidR="00AF7AD5" w:rsidRPr="006305F2">
        <w:rPr>
          <w:rFonts w:ascii="GHEA Grapalat" w:hAnsi="GHEA Grapalat"/>
          <w:b/>
          <w:i w:val="0"/>
          <w:lang w:val="af-ZA"/>
        </w:rPr>
        <w:t xml:space="preserve">  հասցեում</w:t>
      </w:r>
      <w:r w:rsidRPr="00E6597C">
        <w:rPr>
          <w:rFonts w:ascii="GHEA Grapalat" w:hAnsi="GHEA Grapalat"/>
          <w:i w:val="0"/>
          <w:lang w:val="af-ZA"/>
        </w:rPr>
        <w:t>,</w:t>
      </w:r>
      <w:r w:rsidR="00347499" w:rsidRPr="00E6597C">
        <w:rPr>
          <w:rFonts w:ascii="GHEA Grapalat" w:hAnsi="GHEA Grapalat"/>
          <w:i w:val="0"/>
          <w:sz w:val="16"/>
          <w:szCs w:val="16"/>
          <w:lang w:val="af-ZA"/>
        </w:rPr>
        <w:t xml:space="preserve"> </w:t>
      </w:r>
      <w:r w:rsidR="00AF7AD5">
        <w:rPr>
          <w:rFonts w:ascii="GHEA Grapalat" w:hAnsi="GHEA Grapalat"/>
          <w:i w:val="0"/>
          <w:lang w:val="af-ZA"/>
        </w:rPr>
        <w:t xml:space="preserve"> </w:t>
      </w:r>
      <w:r w:rsidRPr="00E6597C">
        <w:rPr>
          <w:rFonts w:ascii="GHEA Grapalat" w:hAnsi="GHEA Grapalat"/>
          <w:i w:val="0"/>
          <w:lang w:val="af-ZA"/>
        </w:rPr>
        <w:t>հայտարարում է</w:t>
      </w:r>
      <w:r w:rsidR="00AF7AD5">
        <w:rPr>
          <w:rFonts w:ascii="GHEA Grapalat" w:hAnsi="GHEA Grapalat"/>
          <w:i w:val="0"/>
          <w:lang w:val="hy-AM"/>
        </w:rPr>
        <w:t xml:space="preserve"> </w:t>
      </w:r>
      <w:r w:rsidR="00AF7AD5" w:rsidRPr="00AF7AD5">
        <w:rPr>
          <w:rFonts w:ascii="GHEA Grapalat" w:hAnsi="GHEA Grapalat"/>
          <w:b/>
          <w:i w:val="0"/>
          <w:lang w:val="hy-AM"/>
        </w:rPr>
        <w:t>հրատապ</w:t>
      </w:r>
      <w:r w:rsidRPr="00E6597C">
        <w:rPr>
          <w:rFonts w:ascii="GHEA Grapalat" w:hAnsi="GHEA Grapalat"/>
          <w:i w:val="0"/>
          <w:lang w:val="af-ZA"/>
        </w:rPr>
        <w:t xml:space="preserve"> </w:t>
      </w:r>
      <w:r w:rsidRPr="00AF7AD5">
        <w:rPr>
          <w:rFonts w:ascii="GHEA Grapalat" w:hAnsi="GHEA Grapalat"/>
          <w:b/>
          <w:i w:val="0"/>
          <w:lang w:val="af-ZA"/>
        </w:rPr>
        <w:t xml:space="preserve">բաց </w:t>
      </w:r>
      <w:r w:rsidR="00955E87" w:rsidRPr="00AF7AD5">
        <w:rPr>
          <w:rFonts w:ascii="GHEA Grapalat" w:hAnsi="GHEA Grapalat"/>
          <w:b/>
          <w:i w:val="0"/>
          <w:lang w:val="af-ZA"/>
        </w:rPr>
        <w:t>մրցույթ</w:t>
      </w:r>
      <w:r w:rsidR="00A20B69" w:rsidRPr="00E6597C">
        <w:rPr>
          <w:rFonts w:ascii="GHEA Grapalat" w:hAnsi="GHEA Grapalat"/>
          <w:i w:val="0"/>
          <w:lang w:val="af-ZA"/>
        </w:rPr>
        <w:t>, որն իրականացվում է մեկ փուլով</w:t>
      </w:r>
      <w:r w:rsidR="00236B75" w:rsidRPr="00E6597C">
        <w:rPr>
          <w:rFonts w:ascii="GHEA Grapalat" w:hAnsi="GHEA Grapalat"/>
          <w:i w:val="0"/>
          <w:lang w:val="af-ZA"/>
        </w:rPr>
        <w:t>:</w:t>
      </w:r>
    </w:p>
    <w:p w:rsidR="00311076" w:rsidRPr="004773C3"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08230E">
        <w:rPr>
          <w:rFonts w:ascii="GHEA Grapalat" w:hAnsi="GHEA Grapalat"/>
          <w:i w:val="0"/>
          <w:lang w:val="af-ZA"/>
        </w:rPr>
        <w:t xml:space="preserve"> </w:t>
      </w:r>
      <w:r w:rsidR="0008230E" w:rsidRPr="0008230E">
        <w:rPr>
          <w:rFonts w:ascii="GHEA Grapalat" w:hAnsi="GHEA Grapalat" w:cs="Sylfaen"/>
          <w:b/>
          <w:sz w:val="24"/>
          <w:szCs w:val="24"/>
        </w:rPr>
        <w:t>ՀՀ</w:t>
      </w:r>
      <w:r w:rsidR="0008230E" w:rsidRPr="0008230E">
        <w:rPr>
          <w:rFonts w:ascii="GHEA Grapalat" w:hAnsi="GHEA Grapalat" w:cs="Sylfaen"/>
          <w:b/>
          <w:sz w:val="24"/>
          <w:szCs w:val="24"/>
          <w:lang w:val="af-ZA"/>
        </w:rPr>
        <w:t xml:space="preserve"> </w:t>
      </w:r>
      <w:r w:rsidR="0008230E" w:rsidRPr="0008230E">
        <w:rPr>
          <w:rFonts w:ascii="GHEA Grapalat" w:hAnsi="GHEA Grapalat" w:cs="Sylfaen"/>
          <w:b/>
          <w:sz w:val="24"/>
          <w:szCs w:val="24"/>
        </w:rPr>
        <w:t>Կոտայքի</w:t>
      </w:r>
      <w:r w:rsidR="0008230E" w:rsidRPr="0008230E">
        <w:rPr>
          <w:rFonts w:ascii="GHEA Grapalat" w:hAnsi="GHEA Grapalat" w:cs="Sylfaen"/>
          <w:b/>
          <w:sz w:val="24"/>
          <w:szCs w:val="24"/>
          <w:lang w:val="af-ZA"/>
        </w:rPr>
        <w:t xml:space="preserve"> </w:t>
      </w:r>
      <w:r w:rsidR="0008230E" w:rsidRPr="0008230E">
        <w:rPr>
          <w:rFonts w:ascii="GHEA Grapalat" w:hAnsi="GHEA Grapalat" w:cs="Sylfaen"/>
          <w:b/>
          <w:sz w:val="24"/>
          <w:szCs w:val="24"/>
        </w:rPr>
        <w:t>մարզի</w:t>
      </w:r>
      <w:r w:rsidR="0008230E" w:rsidRPr="0008230E">
        <w:rPr>
          <w:rFonts w:ascii="GHEA Grapalat" w:hAnsi="GHEA Grapalat" w:cs="Sylfaen"/>
          <w:b/>
          <w:sz w:val="24"/>
          <w:szCs w:val="24"/>
          <w:lang w:val="af-ZA"/>
        </w:rPr>
        <w:t xml:space="preserve"> </w:t>
      </w:r>
      <w:r w:rsidR="0008230E" w:rsidRPr="0008230E">
        <w:rPr>
          <w:rFonts w:ascii="GHEA Grapalat" w:hAnsi="GHEA Grapalat" w:cs="Sylfaen"/>
          <w:b/>
          <w:sz w:val="24"/>
          <w:szCs w:val="24"/>
        </w:rPr>
        <w:t>Գառնի</w:t>
      </w:r>
      <w:r w:rsidR="0008230E" w:rsidRPr="0008230E">
        <w:rPr>
          <w:rFonts w:ascii="GHEA Grapalat" w:hAnsi="GHEA Grapalat" w:cs="Sylfaen"/>
          <w:b/>
          <w:sz w:val="24"/>
          <w:szCs w:val="24"/>
          <w:lang w:val="af-ZA"/>
        </w:rPr>
        <w:t xml:space="preserve"> </w:t>
      </w:r>
      <w:r w:rsidR="0008230E" w:rsidRPr="0008230E">
        <w:rPr>
          <w:rFonts w:ascii="GHEA Grapalat" w:hAnsi="GHEA Grapalat" w:cs="Sylfaen"/>
          <w:b/>
          <w:sz w:val="24"/>
          <w:szCs w:val="24"/>
        </w:rPr>
        <w:t>գյուղի</w:t>
      </w:r>
      <w:r w:rsidR="0008230E" w:rsidRPr="0008230E">
        <w:rPr>
          <w:rFonts w:ascii="GHEA Grapalat" w:hAnsi="GHEA Grapalat" w:cs="Sylfaen"/>
          <w:b/>
          <w:sz w:val="24"/>
          <w:szCs w:val="24"/>
          <w:lang w:val="af-ZA"/>
        </w:rPr>
        <w:t xml:space="preserve"> </w:t>
      </w:r>
      <w:r w:rsidR="0008230E" w:rsidRPr="0008230E">
        <w:rPr>
          <w:rFonts w:ascii="GHEA Grapalat" w:hAnsi="GHEA Grapalat" w:cs="Sylfaen"/>
          <w:b/>
          <w:sz w:val="24"/>
          <w:szCs w:val="24"/>
        </w:rPr>
        <w:t>խմելու</w:t>
      </w:r>
      <w:r w:rsidR="0008230E" w:rsidRPr="0008230E">
        <w:rPr>
          <w:rFonts w:ascii="GHEA Grapalat" w:hAnsi="GHEA Grapalat" w:cs="Sylfaen"/>
          <w:b/>
          <w:sz w:val="24"/>
          <w:szCs w:val="24"/>
          <w:lang w:val="af-ZA"/>
        </w:rPr>
        <w:t xml:space="preserve"> </w:t>
      </w:r>
      <w:r w:rsidR="0008230E" w:rsidRPr="0008230E">
        <w:rPr>
          <w:rFonts w:ascii="GHEA Grapalat" w:hAnsi="GHEA Grapalat" w:cs="Sylfaen"/>
          <w:b/>
          <w:sz w:val="24"/>
          <w:szCs w:val="24"/>
        </w:rPr>
        <w:t>ջրի</w:t>
      </w:r>
      <w:r w:rsidR="0008230E" w:rsidRPr="0008230E">
        <w:rPr>
          <w:rFonts w:ascii="GHEA Grapalat" w:hAnsi="GHEA Grapalat" w:cs="Sylfaen"/>
          <w:b/>
          <w:sz w:val="24"/>
          <w:szCs w:val="24"/>
          <w:lang w:val="af-ZA"/>
        </w:rPr>
        <w:t xml:space="preserve"> </w:t>
      </w:r>
      <w:r w:rsidR="0008230E" w:rsidRPr="0008230E">
        <w:rPr>
          <w:rFonts w:ascii="GHEA Grapalat" w:hAnsi="GHEA Grapalat" w:cs="Sylfaen"/>
          <w:b/>
          <w:sz w:val="24"/>
          <w:szCs w:val="24"/>
        </w:rPr>
        <w:t>համակարգի</w:t>
      </w:r>
      <w:r w:rsidR="0008230E" w:rsidRPr="0008230E">
        <w:rPr>
          <w:rFonts w:ascii="GHEA Grapalat" w:hAnsi="GHEA Grapalat" w:cs="Sylfaen"/>
          <w:b/>
          <w:sz w:val="24"/>
          <w:szCs w:val="24"/>
          <w:lang w:val="af-ZA"/>
        </w:rPr>
        <w:t xml:space="preserve"> </w:t>
      </w:r>
      <w:r w:rsidR="0008230E" w:rsidRPr="0008230E">
        <w:rPr>
          <w:rFonts w:ascii="GHEA Grapalat" w:hAnsi="GHEA Grapalat" w:cs="Sylfaen"/>
          <w:b/>
          <w:sz w:val="24"/>
          <w:szCs w:val="24"/>
        </w:rPr>
        <w:t>վերակառուցման</w:t>
      </w:r>
      <w:r w:rsidR="0008230E" w:rsidRPr="0008230E">
        <w:rPr>
          <w:rFonts w:ascii="GHEA Grapalat" w:hAnsi="GHEA Grapalat" w:cs="Sylfaen"/>
          <w:b/>
          <w:sz w:val="24"/>
          <w:szCs w:val="24"/>
          <w:lang w:val="af-ZA"/>
        </w:rPr>
        <w:t xml:space="preserve">  </w:t>
      </w:r>
      <w:r w:rsidR="0008230E" w:rsidRPr="00F6304F">
        <w:rPr>
          <w:rFonts w:ascii="GHEA Grapalat" w:hAnsi="GHEA Grapalat" w:cs="Sylfaen"/>
          <w:b/>
          <w:sz w:val="24"/>
          <w:szCs w:val="24"/>
        </w:rPr>
        <w:t>աշխատանքների</w:t>
      </w:r>
      <w:r w:rsidR="00E765B7" w:rsidRPr="00E6597C">
        <w:rPr>
          <w:rFonts w:ascii="GHEA Grapalat" w:hAnsi="GHEA Grapalat"/>
          <w:i w:val="0"/>
          <w:lang w:val="af-ZA"/>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պայմանագիր (այսուհետ`</w:t>
      </w:r>
      <w:r w:rsidR="0008230E">
        <w:rPr>
          <w:rFonts w:ascii="GHEA Grapalat" w:hAnsi="GHEA Grapalat"/>
          <w:i w:val="0"/>
          <w:lang w:val="af-ZA"/>
        </w:rPr>
        <w:t xml:space="preserve"> </w:t>
      </w:r>
      <w:r w:rsidR="00341A74" w:rsidRPr="00E6597C">
        <w:rPr>
          <w:rFonts w:ascii="GHEA Grapalat" w:hAnsi="GHEA Grapalat"/>
          <w:i w:val="0"/>
          <w:lang w:val="af-ZA"/>
        </w:rPr>
        <w:t xml:space="preserve">պայմանագիր)։ </w:t>
      </w:r>
    </w:p>
    <w:p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rsidR="0008230E" w:rsidRDefault="00496E18" w:rsidP="0008230E">
      <w:pPr>
        <w:pStyle w:val="a3"/>
        <w:spacing w:line="240" w:lineRule="auto"/>
        <w:rPr>
          <w:rFonts w:ascii="GHEA Grapalat" w:hAnsi="GHEA Grapalat"/>
          <w:i w:val="0"/>
          <w:lang w:val="af-ZA"/>
        </w:rPr>
      </w:pPr>
      <w:r w:rsidRPr="00E6597C">
        <w:rPr>
          <w:rFonts w:ascii="GHEA Grapalat" w:hAnsi="GHEA Grapalat"/>
          <w:i w:val="0"/>
          <w:lang w:val="af-ZA"/>
        </w:rPr>
        <w:t xml:space="preserve">Ընթացակարգի </w:t>
      </w:r>
      <w:r w:rsidR="007E15A7" w:rsidRPr="00E6597C">
        <w:rPr>
          <w:rFonts w:ascii="GHEA Grapalat" w:hAnsi="GHEA Grapalat"/>
          <w:i w:val="0"/>
          <w:lang w:val="af-ZA"/>
        </w:rPr>
        <w:t xml:space="preserve">հրավերը </w:t>
      </w:r>
      <w:r w:rsidR="00A20B69" w:rsidRPr="00E6597C">
        <w:rPr>
          <w:rFonts w:ascii="GHEA Grapalat" w:hAnsi="GHEA Grapalat"/>
          <w:i w:val="0"/>
          <w:lang w:val="af-ZA"/>
        </w:rPr>
        <w:t xml:space="preserve">թղթային </w:t>
      </w:r>
      <w:r w:rsidR="007E15A7" w:rsidRPr="00E6597C">
        <w:rPr>
          <w:rFonts w:ascii="GHEA Grapalat" w:hAnsi="GHEA Grapalat"/>
          <w:i w:val="0"/>
          <w:lang w:val="af-ZA"/>
        </w:rPr>
        <w:t xml:space="preserve">ստանալու համար անհրաժեշտ է դիմել պատվիրատուին, մինչև սույն հայտարարության հրապարակման օրվանից հաշված` </w:t>
      </w:r>
      <w:r w:rsidR="00DD2A90">
        <w:rPr>
          <w:rFonts w:ascii="GHEA Grapalat" w:hAnsi="GHEA Grapalat"/>
          <w:b/>
          <w:i w:val="0"/>
          <w:sz w:val="24"/>
          <w:szCs w:val="24"/>
          <w:lang w:val="af-ZA"/>
        </w:rPr>
        <w:t>15</w:t>
      </w:r>
      <w:r w:rsidR="0008230E" w:rsidRPr="0008230E">
        <w:rPr>
          <w:rFonts w:ascii="GHEA Grapalat" w:hAnsi="GHEA Grapalat"/>
          <w:b/>
          <w:i w:val="0"/>
          <w:sz w:val="24"/>
          <w:szCs w:val="24"/>
          <w:lang w:val="af-ZA"/>
        </w:rPr>
        <w:t>-րդ օրը ժամը 12:00</w:t>
      </w:r>
      <w:r w:rsidR="00F06F30" w:rsidRPr="0008230E">
        <w:rPr>
          <w:rFonts w:ascii="GHEA Grapalat" w:hAnsi="GHEA Grapalat"/>
          <w:b/>
          <w:i w:val="0"/>
          <w:sz w:val="24"/>
          <w:szCs w:val="24"/>
          <w:lang w:val="af-ZA"/>
        </w:rPr>
        <w:t>-ը</w:t>
      </w:r>
      <w:r w:rsidR="007E15A7" w:rsidRPr="0008230E">
        <w:rPr>
          <w:rFonts w:ascii="GHEA Grapalat" w:hAnsi="GHEA Grapalat"/>
          <w:b/>
          <w:i w:val="0"/>
          <w:sz w:val="24"/>
          <w:szCs w:val="24"/>
          <w:lang w:val="af-ZA"/>
        </w:rPr>
        <w:t>։</w:t>
      </w:r>
      <w:r w:rsidR="007E15A7" w:rsidRPr="00E6597C">
        <w:rPr>
          <w:rFonts w:ascii="GHEA Grapalat" w:hAnsi="GHEA Grapalat"/>
          <w:i w:val="0"/>
          <w:lang w:val="af-ZA"/>
        </w:rPr>
        <w:t xml:space="preserve"> Ընդ որում, </w:t>
      </w:r>
      <w:r w:rsidR="00A20B69" w:rsidRPr="00E6597C">
        <w:rPr>
          <w:rFonts w:ascii="GHEA Grapalat" w:hAnsi="GHEA Grapalat"/>
          <w:i w:val="0"/>
          <w:lang w:val="af-ZA"/>
        </w:rPr>
        <w:t xml:space="preserve">թղթային </w:t>
      </w:r>
      <w:r w:rsidR="007E15A7" w:rsidRPr="00E6597C">
        <w:rPr>
          <w:rFonts w:ascii="GHEA Grapalat" w:hAnsi="GHEA Grapalat"/>
          <w:i w:val="0"/>
          <w:lang w:val="af-ZA"/>
        </w:rPr>
        <w:t xml:space="preserve">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w:t>
      </w:r>
      <w:r w:rsidR="00E20B3E" w:rsidRPr="00E6597C">
        <w:rPr>
          <w:rFonts w:ascii="GHEA Grapalat" w:hAnsi="GHEA Grapalat"/>
          <w:i w:val="0"/>
          <w:lang w:val="af-ZA"/>
        </w:rPr>
        <w:t xml:space="preserve">առաջին </w:t>
      </w:r>
      <w:r w:rsidR="007E15A7" w:rsidRPr="00E6597C">
        <w:rPr>
          <w:rFonts w:ascii="GHEA Grapalat" w:hAnsi="GHEA Grapalat"/>
          <w:i w:val="0"/>
          <w:lang w:val="af-ZA"/>
        </w:rPr>
        <w:t>աշխատանքային օրը</w:t>
      </w:r>
      <w:r w:rsidR="0008230E">
        <w:rPr>
          <w:rFonts w:ascii="GHEA Grapalat" w:hAnsi="GHEA Grapalat"/>
          <w:i w:val="0"/>
          <w:lang w:val="af-ZA"/>
        </w:rPr>
        <w:t>:</w:t>
      </w:r>
    </w:p>
    <w:p w:rsidR="0067579A" w:rsidRPr="00E6597C" w:rsidRDefault="00357D48" w:rsidP="0008230E">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rsidR="0067579A" w:rsidRPr="00E6597C" w:rsidRDefault="00363E98" w:rsidP="00EF3662">
      <w:pPr>
        <w:pStyle w:val="a3"/>
        <w:spacing w:line="240" w:lineRule="auto"/>
        <w:rPr>
          <w:rFonts w:ascii="GHEA Grapalat" w:hAnsi="GHEA Grapalat"/>
          <w:i w:val="0"/>
          <w:lang w:val="af-ZA"/>
        </w:rPr>
      </w:pPr>
      <w:r w:rsidRPr="00E6597C">
        <w:rPr>
          <w:rFonts w:ascii="GHEA Grapalat" w:hAnsi="GHEA Grapalat"/>
          <w:i w:val="0"/>
          <w:lang w:val="af-ZA"/>
        </w:rPr>
        <w:t>Հ</w:t>
      </w:r>
      <w:r w:rsidR="0067579A" w:rsidRPr="00E6597C">
        <w:rPr>
          <w:rFonts w:ascii="GHEA Grapalat" w:hAnsi="GHEA Grapalat"/>
          <w:i w:val="0"/>
          <w:lang w:val="af-ZA"/>
        </w:rPr>
        <w:t>րավեր չստանալը չի սահմանափակում մասնակցի` սույն ընթացակարգին մասնակցելու իրավունքը</w:t>
      </w:r>
      <w:r w:rsidR="004D5671" w:rsidRPr="00E6597C">
        <w:rPr>
          <w:rFonts w:ascii="GHEA Grapalat" w:hAnsi="GHEA Grapalat"/>
          <w:i w:val="0"/>
          <w:lang w:val="af-ZA"/>
        </w:rPr>
        <w:t>։</w:t>
      </w:r>
      <w:r w:rsidR="0067579A" w:rsidRPr="00E6597C">
        <w:rPr>
          <w:rFonts w:ascii="GHEA Grapalat" w:hAnsi="GHEA Grapalat"/>
          <w:i w:val="0"/>
          <w:lang w:val="af-ZA"/>
        </w:rPr>
        <w:t xml:space="preserve"> </w:t>
      </w:r>
    </w:p>
    <w:p w:rsidR="00357D48" w:rsidRPr="00E6597C" w:rsidRDefault="003B5AE9" w:rsidP="0008230E">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08230E">
        <w:rPr>
          <w:rFonts w:ascii="GHEA Grapalat" w:hAnsi="GHEA Grapalat"/>
          <w:i w:val="0"/>
          <w:lang w:val="af-ZA" w:eastAsia="ru-RU"/>
        </w:rPr>
        <w:t xml:space="preserve">  </w:t>
      </w:r>
      <w:r w:rsidR="0008230E" w:rsidRPr="00A55060">
        <w:rPr>
          <w:rFonts w:ascii="GHEA Grapalat" w:hAnsi="GHEA Grapalat" w:cs="Sylfaen"/>
          <w:b/>
          <w:sz w:val="24"/>
          <w:szCs w:val="24"/>
        </w:rPr>
        <w:t>ՀՀ</w:t>
      </w:r>
      <w:r w:rsidR="0008230E" w:rsidRPr="00A55060">
        <w:rPr>
          <w:rFonts w:ascii="GHEA Grapalat" w:hAnsi="GHEA Grapalat" w:cs="Sylfaen"/>
          <w:b/>
          <w:sz w:val="24"/>
          <w:szCs w:val="24"/>
          <w:lang w:val="af-ZA"/>
        </w:rPr>
        <w:t xml:space="preserve"> </w:t>
      </w:r>
      <w:r w:rsidR="0008230E" w:rsidRPr="00A55060">
        <w:rPr>
          <w:rFonts w:ascii="GHEA Grapalat" w:hAnsi="GHEA Grapalat" w:cs="Sylfaen"/>
          <w:b/>
          <w:sz w:val="24"/>
          <w:szCs w:val="24"/>
        </w:rPr>
        <w:t>Կոտայքի</w:t>
      </w:r>
      <w:r w:rsidR="0008230E" w:rsidRPr="00A55060">
        <w:rPr>
          <w:rFonts w:ascii="GHEA Grapalat" w:hAnsi="GHEA Grapalat" w:cs="Sylfaen"/>
          <w:b/>
          <w:sz w:val="24"/>
          <w:szCs w:val="24"/>
          <w:lang w:val="af-ZA"/>
        </w:rPr>
        <w:t xml:space="preserve"> </w:t>
      </w:r>
      <w:r w:rsidR="0008230E" w:rsidRPr="00A55060">
        <w:rPr>
          <w:rFonts w:ascii="GHEA Grapalat" w:hAnsi="GHEA Grapalat" w:cs="Sylfaen"/>
          <w:b/>
          <w:sz w:val="24"/>
          <w:szCs w:val="24"/>
        </w:rPr>
        <w:t>մարզ</w:t>
      </w:r>
      <w:r w:rsidR="0008230E" w:rsidRPr="00A55060">
        <w:rPr>
          <w:rFonts w:ascii="GHEA Grapalat" w:hAnsi="GHEA Grapalat" w:cs="Sylfaen"/>
          <w:b/>
          <w:sz w:val="24"/>
          <w:szCs w:val="24"/>
          <w:lang w:val="af-ZA"/>
        </w:rPr>
        <w:t xml:space="preserve"> ,</w:t>
      </w:r>
      <w:r w:rsidR="0008230E" w:rsidRPr="00A55060">
        <w:rPr>
          <w:rFonts w:ascii="GHEA Grapalat" w:hAnsi="GHEA Grapalat" w:cs="Sylfaen"/>
          <w:b/>
          <w:sz w:val="24"/>
          <w:szCs w:val="24"/>
        </w:rPr>
        <w:t>գյուղ</w:t>
      </w:r>
      <w:r w:rsidR="0008230E" w:rsidRPr="00A55060">
        <w:rPr>
          <w:rFonts w:ascii="GHEA Grapalat" w:hAnsi="GHEA Grapalat" w:cs="Sylfaen"/>
          <w:b/>
          <w:sz w:val="24"/>
          <w:szCs w:val="24"/>
          <w:lang w:val="af-ZA"/>
        </w:rPr>
        <w:t xml:space="preserve"> </w:t>
      </w:r>
      <w:r w:rsidR="0008230E" w:rsidRPr="00A55060">
        <w:rPr>
          <w:rFonts w:ascii="GHEA Grapalat" w:hAnsi="GHEA Grapalat" w:cs="Sylfaen"/>
          <w:b/>
          <w:sz w:val="24"/>
          <w:szCs w:val="24"/>
        </w:rPr>
        <w:t>Գառնի</w:t>
      </w:r>
      <w:r w:rsidR="0008230E" w:rsidRPr="00A55060">
        <w:rPr>
          <w:rFonts w:ascii="GHEA Grapalat" w:hAnsi="GHEA Grapalat" w:cs="Sylfaen"/>
          <w:b/>
          <w:sz w:val="24"/>
          <w:szCs w:val="24"/>
          <w:lang w:val="af-ZA"/>
        </w:rPr>
        <w:t xml:space="preserve"> ,</w:t>
      </w:r>
      <w:r w:rsidR="0008230E" w:rsidRPr="00A55060">
        <w:rPr>
          <w:rFonts w:ascii="GHEA Grapalat" w:hAnsi="GHEA Grapalat" w:cs="Sylfaen"/>
          <w:b/>
          <w:sz w:val="24"/>
          <w:szCs w:val="24"/>
        </w:rPr>
        <w:t>Շահումյան</w:t>
      </w:r>
      <w:r w:rsidR="0008230E" w:rsidRPr="00A55060">
        <w:rPr>
          <w:rFonts w:ascii="GHEA Grapalat" w:hAnsi="GHEA Grapalat" w:cs="Sylfaen"/>
          <w:b/>
          <w:sz w:val="24"/>
          <w:szCs w:val="24"/>
          <w:lang w:val="af-ZA"/>
        </w:rPr>
        <w:t xml:space="preserve"> 4</w:t>
      </w:r>
      <w:r w:rsidR="0008230E">
        <w:rPr>
          <w:rFonts w:ascii="GHEA Grapalat" w:hAnsi="GHEA Grapalat" w:cs="Sylfaen"/>
          <w:b/>
          <w:sz w:val="24"/>
          <w:szCs w:val="24"/>
          <w:lang w:val="hy-AM"/>
        </w:rPr>
        <w:t xml:space="preserve"> </w:t>
      </w:r>
      <w:r w:rsidR="00B61894" w:rsidRPr="00E6597C">
        <w:rPr>
          <w:rFonts w:ascii="GHEA Grapalat" w:hAnsi="GHEA Grapalat"/>
          <w:i w:val="0"/>
          <w:lang w:val="af-ZA"/>
        </w:rPr>
        <w:t>հասցեով</w:t>
      </w:r>
      <w:r w:rsidR="0008230E">
        <w:rPr>
          <w:rFonts w:ascii="GHEA Grapalat" w:hAnsi="GHEA Grapalat"/>
          <w:i w:val="0"/>
          <w:lang w:val="af-ZA"/>
        </w:rPr>
        <w:t xml:space="preserve">, </w:t>
      </w:r>
      <w:r w:rsidR="00B61894" w:rsidRPr="00E6597C">
        <w:rPr>
          <w:rFonts w:ascii="GHEA Grapalat" w:hAnsi="GHEA Grapalat"/>
          <w:i w:val="0"/>
          <w:lang w:val="af-ZA"/>
        </w:rPr>
        <w:t>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 xml:space="preserve">մինչև սույն հայտարարության հրապարակման օրվանից հաշված </w:t>
      </w:r>
      <w:r w:rsidR="0008230E">
        <w:rPr>
          <w:rFonts w:ascii="GHEA Grapalat" w:hAnsi="GHEA Grapalat"/>
          <w:i w:val="0"/>
          <w:lang w:val="af-ZA"/>
        </w:rPr>
        <w:t xml:space="preserve"> </w:t>
      </w:r>
      <w:r w:rsidR="00DD2A90">
        <w:rPr>
          <w:rFonts w:ascii="GHEA Grapalat" w:hAnsi="GHEA Grapalat"/>
          <w:b/>
          <w:i w:val="0"/>
          <w:sz w:val="24"/>
          <w:szCs w:val="24"/>
          <w:lang w:val="af-ZA"/>
        </w:rPr>
        <w:t>15</w:t>
      </w:r>
      <w:r w:rsidR="00B61894" w:rsidRPr="0008230E">
        <w:rPr>
          <w:rFonts w:ascii="GHEA Grapalat" w:hAnsi="GHEA Grapalat"/>
          <w:b/>
          <w:i w:val="0"/>
          <w:sz w:val="24"/>
          <w:szCs w:val="24"/>
          <w:lang w:val="af-ZA"/>
        </w:rPr>
        <w:t xml:space="preserve">-րդ օրվա ժամը </w:t>
      </w:r>
      <w:r w:rsidR="0008230E" w:rsidRPr="0008230E">
        <w:rPr>
          <w:rFonts w:ascii="GHEA Grapalat" w:hAnsi="GHEA Grapalat"/>
          <w:b/>
          <w:i w:val="0"/>
          <w:sz w:val="24"/>
          <w:szCs w:val="24"/>
          <w:lang w:val="af-ZA"/>
        </w:rPr>
        <w:t>12:00</w:t>
      </w:r>
      <w:r w:rsidR="00B61894" w:rsidRPr="0008230E">
        <w:rPr>
          <w:rFonts w:ascii="GHEA Grapalat" w:hAnsi="GHEA Grapalat"/>
          <w:b/>
          <w:i w:val="0"/>
          <w:sz w:val="24"/>
          <w:szCs w:val="24"/>
          <w:lang w:val="af-ZA"/>
        </w:rPr>
        <w:t>-ը</w:t>
      </w:r>
      <w:r w:rsidR="00B61894" w:rsidRPr="0008230E">
        <w:rPr>
          <w:rFonts w:ascii="GHEA Grapalat" w:hAnsi="GHEA Grapalat"/>
          <w:i w:val="0"/>
          <w:sz w:val="24"/>
          <w:szCs w:val="24"/>
          <w:lang w:val="af-ZA"/>
        </w:rPr>
        <w:t>:</w:t>
      </w:r>
      <w:r w:rsidR="00B61894" w:rsidRPr="00E6597C">
        <w:rPr>
          <w:rFonts w:ascii="GHEA Grapalat" w:hAnsi="GHEA Grapalat"/>
          <w:i w:val="0"/>
          <w:lang w:val="af-ZA"/>
        </w:rPr>
        <w:t xml:space="preserve">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rsidR="00B61894" w:rsidRPr="00472D28" w:rsidRDefault="00B61894" w:rsidP="0008230E">
      <w:pPr>
        <w:pStyle w:val="a3"/>
        <w:spacing w:line="240" w:lineRule="auto"/>
        <w:ind w:firstLine="708"/>
        <w:rPr>
          <w:rFonts w:ascii="GHEA Grapalat" w:hAnsi="GHEA Grapalat"/>
          <w:b/>
          <w:i w:val="0"/>
          <w:sz w:val="24"/>
          <w:szCs w:val="24"/>
          <w:lang w:val="af-ZA"/>
        </w:rPr>
      </w:pPr>
      <w:r w:rsidRPr="00E6597C">
        <w:rPr>
          <w:rFonts w:ascii="GHEA Grapalat" w:hAnsi="GHEA Grapalat"/>
          <w:i w:val="0"/>
          <w:lang w:val="af-ZA"/>
        </w:rPr>
        <w:t xml:space="preserve">Հայտերի բացումը տեղի կունենա </w:t>
      </w:r>
      <w:r w:rsidR="0008230E" w:rsidRPr="0008230E">
        <w:rPr>
          <w:rFonts w:ascii="GHEA Grapalat" w:hAnsi="GHEA Grapalat" w:cs="Sylfaen"/>
          <w:b/>
          <w:sz w:val="24"/>
          <w:szCs w:val="24"/>
        </w:rPr>
        <w:t>ՀՀ</w:t>
      </w:r>
      <w:r w:rsidR="0008230E" w:rsidRPr="0008230E">
        <w:rPr>
          <w:rFonts w:ascii="GHEA Grapalat" w:hAnsi="GHEA Grapalat" w:cs="Sylfaen"/>
          <w:b/>
          <w:sz w:val="24"/>
          <w:szCs w:val="24"/>
          <w:lang w:val="af-ZA"/>
        </w:rPr>
        <w:t xml:space="preserve"> </w:t>
      </w:r>
      <w:r w:rsidR="0008230E" w:rsidRPr="0008230E">
        <w:rPr>
          <w:rFonts w:ascii="GHEA Grapalat" w:hAnsi="GHEA Grapalat" w:cs="Sylfaen"/>
          <w:b/>
          <w:sz w:val="24"/>
          <w:szCs w:val="24"/>
        </w:rPr>
        <w:t>Կոտայքի</w:t>
      </w:r>
      <w:r w:rsidR="0008230E" w:rsidRPr="0008230E">
        <w:rPr>
          <w:rFonts w:ascii="GHEA Grapalat" w:hAnsi="GHEA Grapalat" w:cs="Sylfaen"/>
          <w:b/>
          <w:sz w:val="24"/>
          <w:szCs w:val="24"/>
          <w:lang w:val="af-ZA"/>
        </w:rPr>
        <w:t xml:space="preserve"> </w:t>
      </w:r>
      <w:r w:rsidR="0008230E" w:rsidRPr="0008230E">
        <w:rPr>
          <w:rFonts w:ascii="GHEA Grapalat" w:hAnsi="GHEA Grapalat" w:cs="Sylfaen"/>
          <w:b/>
          <w:sz w:val="24"/>
          <w:szCs w:val="24"/>
        </w:rPr>
        <w:t>մարզ</w:t>
      </w:r>
      <w:r w:rsidR="0008230E" w:rsidRPr="0008230E">
        <w:rPr>
          <w:rFonts w:ascii="GHEA Grapalat" w:hAnsi="GHEA Grapalat" w:cs="Sylfaen"/>
          <w:b/>
          <w:sz w:val="24"/>
          <w:szCs w:val="24"/>
          <w:lang w:val="af-ZA"/>
        </w:rPr>
        <w:t xml:space="preserve"> ,</w:t>
      </w:r>
      <w:r w:rsidR="0008230E" w:rsidRPr="0008230E">
        <w:rPr>
          <w:rFonts w:ascii="GHEA Grapalat" w:hAnsi="GHEA Grapalat" w:cs="Sylfaen"/>
          <w:b/>
          <w:sz w:val="24"/>
          <w:szCs w:val="24"/>
        </w:rPr>
        <w:t>գյուղ</w:t>
      </w:r>
      <w:r w:rsidR="0008230E" w:rsidRPr="0008230E">
        <w:rPr>
          <w:rFonts w:ascii="GHEA Grapalat" w:hAnsi="GHEA Grapalat" w:cs="Sylfaen"/>
          <w:b/>
          <w:sz w:val="24"/>
          <w:szCs w:val="24"/>
          <w:lang w:val="af-ZA"/>
        </w:rPr>
        <w:t xml:space="preserve"> </w:t>
      </w:r>
      <w:r w:rsidR="0008230E" w:rsidRPr="0008230E">
        <w:rPr>
          <w:rFonts w:ascii="GHEA Grapalat" w:hAnsi="GHEA Grapalat" w:cs="Sylfaen"/>
          <w:b/>
          <w:sz w:val="24"/>
          <w:szCs w:val="24"/>
        </w:rPr>
        <w:t>Գառնի</w:t>
      </w:r>
      <w:r w:rsidR="0008230E" w:rsidRPr="0008230E">
        <w:rPr>
          <w:rFonts w:ascii="GHEA Grapalat" w:hAnsi="GHEA Grapalat" w:cs="Sylfaen"/>
          <w:b/>
          <w:sz w:val="24"/>
          <w:szCs w:val="24"/>
          <w:lang w:val="af-ZA"/>
        </w:rPr>
        <w:t xml:space="preserve"> ,</w:t>
      </w:r>
      <w:r w:rsidR="0008230E" w:rsidRPr="0008230E">
        <w:rPr>
          <w:rFonts w:ascii="GHEA Grapalat" w:hAnsi="GHEA Grapalat" w:cs="Sylfaen"/>
          <w:b/>
          <w:sz w:val="24"/>
          <w:szCs w:val="24"/>
        </w:rPr>
        <w:t>Շահումյան</w:t>
      </w:r>
      <w:r w:rsidR="0008230E" w:rsidRPr="0008230E">
        <w:rPr>
          <w:rFonts w:ascii="GHEA Grapalat" w:hAnsi="GHEA Grapalat" w:cs="Sylfaen"/>
          <w:b/>
          <w:sz w:val="24"/>
          <w:szCs w:val="24"/>
          <w:lang w:val="af-ZA"/>
        </w:rPr>
        <w:t xml:space="preserve"> 4 </w:t>
      </w:r>
      <w:r w:rsidR="0008230E" w:rsidRPr="0008230E">
        <w:rPr>
          <w:rFonts w:ascii="GHEA Grapalat" w:hAnsi="GHEA Grapalat"/>
          <w:i w:val="0"/>
          <w:sz w:val="24"/>
          <w:szCs w:val="24"/>
          <w:lang w:val="af-ZA"/>
        </w:rPr>
        <w:t>հասցեում</w:t>
      </w:r>
      <w:r w:rsidRPr="0008230E">
        <w:rPr>
          <w:rFonts w:ascii="GHEA Grapalat" w:hAnsi="GHEA Grapalat"/>
          <w:i w:val="0"/>
          <w:sz w:val="24"/>
          <w:szCs w:val="24"/>
          <w:lang w:val="af-ZA"/>
        </w:rPr>
        <w:t xml:space="preserve">,  </w:t>
      </w:r>
      <w:r w:rsidR="0008230E" w:rsidRPr="0008230E">
        <w:rPr>
          <w:rFonts w:ascii="GHEA Grapalat" w:hAnsi="GHEA Grapalat"/>
          <w:b/>
          <w:i w:val="0"/>
          <w:sz w:val="24"/>
          <w:szCs w:val="24"/>
          <w:lang w:val="af-ZA"/>
        </w:rPr>
        <w:t>2021</w:t>
      </w:r>
      <w:r w:rsidR="0008230E" w:rsidRPr="0008230E">
        <w:rPr>
          <w:rFonts w:ascii="GHEA Grapalat" w:hAnsi="GHEA Grapalat"/>
          <w:b/>
          <w:i w:val="0"/>
          <w:sz w:val="24"/>
          <w:szCs w:val="24"/>
          <w:lang w:val="en-US"/>
        </w:rPr>
        <w:t>թ</w:t>
      </w:r>
      <w:r w:rsidR="0008230E" w:rsidRPr="00472D28">
        <w:rPr>
          <w:rFonts w:ascii="GHEA Grapalat" w:hAnsi="GHEA Grapalat"/>
          <w:b/>
          <w:i w:val="0"/>
          <w:sz w:val="24"/>
          <w:szCs w:val="24"/>
          <w:lang w:val="af-ZA"/>
        </w:rPr>
        <w:t>. հ</w:t>
      </w:r>
      <w:r w:rsidR="0008230E" w:rsidRPr="00472D28">
        <w:rPr>
          <w:rFonts w:ascii="GHEA Grapalat" w:hAnsi="GHEA Grapalat"/>
          <w:b/>
          <w:i w:val="0"/>
          <w:sz w:val="24"/>
          <w:szCs w:val="24"/>
          <w:lang w:val="ru-RU"/>
        </w:rPr>
        <w:t>ոկտեմբերի</w:t>
      </w:r>
      <w:r w:rsidR="0008230E" w:rsidRPr="00472D28">
        <w:rPr>
          <w:rFonts w:ascii="GHEA Grapalat" w:hAnsi="GHEA Grapalat"/>
          <w:b/>
          <w:i w:val="0"/>
          <w:sz w:val="24"/>
          <w:szCs w:val="24"/>
          <w:lang w:val="af-ZA"/>
        </w:rPr>
        <w:t xml:space="preserve">   </w:t>
      </w:r>
      <w:r w:rsidR="00DD2A90">
        <w:rPr>
          <w:rFonts w:ascii="GHEA Grapalat" w:hAnsi="GHEA Grapalat"/>
          <w:b/>
          <w:i w:val="0"/>
          <w:sz w:val="24"/>
          <w:szCs w:val="24"/>
          <w:lang w:val="af-ZA"/>
        </w:rPr>
        <w:t>26</w:t>
      </w:r>
      <w:r w:rsidR="0008230E" w:rsidRPr="00472D28">
        <w:rPr>
          <w:rFonts w:ascii="GHEA Grapalat" w:hAnsi="GHEA Grapalat"/>
          <w:b/>
          <w:i w:val="0"/>
          <w:sz w:val="24"/>
          <w:szCs w:val="24"/>
          <w:lang w:val="af-ZA"/>
        </w:rPr>
        <w:t xml:space="preserve">-ին ժամը  12:00-ին։   </w:t>
      </w:r>
    </w:p>
    <w:p w:rsidR="00357D48" w:rsidRPr="00E6597C" w:rsidRDefault="001305C6" w:rsidP="00EF3662">
      <w:pPr>
        <w:pStyle w:val="a3"/>
        <w:spacing w:line="240" w:lineRule="auto"/>
        <w:rPr>
          <w:rFonts w:ascii="GHEA Grapalat" w:hAnsi="GHEA Grapalat"/>
          <w:i w:val="0"/>
          <w:lang w:val="af-ZA"/>
        </w:rPr>
      </w:pPr>
      <w:r w:rsidRPr="00472D28">
        <w:rPr>
          <w:rFonts w:ascii="GHEA Grapalat" w:hAnsi="GHEA Grapalat"/>
          <w:i w:val="0"/>
          <w:lang w:val="af-ZA"/>
        </w:rPr>
        <w:t>Սույն</w:t>
      </w:r>
      <w:r w:rsidR="00357D48" w:rsidRPr="00472D28">
        <w:rPr>
          <w:rFonts w:ascii="GHEA Grapalat" w:hAnsi="GHEA Grapalat"/>
          <w:i w:val="0"/>
          <w:lang w:val="af-ZA"/>
        </w:rPr>
        <w:t xml:space="preserve"> ընթացակար</w:t>
      </w:r>
      <w:r w:rsidR="00347499" w:rsidRPr="00472D28">
        <w:rPr>
          <w:rFonts w:ascii="GHEA Grapalat" w:hAnsi="GHEA Grapalat"/>
          <w:i w:val="0"/>
          <w:lang w:val="af-ZA"/>
        </w:rPr>
        <w:t>գ</w:t>
      </w:r>
      <w:r w:rsidR="00357D48" w:rsidRPr="00472D28">
        <w:rPr>
          <w:rFonts w:ascii="GHEA Grapalat" w:hAnsi="GHEA Grapalat"/>
          <w:i w:val="0"/>
          <w:lang w:val="af-ZA"/>
        </w:rPr>
        <w:t>ի վերաբերյալ</w:t>
      </w:r>
      <w:r w:rsidR="00357D48" w:rsidRPr="00E6597C">
        <w:rPr>
          <w:rFonts w:ascii="GHEA Grapalat" w:hAnsi="GHEA Grapalat"/>
          <w:i w:val="0"/>
          <w:lang w:val="af-ZA"/>
        </w:rPr>
        <w:t xml:space="preserve"> բողոքները</w:t>
      </w:r>
      <w:r w:rsidR="00BE439E" w:rsidRPr="00E6597C">
        <w:rPr>
          <w:rFonts w:ascii="GHEA Grapalat" w:hAnsi="GHEA Grapalat"/>
          <w:i w:val="0"/>
          <w:lang w:val="af-ZA"/>
        </w:rPr>
        <w:t xml:space="preserve"> </w:t>
      </w:r>
      <w:r w:rsidRPr="00E6597C">
        <w:rPr>
          <w:rFonts w:ascii="GHEA Grapalat" w:hAnsi="GHEA Grapalat"/>
          <w:i w:val="0"/>
          <w:lang w:val="af-ZA"/>
        </w:rPr>
        <w:t>պետք է</w:t>
      </w:r>
      <w:r w:rsidR="0060526C" w:rsidRPr="00E6597C">
        <w:rPr>
          <w:rFonts w:ascii="GHEA Grapalat" w:hAnsi="GHEA Grapalat"/>
          <w:i w:val="0"/>
          <w:lang w:val="af-ZA"/>
        </w:rPr>
        <w:t xml:space="preserve"> </w:t>
      </w:r>
      <w:r w:rsidRPr="00E6597C">
        <w:rPr>
          <w:rFonts w:ascii="GHEA Grapalat" w:hAnsi="GHEA Grapalat"/>
          <w:i w:val="0"/>
          <w:lang w:val="af-ZA"/>
        </w:rPr>
        <w:t>ներկայացնել</w:t>
      </w:r>
      <w:r w:rsidR="00357D48" w:rsidRPr="00E6597C">
        <w:rPr>
          <w:rFonts w:ascii="GHEA Grapalat" w:hAnsi="GHEA Grapalat"/>
          <w:i w:val="0"/>
          <w:lang w:val="af-ZA"/>
        </w:rPr>
        <w:t xml:space="preserve"> </w:t>
      </w:r>
      <w:r w:rsidR="00776E6C" w:rsidRPr="00E6597C">
        <w:rPr>
          <w:rFonts w:ascii="GHEA Grapalat" w:hAnsi="GHEA Grapalat"/>
          <w:i w:val="0"/>
          <w:lang w:val="af-ZA"/>
        </w:rPr>
        <w:t>գնումների հետ կապված բողոքներ քննող անձին</w:t>
      </w:r>
      <w:r w:rsidR="00357D48" w:rsidRPr="00E6597C">
        <w:rPr>
          <w:rFonts w:ascii="GHEA Grapalat" w:hAnsi="GHEA Grapalat"/>
          <w:i w:val="0"/>
          <w:lang w:val="af-ZA"/>
        </w:rPr>
        <w:t xml:space="preserve">` ք. Երևան, </w:t>
      </w:r>
      <w:r w:rsidR="000076A1" w:rsidRPr="00E6597C">
        <w:rPr>
          <w:rFonts w:ascii="GHEA Grapalat" w:hAnsi="GHEA Grapalat"/>
          <w:i w:val="0"/>
          <w:lang w:val="af-ZA"/>
        </w:rPr>
        <w:t>Մելիք-Ադամյան փող</w:t>
      </w:r>
      <w:r w:rsidR="00E327B8" w:rsidRPr="00E6597C">
        <w:rPr>
          <w:rFonts w:ascii="GHEA Grapalat" w:hAnsi="GHEA Grapalat"/>
          <w:i w:val="0"/>
          <w:lang w:val="af-ZA"/>
        </w:rPr>
        <w:t>.</w:t>
      </w:r>
      <w:r w:rsidR="00677658" w:rsidRPr="00E6597C">
        <w:rPr>
          <w:rFonts w:ascii="GHEA Grapalat" w:hAnsi="GHEA Grapalat"/>
          <w:i w:val="0"/>
          <w:lang w:val="af-ZA"/>
        </w:rPr>
        <w:t xml:space="preserve"> </w:t>
      </w:r>
      <w:r w:rsidR="000076A1" w:rsidRPr="00E6597C">
        <w:rPr>
          <w:rFonts w:ascii="GHEA Grapalat" w:hAnsi="GHEA Grapalat"/>
          <w:i w:val="0"/>
          <w:lang w:val="af-ZA"/>
        </w:rPr>
        <w:t xml:space="preserve">1 </w:t>
      </w:r>
      <w:r w:rsidR="00357D48" w:rsidRPr="00E6597C">
        <w:rPr>
          <w:rFonts w:ascii="GHEA Grapalat" w:hAnsi="GHEA Grapalat"/>
          <w:i w:val="0"/>
          <w:lang w:val="af-ZA"/>
        </w:rPr>
        <w:t xml:space="preserve"> հասցեով</w:t>
      </w:r>
      <w:r w:rsidR="004D5671" w:rsidRPr="00E6597C">
        <w:rPr>
          <w:rFonts w:ascii="GHEA Grapalat" w:hAnsi="GHEA Grapalat"/>
          <w:i w:val="0"/>
          <w:lang w:val="af-ZA"/>
        </w:rPr>
        <w:t>։</w:t>
      </w:r>
      <w:r w:rsidRPr="00E6597C">
        <w:rPr>
          <w:rFonts w:ascii="GHEA Grapalat" w:hAnsi="GHEA Grapalat"/>
          <w:i w:val="0"/>
          <w:lang w:val="af-ZA"/>
        </w:rPr>
        <w:t xml:space="preserve"> Բողոքարկումն իր</w:t>
      </w:r>
      <w:r w:rsidR="00EE73A8" w:rsidRPr="00E6597C">
        <w:rPr>
          <w:rFonts w:ascii="GHEA Grapalat" w:hAnsi="GHEA Grapalat"/>
          <w:i w:val="0"/>
          <w:lang w:val="af-ZA"/>
        </w:rPr>
        <w:t>ա</w:t>
      </w:r>
      <w:r w:rsidRPr="00E6597C">
        <w:rPr>
          <w:rFonts w:ascii="GHEA Grapalat" w:hAnsi="GHEA Grapalat"/>
          <w:i w:val="0"/>
          <w:lang w:val="af-ZA"/>
        </w:rPr>
        <w:t xml:space="preserve">կանացվում է սույն </w:t>
      </w:r>
      <w:r w:rsidR="00677658" w:rsidRPr="00E6597C">
        <w:rPr>
          <w:rFonts w:ascii="GHEA Grapalat" w:hAnsi="GHEA Grapalat"/>
          <w:i w:val="0"/>
          <w:lang w:val="af-ZA"/>
        </w:rPr>
        <w:t xml:space="preserve">մրցույթի </w:t>
      </w:r>
      <w:r w:rsidRPr="00E6597C">
        <w:rPr>
          <w:rFonts w:ascii="GHEA Grapalat" w:hAnsi="GHEA Grapalat"/>
          <w:i w:val="0"/>
          <w:lang w:val="af-ZA"/>
        </w:rPr>
        <w:t>հրավեր</w:t>
      </w:r>
      <w:r w:rsidR="00677658" w:rsidRPr="00E6597C">
        <w:rPr>
          <w:rFonts w:ascii="GHEA Grapalat" w:hAnsi="GHEA Grapalat"/>
          <w:i w:val="0"/>
          <w:lang w:val="af-ZA"/>
        </w:rPr>
        <w:t xml:space="preserve">ով </w:t>
      </w:r>
      <w:r w:rsidRPr="00E6597C">
        <w:rPr>
          <w:rFonts w:ascii="GHEA Grapalat" w:hAnsi="GHEA Grapalat"/>
          <w:i w:val="0"/>
          <w:lang w:val="af-ZA"/>
        </w:rPr>
        <w:t>սահմանված կարգով</w:t>
      </w:r>
      <w:r w:rsidR="004D5671" w:rsidRPr="00E6597C">
        <w:rPr>
          <w:rFonts w:ascii="GHEA Grapalat" w:hAnsi="GHEA Grapalat"/>
          <w:i w:val="0"/>
          <w:lang w:val="af-ZA"/>
        </w:rPr>
        <w:t>։</w:t>
      </w:r>
      <w:r w:rsidR="006E35A0" w:rsidRPr="00E6597C">
        <w:rPr>
          <w:rFonts w:ascii="GHEA Grapalat" w:hAnsi="GHEA Grapalat"/>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E6597C">
        <w:rPr>
          <w:rFonts w:ascii="GHEA Grapalat" w:hAnsi="GHEA Grapalat"/>
          <w:i w:val="0"/>
          <w:lang w:val="af-ZA"/>
        </w:rPr>
        <w:t xml:space="preserve">«900008000482» </w:t>
      </w:r>
      <w:r w:rsidR="006E35A0" w:rsidRPr="00E6597C">
        <w:rPr>
          <w:rFonts w:ascii="GHEA Grapalat" w:hAnsi="GHEA Grapalat"/>
          <w:i w:val="0"/>
          <w:lang w:val="af-ZA"/>
        </w:rPr>
        <w:t xml:space="preserve">գանձապետական հաշվեհամարին: </w:t>
      </w:r>
    </w:p>
    <w:p w:rsidR="00515FCD" w:rsidRPr="00356FE0" w:rsidRDefault="00754697" w:rsidP="00515FCD">
      <w:pPr>
        <w:pStyle w:val="a3"/>
        <w:spacing w:line="240" w:lineRule="auto"/>
        <w:rPr>
          <w:rFonts w:ascii="GHEA Grapalat" w:hAnsi="GHEA Grapalat"/>
          <w:b/>
          <w:i w:val="0"/>
          <w:lang w:val="af-ZA"/>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Pr="00E6597C">
        <w:rPr>
          <w:rFonts w:ascii="GHEA Grapalat" w:hAnsi="GHEA Grapalat"/>
          <w:i w:val="0"/>
          <w:lang w:val="af-ZA"/>
        </w:rPr>
        <w:t>`</w:t>
      </w:r>
      <w:r w:rsidR="00515FCD" w:rsidRPr="00515FCD">
        <w:rPr>
          <w:rFonts w:ascii="GHEA Grapalat" w:hAnsi="GHEA Grapalat"/>
          <w:b/>
          <w:i w:val="0"/>
          <w:lang w:val="af-ZA"/>
        </w:rPr>
        <w:t xml:space="preserve"> </w:t>
      </w:r>
      <w:r w:rsidR="00515FCD" w:rsidRPr="00356FE0">
        <w:rPr>
          <w:rFonts w:ascii="GHEA Grapalat" w:hAnsi="GHEA Grapalat"/>
          <w:b/>
          <w:i w:val="0"/>
          <w:lang w:val="af-ZA"/>
        </w:rPr>
        <w:t>Ռ. Ասատրյանին</w:t>
      </w:r>
      <w:r w:rsidR="00515FCD" w:rsidRPr="00356FE0">
        <w:rPr>
          <w:rFonts w:ascii="Arial Unicode" w:hAnsi="Arial Unicode"/>
          <w:b/>
          <w:i w:val="0"/>
          <w:lang w:val="af-ZA"/>
        </w:rPr>
        <w:t>:</w:t>
      </w:r>
    </w:p>
    <w:p w:rsidR="00515FCD" w:rsidRDefault="00515FCD" w:rsidP="00515FCD">
      <w:pPr>
        <w:pStyle w:val="a3"/>
        <w:spacing w:line="240" w:lineRule="auto"/>
        <w:ind w:firstLine="0"/>
        <w:rPr>
          <w:rFonts w:ascii="GHEA Grapalat" w:hAnsi="GHEA Grapalat"/>
          <w:i w:val="0"/>
          <w:lang w:val="af-ZA"/>
        </w:rPr>
      </w:pPr>
      <w:r>
        <w:rPr>
          <w:rFonts w:ascii="GHEA Grapalat" w:hAnsi="GHEA Grapalat"/>
          <w:i w:val="0"/>
          <w:lang w:val="af-ZA"/>
        </w:rPr>
        <w:t xml:space="preserve"> </w:t>
      </w:r>
      <w:r w:rsidRPr="00504F24">
        <w:rPr>
          <w:rFonts w:ascii="GHEA Grapalat" w:hAnsi="GHEA Grapalat"/>
          <w:i w:val="0"/>
          <w:lang w:val="af-ZA"/>
        </w:rPr>
        <w:t xml:space="preserve"> </w:t>
      </w:r>
    </w:p>
    <w:p w:rsidR="00515FCD" w:rsidRPr="00504F24" w:rsidRDefault="00515FCD" w:rsidP="00515FCD">
      <w:pPr>
        <w:pStyle w:val="a3"/>
        <w:spacing w:line="240" w:lineRule="auto"/>
        <w:ind w:firstLine="567"/>
        <w:rPr>
          <w:rFonts w:ascii="GHEA Grapalat" w:hAnsi="GHEA Grapalat"/>
          <w:i w:val="0"/>
          <w:lang w:val="af-ZA"/>
        </w:rPr>
      </w:pPr>
      <w:r w:rsidRPr="00504F24">
        <w:rPr>
          <w:rFonts w:ascii="GHEA Grapalat" w:hAnsi="GHEA Grapalat"/>
          <w:i w:val="0"/>
          <w:lang w:val="af-ZA"/>
        </w:rPr>
        <w:t xml:space="preserve">Հեռախոս </w:t>
      </w:r>
      <w:r w:rsidRPr="00356FE0">
        <w:rPr>
          <w:rFonts w:ascii="GHEA Grapalat" w:hAnsi="GHEA Grapalat"/>
          <w:b/>
          <w:i w:val="0"/>
          <w:lang w:val="af-ZA"/>
        </w:rPr>
        <w:t>096 50 50 09</w:t>
      </w:r>
    </w:p>
    <w:p w:rsidR="00515FCD" w:rsidRPr="00515FCD" w:rsidRDefault="00515FCD" w:rsidP="00515FCD">
      <w:pPr>
        <w:pStyle w:val="23"/>
        <w:ind w:firstLine="567"/>
        <w:rPr>
          <w:rFonts w:ascii="GHEA Grapalat" w:hAnsi="GHEA Grapalat"/>
          <w:b/>
        </w:rPr>
      </w:pPr>
      <w:r w:rsidRPr="00F80048">
        <w:rPr>
          <w:rFonts w:ascii="GHEA Grapalat" w:hAnsi="GHEA Grapalat"/>
          <w:b/>
          <w:i/>
        </w:rPr>
        <w:t xml:space="preserve">Էլ. փոստ </w:t>
      </w:r>
      <w:r w:rsidRPr="00F80048">
        <w:rPr>
          <w:b/>
        </w:rPr>
        <w:t>garnihamaynq@mail.ru</w:t>
      </w:r>
    </w:p>
    <w:p w:rsidR="00515FCD" w:rsidRPr="00AE2768" w:rsidRDefault="00515FCD" w:rsidP="00515FCD">
      <w:pPr>
        <w:pStyle w:val="a3"/>
        <w:spacing w:line="240" w:lineRule="auto"/>
        <w:ind w:firstLine="284"/>
        <w:jc w:val="left"/>
        <w:rPr>
          <w:rFonts w:ascii="GHEA Grapalat" w:hAnsi="GHEA Grapalat"/>
          <w:i w:val="0"/>
          <w:lang w:val="af-ZA"/>
        </w:rPr>
      </w:pPr>
      <w:r w:rsidRPr="00F80048">
        <w:rPr>
          <w:rFonts w:ascii="GHEA Grapalat" w:hAnsi="GHEA Grapalat"/>
          <w:b/>
          <w:i w:val="0"/>
          <w:lang w:val="af-ZA"/>
        </w:rPr>
        <w:t xml:space="preserve">Պատվիրատու </w:t>
      </w:r>
      <w:r w:rsidR="008379A4" w:rsidRPr="00A55060">
        <w:rPr>
          <w:rFonts w:ascii="GHEA Grapalat" w:hAnsi="GHEA Grapalat" w:cs="Sylfaen"/>
          <w:b/>
          <w:sz w:val="24"/>
          <w:szCs w:val="24"/>
        </w:rPr>
        <w:t>Գառնի</w:t>
      </w:r>
      <w:r w:rsidR="008379A4">
        <w:rPr>
          <w:rFonts w:ascii="GHEA Grapalat" w:hAnsi="GHEA Grapalat" w:cs="Sylfaen"/>
          <w:b/>
          <w:sz w:val="24"/>
          <w:szCs w:val="24"/>
        </w:rPr>
        <w:t>ի</w:t>
      </w:r>
      <w:r w:rsidR="008379A4" w:rsidRPr="00A55060">
        <w:rPr>
          <w:rFonts w:ascii="GHEA Grapalat" w:hAnsi="GHEA Grapalat" w:cs="Sylfaen"/>
          <w:b/>
          <w:sz w:val="24"/>
          <w:szCs w:val="24"/>
          <w:lang w:val="af-ZA"/>
        </w:rPr>
        <w:t xml:space="preserve"> </w:t>
      </w:r>
      <w:r w:rsidR="008379A4" w:rsidRPr="00A55060">
        <w:rPr>
          <w:rFonts w:ascii="GHEA Grapalat" w:hAnsi="GHEA Grapalat" w:cs="Sylfaen"/>
          <w:b/>
          <w:sz w:val="24"/>
          <w:szCs w:val="24"/>
        </w:rPr>
        <w:t>համայնքապետարան</w:t>
      </w:r>
      <w:r w:rsidRPr="00504F24">
        <w:rPr>
          <w:rFonts w:ascii="GHEA Grapalat" w:hAnsi="GHEA Grapalat"/>
          <w:i w:val="0"/>
          <w:lang w:val="af-ZA"/>
        </w:rPr>
        <w:tab/>
      </w:r>
    </w:p>
    <w:p w:rsidR="00515FCD" w:rsidRPr="00AE2768" w:rsidRDefault="00515FCD" w:rsidP="00515FCD">
      <w:pPr>
        <w:pStyle w:val="a3"/>
        <w:spacing w:line="240" w:lineRule="auto"/>
        <w:ind w:left="1404"/>
        <w:jc w:val="left"/>
        <w:rPr>
          <w:rFonts w:ascii="GHEA Grapalat" w:hAnsi="GHEA Grapalat"/>
          <w:i w:val="0"/>
          <w:lang w:val="af-ZA"/>
        </w:rPr>
      </w:pPr>
    </w:p>
    <w:p w:rsidR="009F18D0" w:rsidRPr="00E6597C" w:rsidRDefault="009F18D0" w:rsidP="00515FCD">
      <w:pPr>
        <w:pStyle w:val="a3"/>
        <w:spacing w:line="240" w:lineRule="auto"/>
        <w:rPr>
          <w:rFonts w:ascii="GHEA Grapalat" w:hAnsi="GHEA Grapalat"/>
          <w:i w:val="0"/>
          <w:lang w:val="af-ZA"/>
        </w:rPr>
      </w:pPr>
    </w:p>
    <w:p w:rsidR="009F18D0" w:rsidRPr="00E6597C" w:rsidRDefault="009F18D0" w:rsidP="00EF3662">
      <w:pPr>
        <w:pStyle w:val="a3"/>
        <w:spacing w:line="240" w:lineRule="auto"/>
        <w:rPr>
          <w:rFonts w:ascii="GHEA Grapalat" w:hAnsi="GHEA Grapalat"/>
          <w:i w:val="0"/>
          <w:lang w:val="af-ZA"/>
        </w:rPr>
      </w:pPr>
    </w:p>
    <w:p w:rsidR="009E4B3C" w:rsidRPr="00E6176D" w:rsidRDefault="009E4B3C" w:rsidP="004773C3">
      <w:pPr>
        <w:pStyle w:val="aa"/>
        <w:spacing w:after="0"/>
        <w:rPr>
          <w:rFonts w:ascii="GHEA Grapalat" w:hAnsi="GHEA Grapalat" w:cs="Sylfaen"/>
          <w:i/>
          <w:sz w:val="20"/>
          <w:szCs w:val="20"/>
          <w:lang w:val="af-ZA"/>
        </w:rPr>
      </w:pPr>
    </w:p>
    <w:p w:rsidR="004773C3" w:rsidRPr="004773C3" w:rsidRDefault="004773C3" w:rsidP="004773C3">
      <w:pPr>
        <w:ind w:firstLine="567"/>
        <w:jc w:val="right"/>
        <w:rPr>
          <w:rFonts w:ascii="GHEA Grapalat" w:hAnsi="GHEA Grapalat" w:cs="Sylfaen"/>
          <w:i/>
          <w:sz w:val="20"/>
          <w:szCs w:val="20"/>
          <w:lang w:val="af-ZA"/>
        </w:rPr>
      </w:pPr>
      <w:r w:rsidRPr="004773C3">
        <w:rPr>
          <w:rFonts w:ascii="GHEA Grapalat" w:hAnsi="GHEA Grapalat" w:cs="Sylfaen"/>
          <w:i/>
          <w:sz w:val="20"/>
          <w:szCs w:val="20"/>
        </w:rPr>
        <w:t>Հաստատված</w:t>
      </w:r>
      <w:r w:rsidRPr="004773C3">
        <w:rPr>
          <w:rFonts w:ascii="GHEA Grapalat" w:hAnsi="GHEA Grapalat" w:cs="Times Armenian"/>
          <w:i/>
          <w:sz w:val="20"/>
          <w:szCs w:val="20"/>
          <w:lang w:val="af-ZA"/>
        </w:rPr>
        <w:t xml:space="preserve"> </w:t>
      </w:r>
      <w:r w:rsidRPr="004773C3">
        <w:rPr>
          <w:rFonts w:ascii="GHEA Grapalat" w:hAnsi="GHEA Grapalat" w:cs="Sylfaen"/>
          <w:i/>
          <w:sz w:val="20"/>
          <w:szCs w:val="20"/>
        </w:rPr>
        <w:t>է</w:t>
      </w:r>
    </w:p>
    <w:p w:rsidR="004773C3" w:rsidRPr="004773C3" w:rsidRDefault="008379A4" w:rsidP="004773C3">
      <w:pPr>
        <w:ind w:firstLine="567"/>
        <w:jc w:val="right"/>
        <w:rPr>
          <w:rFonts w:ascii="GHEA Grapalat" w:hAnsi="GHEA Grapalat" w:cs="Sylfaen"/>
          <w:i/>
          <w:sz w:val="20"/>
          <w:szCs w:val="20"/>
          <w:lang w:val="af-ZA"/>
        </w:rPr>
      </w:pPr>
      <w:r>
        <w:rPr>
          <w:rFonts w:ascii="GHEA Grapalat" w:hAnsi="GHEA Grapalat"/>
          <w:b/>
          <w:i/>
          <w:lang w:val="hy-AM"/>
        </w:rPr>
        <w:lastRenderedPageBreak/>
        <w:t>Գ</w:t>
      </w:r>
      <w:r>
        <w:rPr>
          <w:rFonts w:ascii="GHEA Grapalat" w:hAnsi="GHEA Grapalat"/>
          <w:b/>
          <w:i/>
        </w:rPr>
        <w:t>Հ</w:t>
      </w:r>
      <w:r w:rsidRPr="00AF7AD5">
        <w:rPr>
          <w:rFonts w:ascii="GHEA Grapalat" w:hAnsi="GHEA Grapalat"/>
          <w:b/>
          <w:lang w:val="hy-AM"/>
        </w:rPr>
        <w:t>-ՀԲՄԱՇՁԲ</w:t>
      </w:r>
      <w:r w:rsidRPr="00AF7AD5">
        <w:rPr>
          <w:rFonts w:ascii="GHEA Grapalat" w:hAnsi="GHEA Grapalat"/>
          <w:b/>
          <w:lang w:val="af-ZA"/>
        </w:rPr>
        <w:t>-21</w:t>
      </w:r>
      <w:r w:rsidRPr="00AF7AD5">
        <w:rPr>
          <w:rFonts w:ascii="GHEA Grapalat" w:hAnsi="GHEA Grapalat"/>
          <w:b/>
          <w:lang w:val="hy-AM"/>
        </w:rPr>
        <w:t>/</w:t>
      </w:r>
      <w:r>
        <w:rPr>
          <w:rFonts w:ascii="GHEA Grapalat" w:hAnsi="GHEA Grapalat"/>
          <w:b/>
          <w:i/>
          <w:lang w:val="af-ZA"/>
        </w:rPr>
        <w:t>21</w:t>
      </w:r>
      <w:r>
        <w:rPr>
          <w:rFonts w:ascii="GHEA Grapalat" w:hAnsi="GHEA Grapalat"/>
          <w:u w:val="single"/>
          <w:lang w:val="af-ZA"/>
        </w:rPr>
        <w:t xml:space="preserve"> </w:t>
      </w:r>
      <w:r w:rsidR="004773C3" w:rsidRPr="004773C3">
        <w:rPr>
          <w:rFonts w:ascii="GHEA Grapalat" w:hAnsi="GHEA Grapalat" w:cs="Sylfaen"/>
          <w:i/>
          <w:sz w:val="20"/>
          <w:szCs w:val="20"/>
        </w:rPr>
        <w:t>ծածկա</w:t>
      </w:r>
      <w:r w:rsidR="004773C3" w:rsidRPr="004773C3">
        <w:rPr>
          <w:rFonts w:ascii="GHEA Grapalat" w:hAnsi="GHEA Grapalat" w:cs="Times Armenian"/>
          <w:i/>
          <w:sz w:val="20"/>
          <w:szCs w:val="20"/>
        </w:rPr>
        <w:t>գ</w:t>
      </w:r>
      <w:r w:rsidR="004773C3" w:rsidRPr="004773C3">
        <w:rPr>
          <w:rFonts w:ascii="GHEA Grapalat" w:hAnsi="GHEA Grapalat" w:cs="Sylfaen"/>
          <w:i/>
          <w:sz w:val="20"/>
          <w:szCs w:val="20"/>
        </w:rPr>
        <w:t>րով</w:t>
      </w:r>
      <w:r w:rsidR="004773C3" w:rsidRPr="004773C3">
        <w:rPr>
          <w:rFonts w:ascii="GHEA Grapalat" w:hAnsi="GHEA Grapalat" w:cs="Times Armenian"/>
          <w:i/>
          <w:sz w:val="20"/>
          <w:szCs w:val="20"/>
          <w:lang w:val="af-ZA"/>
        </w:rPr>
        <w:t xml:space="preserve"> </w:t>
      </w:r>
    </w:p>
    <w:p w:rsidR="004773C3" w:rsidRPr="004773C3" w:rsidRDefault="004773C3" w:rsidP="004773C3">
      <w:pPr>
        <w:ind w:firstLine="567"/>
        <w:jc w:val="right"/>
        <w:rPr>
          <w:rFonts w:ascii="GHEA Grapalat" w:hAnsi="GHEA Grapalat" w:cs="Times Armenian"/>
          <w:i/>
          <w:sz w:val="20"/>
          <w:szCs w:val="20"/>
          <w:lang w:val="af-ZA"/>
        </w:rPr>
      </w:pPr>
      <w:r w:rsidRPr="004773C3">
        <w:rPr>
          <w:rFonts w:ascii="GHEA Grapalat" w:hAnsi="GHEA Grapalat" w:cs="Sylfaen"/>
          <w:i/>
          <w:sz w:val="20"/>
          <w:szCs w:val="20"/>
          <w:lang w:val="ru-RU"/>
        </w:rPr>
        <w:t>Հրատապ</w:t>
      </w:r>
      <w:r w:rsidRPr="004773C3">
        <w:rPr>
          <w:rFonts w:ascii="GHEA Grapalat" w:hAnsi="GHEA Grapalat" w:cs="Sylfaen"/>
          <w:i/>
          <w:sz w:val="20"/>
          <w:szCs w:val="20"/>
          <w:lang w:val="af-ZA"/>
        </w:rPr>
        <w:t xml:space="preserve"> </w:t>
      </w:r>
      <w:r w:rsidRPr="004773C3">
        <w:rPr>
          <w:rFonts w:ascii="GHEA Grapalat" w:hAnsi="GHEA Grapalat" w:cs="Sylfaen"/>
          <w:i/>
          <w:sz w:val="20"/>
          <w:szCs w:val="20"/>
        </w:rPr>
        <w:t>բաց</w:t>
      </w:r>
      <w:r w:rsidRPr="004773C3">
        <w:rPr>
          <w:rFonts w:ascii="GHEA Grapalat" w:hAnsi="GHEA Grapalat" w:cs="Times Armenian"/>
          <w:i/>
          <w:sz w:val="20"/>
          <w:szCs w:val="20"/>
          <w:lang w:val="af-ZA"/>
        </w:rPr>
        <w:t xml:space="preserve"> մրցույթի գնահատող </w:t>
      </w:r>
      <w:r w:rsidRPr="004773C3">
        <w:rPr>
          <w:rFonts w:ascii="GHEA Grapalat" w:hAnsi="GHEA Grapalat" w:cs="Sylfaen"/>
          <w:i/>
          <w:sz w:val="20"/>
          <w:szCs w:val="20"/>
        </w:rPr>
        <w:t>հանձնաժողովի</w:t>
      </w:r>
    </w:p>
    <w:p w:rsidR="004773C3" w:rsidRPr="004773C3" w:rsidRDefault="004773C3" w:rsidP="004773C3">
      <w:pPr>
        <w:ind w:firstLine="567"/>
        <w:jc w:val="right"/>
        <w:rPr>
          <w:rFonts w:ascii="GHEA Grapalat" w:hAnsi="GHEA Grapalat"/>
          <w:b/>
          <w:i/>
          <w:sz w:val="20"/>
          <w:szCs w:val="20"/>
          <w:lang w:val="af-ZA"/>
        </w:rPr>
      </w:pPr>
      <w:r w:rsidRPr="004773C3">
        <w:rPr>
          <w:rFonts w:ascii="GHEA Grapalat" w:hAnsi="GHEA Grapalat" w:cs="Sylfaen"/>
          <w:i/>
          <w:sz w:val="20"/>
          <w:szCs w:val="20"/>
          <w:lang w:val="af-ZA"/>
        </w:rPr>
        <w:t xml:space="preserve"> </w:t>
      </w:r>
      <w:r w:rsidRPr="004773C3">
        <w:rPr>
          <w:rFonts w:ascii="GHEA Grapalat" w:hAnsi="GHEA Grapalat" w:cs="Sylfaen"/>
          <w:b/>
          <w:i/>
          <w:sz w:val="20"/>
          <w:szCs w:val="20"/>
          <w:lang w:val="af-ZA"/>
        </w:rPr>
        <w:t xml:space="preserve">2021 </w:t>
      </w:r>
      <w:r w:rsidRPr="004773C3">
        <w:rPr>
          <w:rFonts w:ascii="GHEA Grapalat" w:hAnsi="GHEA Grapalat" w:cs="Sylfaen"/>
          <w:b/>
          <w:i/>
          <w:sz w:val="20"/>
          <w:szCs w:val="20"/>
        </w:rPr>
        <w:t>թ</w:t>
      </w:r>
      <w:r w:rsidRPr="004773C3">
        <w:rPr>
          <w:rFonts w:ascii="GHEA Grapalat" w:hAnsi="GHEA Grapalat" w:cs="Times Armenian"/>
          <w:b/>
          <w:i/>
          <w:sz w:val="20"/>
          <w:szCs w:val="20"/>
          <w:lang w:val="af-ZA"/>
        </w:rPr>
        <w:t xml:space="preserve">.  </w:t>
      </w:r>
      <w:r w:rsidRPr="00472D28">
        <w:rPr>
          <w:rFonts w:ascii="GHEA Grapalat" w:hAnsi="GHEA Grapalat" w:cs="Times Armenian"/>
          <w:b/>
          <w:i/>
          <w:sz w:val="20"/>
          <w:szCs w:val="20"/>
          <w:u w:val="single"/>
          <w:lang w:val="af-ZA"/>
        </w:rPr>
        <w:t xml:space="preserve">հոկտեմբերի    </w:t>
      </w:r>
      <w:r w:rsidR="00472D28" w:rsidRPr="00B81862">
        <w:rPr>
          <w:rFonts w:ascii="GHEA Grapalat" w:hAnsi="GHEA Grapalat" w:cs="Times Armenian"/>
          <w:b/>
          <w:i/>
          <w:sz w:val="20"/>
          <w:szCs w:val="20"/>
          <w:u w:val="single"/>
          <w:lang w:val="af-ZA"/>
        </w:rPr>
        <w:t>8</w:t>
      </w:r>
      <w:r w:rsidRPr="00472D28">
        <w:rPr>
          <w:rFonts w:ascii="GHEA Grapalat" w:hAnsi="GHEA Grapalat" w:cs="Times Armenian"/>
          <w:b/>
          <w:i/>
          <w:sz w:val="20"/>
          <w:szCs w:val="20"/>
          <w:u w:val="single"/>
          <w:lang w:val="af-ZA"/>
        </w:rPr>
        <w:t>-ի</w:t>
      </w:r>
      <w:r w:rsidRPr="00472D28">
        <w:rPr>
          <w:rFonts w:ascii="GHEA Grapalat" w:hAnsi="GHEA Grapalat" w:cs="Times Armenian"/>
          <w:b/>
          <w:i/>
          <w:sz w:val="20"/>
          <w:szCs w:val="20"/>
          <w:lang w:val="af-ZA"/>
        </w:rPr>
        <w:t xml:space="preserve"> </w:t>
      </w:r>
      <w:r w:rsidRPr="00472D28">
        <w:rPr>
          <w:rFonts w:ascii="GHEA Grapalat" w:hAnsi="GHEA Grapalat" w:cs="Times Armenian"/>
          <w:b/>
          <w:i/>
          <w:sz w:val="20"/>
          <w:szCs w:val="20"/>
          <w:vertAlign w:val="subscript"/>
          <w:lang w:val="af-ZA"/>
        </w:rPr>
        <w:t xml:space="preserve"> </w:t>
      </w:r>
      <w:r w:rsidRPr="00472D28">
        <w:rPr>
          <w:rFonts w:ascii="GHEA Grapalat" w:hAnsi="GHEA Grapalat" w:cs="Times Armenian"/>
          <w:b/>
          <w:i/>
          <w:sz w:val="20"/>
          <w:szCs w:val="20"/>
          <w:lang w:val="af-ZA"/>
        </w:rPr>
        <w:t>N</w:t>
      </w:r>
      <w:r w:rsidRPr="004773C3">
        <w:rPr>
          <w:rFonts w:ascii="GHEA Grapalat" w:hAnsi="GHEA Grapalat" w:cs="Times Armenian"/>
          <w:b/>
          <w:i/>
          <w:sz w:val="20"/>
          <w:szCs w:val="20"/>
          <w:lang w:val="af-ZA"/>
        </w:rPr>
        <w:t xml:space="preserve"> </w:t>
      </w:r>
      <w:r w:rsidRPr="004773C3">
        <w:rPr>
          <w:rFonts w:ascii="GHEA Grapalat" w:hAnsi="GHEA Grapalat" w:cs="Times Armenian"/>
          <w:b/>
          <w:i/>
          <w:sz w:val="20"/>
          <w:szCs w:val="20"/>
          <w:u w:val="single"/>
          <w:lang w:val="af-ZA"/>
        </w:rPr>
        <w:t xml:space="preserve"> 1 </w:t>
      </w:r>
      <w:r w:rsidRPr="004773C3">
        <w:rPr>
          <w:rFonts w:ascii="GHEA Grapalat" w:hAnsi="GHEA Grapalat" w:cs="Sylfaen"/>
          <w:b/>
          <w:i/>
          <w:sz w:val="20"/>
          <w:szCs w:val="20"/>
        </w:rPr>
        <w:t>որոշմամբ</w:t>
      </w:r>
    </w:p>
    <w:p w:rsidR="004773C3" w:rsidRPr="004773C3" w:rsidRDefault="004773C3" w:rsidP="004773C3">
      <w:pPr>
        <w:spacing w:after="120"/>
        <w:ind w:right="-7" w:firstLine="567"/>
        <w:jc w:val="center"/>
        <w:rPr>
          <w:rFonts w:ascii="GHEA Grapalat" w:hAnsi="GHEA Grapalat"/>
          <w:lang w:val="af-ZA"/>
        </w:rPr>
      </w:pPr>
    </w:p>
    <w:p w:rsidR="004773C3" w:rsidRPr="004773C3" w:rsidRDefault="004773C3" w:rsidP="004773C3">
      <w:pPr>
        <w:spacing w:after="120"/>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8379A4" w:rsidRPr="00B874F1" w:rsidRDefault="008379A4" w:rsidP="008379A4">
      <w:pPr>
        <w:tabs>
          <w:tab w:val="left" w:pos="5968"/>
        </w:tabs>
        <w:spacing w:after="120"/>
        <w:ind w:right="-7" w:firstLine="567"/>
        <w:jc w:val="center"/>
        <w:rPr>
          <w:rFonts w:ascii="GHEA Grapalat" w:hAnsi="GHEA Grapalat"/>
          <w:b/>
          <w:lang w:val="af-ZA"/>
        </w:rPr>
      </w:pPr>
      <w:r w:rsidRPr="00B874F1">
        <w:rPr>
          <w:rFonts w:ascii="GHEA Grapalat" w:hAnsi="GHEA Grapalat" w:cs="Times Armenian"/>
          <w:b/>
          <w:i/>
          <w:lang w:val="af-ZA"/>
        </w:rPr>
        <w:t>&lt;&lt;Գառնի</w:t>
      </w:r>
      <w:r>
        <w:rPr>
          <w:rFonts w:ascii="GHEA Grapalat" w:hAnsi="GHEA Grapalat" w:cs="Times Armenian"/>
          <w:b/>
          <w:i/>
          <w:lang w:val="af-ZA"/>
        </w:rPr>
        <w:t>ի</w:t>
      </w:r>
      <w:r w:rsidRPr="00B874F1">
        <w:rPr>
          <w:rFonts w:ascii="GHEA Grapalat" w:hAnsi="GHEA Grapalat" w:cs="Times Armenian"/>
          <w:b/>
          <w:i/>
          <w:lang w:val="af-ZA"/>
        </w:rPr>
        <w:t xml:space="preserve"> համայնքապետարան&gt;&gt;</w:t>
      </w:r>
    </w:p>
    <w:p w:rsidR="00096865" w:rsidRPr="00E6597C" w:rsidRDefault="00096865" w:rsidP="00EF3662">
      <w:pPr>
        <w:pStyle w:val="aa"/>
        <w:tabs>
          <w:tab w:val="left" w:pos="5968"/>
        </w:tabs>
        <w:ind w:right="-7" w:firstLine="567"/>
        <w:rPr>
          <w:rFonts w:ascii="GHEA Grapalat" w:hAnsi="GHEA Grapalat"/>
          <w:lang w:val="af-ZA"/>
        </w:rPr>
      </w:pPr>
      <w:r w:rsidRPr="00E6597C">
        <w:rPr>
          <w:rFonts w:ascii="GHEA Grapalat" w:hAnsi="GHEA Grapalat"/>
          <w:lang w:val="af-ZA"/>
        </w:rPr>
        <w:tab/>
      </w: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CE0D95" w:rsidRPr="00E6597C" w:rsidRDefault="00CE0D9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rsidR="00096865" w:rsidRPr="00E6597C" w:rsidRDefault="00096865" w:rsidP="00EF3662">
      <w:pPr>
        <w:pStyle w:val="aa"/>
        <w:ind w:right="-7" w:firstLine="567"/>
        <w:jc w:val="center"/>
        <w:rPr>
          <w:rFonts w:ascii="GHEA Grapalat" w:hAnsi="GHEA Grapalat" w:cs="Sylfaen"/>
          <w:lang w:val="af-ZA"/>
        </w:rPr>
      </w:pPr>
    </w:p>
    <w:p w:rsidR="00096865" w:rsidRPr="00E6176D" w:rsidRDefault="00096865" w:rsidP="00EF3662">
      <w:pPr>
        <w:pStyle w:val="aa"/>
        <w:ind w:right="-7" w:firstLine="567"/>
        <w:jc w:val="center"/>
        <w:rPr>
          <w:rFonts w:ascii="GHEA Grapalat" w:hAnsi="GHEA Grapalat" w:cs="Sylfaen"/>
          <w:lang w:val="af-ZA"/>
        </w:rPr>
      </w:pPr>
    </w:p>
    <w:p w:rsidR="00096865" w:rsidRPr="00E6176D" w:rsidRDefault="008379A4" w:rsidP="004773C3">
      <w:pPr>
        <w:pStyle w:val="aa"/>
        <w:tabs>
          <w:tab w:val="left" w:pos="5968"/>
        </w:tabs>
        <w:ind w:right="-7" w:firstLine="567"/>
        <w:jc w:val="center"/>
        <w:rPr>
          <w:rFonts w:ascii="GHEA Grapalat" w:hAnsi="GHEA Grapalat" w:cs="Sylfaen"/>
          <w:lang w:val="af-ZA"/>
        </w:rPr>
      </w:pPr>
      <w:r w:rsidRPr="00A55060">
        <w:rPr>
          <w:rFonts w:ascii="GHEA Grapalat" w:hAnsi="GHEA Grapalat" w:cs="Sylfaen"/>
          <w:b/>
        </w:rPr>
        <w:t>ԳԱՌՆԻ</w:t>
      </w:r>
      <w:r>
        <w:rPr>
          <w:rFonts w:ascii="GHEA Grapalat" w:hAnsi="GHEA Grapalat" w:cs="Sylfaen"/>
          <w:b/>
        </w:rPr>
        <w:t>Ի</w:t>
      </w:r>
      <w:r w:rsidRPr="00A55060">
        <w:rPr>
          <w:rFonts w:ascii="GHEA Grapalat" w:hAnsi="GHEA Grapalat" w:cs="Sylfaen"/>
          <w:b/>
          <w:lang w:val="af-ZA"/>
        </w:rPr>
        <w:t xml:space="preserve"> </w:t>
      </w:r>
      <w:proofErr w:type="gramStart"/>
      <w:r w:rsidRPr="00A55060">
        <w:rPr>
          <w:rFonts w:ascii="GHEA Grapalat" w:hAnsi="GHEA Grapalat" w:cs="Sylfaen"/>
          <w:b/>
        </w:rPr>
        <w:t>ՀԱՄԱՅՆՔԱՊԵՏԱՐԱՆԻ</w:t>
      </w:r>
      <w:r w:rsidRPr="00A55060">
        <w:rPr>
          <w:rFonts w:ascii="GHEA Grapalat" w:hAnsi="GHEA Grapalat" w:cs="Sylfaen"/>
          <w:b/>
          <w:lang w:val="af-ZA"/>
        </w:rPr>
        <w:t xml:space="preserve"> </w:t>
      </w:r>
      <w:r w:rsidR="002B32D6" w:rsidRPr="00E6176D">
        <w:rPr>
          <w:rFonts w:ascii="GHEA Grapalat" w:hAnsi="GHEA Grapalat" w:cs="Sylfaen"/>
          <w:lang w:val="af-ZA"/>
        </w:rPr>
        <w:t xml:space="preserve"> </w:t>
      </w:r>
      <w:r w:rsidR="002B32D6" w:rsidRPr="00E6597C">
        <w:rPr>
          <w:rFonts w:ascii="GHEA Grapalat" w:hAnsi="GHEA Grapalat" w:cs="Sylfaen"/>
        </w:rPr>
        <w:t>ԿԱՐԻՔՆԵՐԻ</w:t>
      </w:r>
      <w:proofErr w:type="gramEnd"/>
      <w:r w:rsidR="002B32D6" w:rsidRPr="00E6176D">
        <w:rPr>
          <w:rFonts w:ascii="GHEA Grapalat" w:hAnsi="GHEA Grapalat" w:cs="Sylfaen"/>
          <w:lang w:val="af-ZA"/>
        </w:rPr>
        <w:t xml:space="preserve"> </w:t>
      </w:r>
      <w:r w:rsidR="002B32D6" w:rsidRPr="00E6597C">
        <w:rPr>
          <w:rFonts w:ascii="GHEA Grapalat" w:hAnsi="GHEA Grapalat" w:cs="Sylfaen"/>
        </w:rPr>
        <w:t>ՀԱՄԱՐ</w:t>
      </w:r>
      <w:r w:rsidR="002B32D6" w:rsidRPr="00E6176D">
        <w:rPr>
          <w:rFonts w:ascii="GHEA Grapalat" w:hAnsi="GHEA Grapalat" w:cs="Sylfaen"/>
          <w:lang w:val="af-ZA"/>
        </w:rPr>
        <w:t xml:space="preserve">` </w:t>
      </w:r>
      <w:r w:rsidR="004773C3" w:rsidRPr="004773C3">
        <w:rPr>
          <w:rFonts w:ascii="GHEA Grapalat" w:hAnsi="GHEA Grapalat" w:cs="Sylfaen"/>
        </w:rPr>
        <w:t>ՀՀ</w:t>
      </w:r>
      <w:r w:rsidR="004773C3" w:rsidRPr="00E6176D">
        <w:rPr>
          <w:rFonts w:ascii="GHEA Grapalat" w:hAnsi="GHEA Grapalat" w:cs="Sylfaen"/>
          <w:lang w:val="af-ZA"/>
        </w:rPr>
        <w:t xml:space="preserve"> </w:t>
      </w:r>
      <w:r w:rsidR="004773C3" w:rsidRPr="004773C3">
        <w:rPr>
          <w:rFonts w:ascii="GHEA Grapalat" w:hAnsi="GHEA Grapalat" w:cs="Sylfaen"/>
        </w:rPr>
        <w:t>ԿՈՏԱՅՔԻ</w:t>
      </w:r>
      <w:r w:rsidR="004773C3" w:rsidRPr="00E6176D">
        <w:rPr>
          <w:rFonts w:ascii="GHEA Grapalat" w:hAnsi="GHEA Grapalat" w:cs="Sylfaen"/>
          <w:lang w:val="af-ZA"/>
        </w:rPr>
        <w:t xml:space="preserve"> </w:t>
      </w:r>
      <w:r w:rsidR="004773C3" w:rsidRPr="004773C3">
        <w:rPr>
          <w:rFonts w:ascii="GHEA Grapalat" w:hAnsi="GHEA Grapalat" w:cs="Sylfaen"/>
        </w:rPr>
        <w:t>ՄԱՐԶԻ</w:t>
      </w:r>
      <w:r w:rsidR="004773C3" w:rsidRPr="00E6176D">
        <w:rPr>
          <w:rFonts w:ascii="GHEA Grapalat" w:hAnsi="GHEA Grapalat" w:cs="Sylfaen"/>
          <w:lang w:val="af-ZA"/>
        </w:rPr>
        <w:t xml:space="preserve"> </w:t>
      </w:r>
      <w:r w:rsidR="004773C3" w:rsidRPr="004773C3">
        <w:rPr>
          <w:rFonts w:ascii="GHEA Grapalat" w:hAnsi="GHEA Grapalat" w:cs="Sylfaen"/>
        </w:rPr>
        <w:t>ԳԱՌՆԻ</w:t>
      </w:r>
      <w:r w:rsidR="004773C3" w:rsidRPr="00E6176D">
        <w:rPr>
          <w:rFonts w:ascii="GHEA Grapalat" w:hAnsi="GHEA Grapalat" w:cs="Sylfaen"/>
          <w:lang w:val="af-ZA"/>
        </w:rPr>
        <w:t xml:space="preserve"> </w:t>
      </w:r>
      <w:r w:rsidR="004773C3" w:rsidRPr="004773C3">
        <w:rPr>
          <w:rFonts w:ascii="GHEA Grapalat" w:hAnsi="GHEA Grapalat" w:cs="Sylfaen"/>
        </w:rPr>
        <w:t>ԳՅՈՒՂԻ</w:t>
      </w:r>
      <w:r w:rsidR="004773C3" w:rsidRPr="00E6176D">
        <w:rPr>
          <w:rFonts w:ascii="GHEA Grapalat" w:hAnsi="GHEA Grapalat" w:cs="Sylfaen"/>
          <w:lang w:val="af-ZA"/>
        </w:rPr>
        <w:t xml:space="preserve"> </w:t>
      </w:r>
      <w:r w:rsidR="004773C3" w:rsidRPr="004773C3">
        <w:rPr>
          <w:rFonts w:ascii="GHEA Grapalat" w:hAnsi="GHEA Grapalat" w:cs="Sylfaen"/>
        </w:rPr>
        <w:t>ԽՄԵԼՈՒ</w:t>
      </w:r>
      <w:r w:rsidR="004773C3" w:rsidRPr="00E6176D">
        <w:rPr>
          <w:rFonts w:ascii="GHEA Grapalat" w:hAnsi="GHEA Grapalat" w:cs="Sylfaen"/>
          <w:lang w:val="af-ZA"/>
        </w:rPr>
        <w:t xml:space="preserve"> </w:t>
      </w:r>
      <w:r w:rsidR="004773C3" w:rsidRPr="004773C3">
        <w:rPr>
          <w:rFonts w:ascii="GHEA Grapalat" w:hAnsi="GHEA Grapalat" w:cs="Sylfaen"/>
        </w:rPr>
        <w:t>ՋՐԻ</w:t>
      </w:r>
      <w:r w:rsidR="004773C3" w:rsidRPr="00E6176D">
        <w:rPr>
          <w:rFonts w:ascii="GHEA Grapalat" w:hAnsi="GHEA Grapalat" w:cs="Sylfaen"/>
          <w:lang w:val="af-ZA"/>
        </w:rPr>
        <w:t xml:space="preserve"> </w:t>
      </w:r>
      <w:r w:rsidR="004773C3" w:rsidRPr="004773C3">
        <w:rPr>
          <w:rFonts w:ascii="GHEA Grapalat" w:hAnsi="GHEA Grapalat" w:cs="Sylfaen"/>
        </w:rPr>
        <w:t>ՀԱՄԱԿԱՐԳԻ</w:t>
      </w:r>
      <w:r w:rsidR="004773C3" w:rsidRPr="00E6176D">
        <w:rPr>
          <w:rFonts w:ascii="GHEA Grapalat" w:hAnsi="GHEA Grapalat" w:cs="Sylfaen"/>
          <w:lang w:val="af-ZA"/>
        </w:rPr>
        <w:t xml:space="preserve"> </w:t>
      </w:r>
      <w:r w:rsidR="004773C3" w:rsidRPr="004773C3">
        <w:rPr>
          <w:rFonts w:ascii="GHEA Grapalat" w:hAnsi="GHEA Grapalat" w:cs="Sylfaen"/>
        </w:rPr>
        <w:t>ՎԵՐԱԿԱՌՈՒՑՄԱՆ</w:t>
      </w:r>
      <w:r w:rsidR="004773C3" w:rsidRPr="00E6176D">
        <w:rPr>
          <w:rFonts w:ascii="GHEA Grapalat" w:hAnsi="GHEA Grapalat" w:cs="Sylfaen"/>
          <w:lang w:val="af-ZA"/>
        </w:rPr>
        <w:t xml:space="preserve"> </w:t>
      </w:r>
      <w:r w:rsidR="004773C3" w:rsidRPr="004773C3">
        <w:rPr>
          <w:rFonts w:ascii="GHEA Grapalat" w:hAnsi="GHEA Grapalat" w:cs="Sylfaen"/>
        </w:rPr>
        <w:t>ԱՇԽԱՏԱՆՔՆԵՐԻ</w:t>
      </w:r>
      <w:r w:rsidR="004773C3" w:rsidRPr="00E6176D">
        <w:rPr>
          <w:rFonts w:ascii="GHEA Grapalat" w:hAnsi="GHEA Grapalat" w:cs="Sylfaen"/>
          <w:lang w:val="af-ZA"/>
        </w:rPr>
        <w:t xml:space="preserve"> </w:t>
      </w:r>
      <w:r w:rsidR="002B32D6" w:rsidRPr="00E6597C">
        <w:rPr>
          <w:rFonts w:ascii="GHEA Grapalat" w:hAnsi="GHEA Grapalat" w:cs="Sylfaen"/>
        </w:rPr>
        <w:t>ՁԵՌՔԲԵՐՄԱՆ</w:t>
      </w:r>
      <w:r w:rsidR="002B32D6" w:rsidRPr="00E6176D">
        <w:rPr>
          <w:rFonts w:ascii="GHEA Grapalat" w:hAnsi="GHEA Grapalat" w:cs="Sylfaen"/>
          <w:lang w:val="af-ZA"/>
        </w:rPr>
        <w:t xml:space="preserve"> </w:t>
      </w:r>
      <w:r w:rsidR="002B32D6" w:rsidRPr="00E6597C">
        <w:rPr>
          <w:rFonts w:ascii="GHEA Grapalat" w:hAnsi="GHEA Grapalat" w:cs="Sylfaen"/>
        </w:rPr>
        <w:t>ՆՊԱՏԱԿՈՎ</w:t>
      </w:r>
      <w:r w:rsidR="002B32D6" w:rsidRPr="00E6176D">
        <w:rPr>
          <w:rFonts w:ascii="GHEA Grapalat" w:hAnsi="GHEA Grapalat" w:cs="Sylfaen"/>
          <w:lang w:val="af-ZA"/>
        </w:rPr>
        <w:t xml:space="preserve">  </w:t>
      </w:r>
      <w:r w:rsidR="002B32D6" w:rsidRPr="00E6597C">
        <w:rPr>
          <w:rFonts w:ascii="GHEA Grapalat" w:hAnsi="GHEA Grapalat" w:cs="Sylfaen"/>
        </w:rPr>
        <w:t>ՀԱՅՏԱՐԱՐՎԱԾ</w:t>
      </w:r>
      <w:r w:rsidR="002B32D6" w:rsidRPr="00E6176D">
        <w:rPr>
          <w:rFonts w:ascii="GHEA Grapalat" w:hAnsi="GHEA Grapalat" w:cs="Sylfaen"/>
          <w:lang w:val="af-ZA"/>
        </w:rPr>
        <w:t xml:space="preserve"> </w:t>
      </w:r>
      <w:r w:rsidR="004773C3" w:rsidRPr="004773C3">
        <w:rPr>
          <w:rFonts w:ascii="GHEA Grapalat" w:hAnsi="GHEA Grapalat" w:cs="Sylfaen"/>
        </w:rPr>
        <w:t>ՀՐԱՏԱՊ</w:t>
      </w:r>
      <w:r w:rsidR="004773C3" w:rsidRPr="00E6176D">
        <w:rPr>
          <w:rFonts w:ascii="GHEA Grapalat" w:hAnsi="GHEA Grapalat" w:cs="Sylfaen"/>
          <w:lang w:val="af-ZA"/>
        </w:rPr>
        <w:t xml:space="preserve"> </w:t>
      </w:r>
      <w:r w:rsidR="002B32D6" w:rsidRPr="00E6597C">
        <w:rPr>
          <w:rFonts w:ascii="GHEA Grapalat" w:hAnsi="GHEA Grapalat" w:cs="Sylfaen"/>
        </w:rPr>
        <w:t>ԲԱՑ</w:t>
      </w:r>
      <w:r w:rsidR="002B32D6" w:rsidRPr="00E6176D">
        <w:rPr>
          <w:rFonts w:ascii="GHEA Grapalat" w:hAnsi="GHEA Grapalat" w:cs="Sylfaen"/>
          <w:lang w:val="af-ZA"/>
        </w:rPr>
        <w:t xml:space="preserve"> </w:t>
      </w:r>
      <w:r w:rsidR="008C5FC1" w:rsidRPr="00E6597C">
        <w:rPr>
          <w:rFonts w:ascii="GHEA Grapalat" w:hAnsi="GHEA Grapalat" w:cs="Sylfaen"/>
        </w:rPr>
        <w:t>ՄՐՑՈՒՅԹԻ</w:t>
      </w:r>
    </w:p>
    <w:p w:rsidR="00096865" w:rsidRPr="00E6597C" w:rsidRDefault="00096865" w:rsidP="00EF3662">
      <w:pPr>
        <w:pStyle w:val="aa"/>
        <w:ind w:right="-7"/>
        <w:jc w:val="center"/>
        <w:rPr>
          <w:rFonts w:ascii="GHEA Grapalat" w:hAnsi="GHEA Grapalat"/>
          <w:szCs w:val="22"/>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2B32D6" w:rsidRPr="00E6597C" w:rsidRDefault="002B32D6"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CE0D95" w:rsidRPr="00E6597C" w:rsidRDefault="00CE0D95" w:rsidP="00EF3662">
      <w:pPr>
        <w:pStyle w:val="aa"/>
        <w:ind w:right="-7" w:firstLine="567"/>
        <w:jc w:val="center"/>
        <w:rPr>
          <w:rFonts w:ascii="GHEA Grapalat" w:hAnsi="GHEA Grapalat"/>
          <w:lang w:val="af-ZA"/>
        </w:rPr>
      </w:pPr>
    </w:p>
    <w:p w:rsidR="00CE0D95" w:rsidRPr="00E6597C" w:rsidRDefault="00CE0D95" w:rsidP="00EF3662">
      <w:pPr>
        <w:pStyle w:val="aa"/>
        <w:ind w:right="-7" w:firstLine="567"/>
        <w:jc w:val="center"/>
        <w:rPr>
          <w:rFonts w:ascii="GHEA Grapalat" w:hAnsi="GHEA Grapalat"/>
          <w:lang w:val="af-ZA"/>
        </w:rPr>
      </w:pPr>
    </w:p>
    <w:p w:rsidR="001A43A4" w:rsidRPr="00E6597C" w:rsidRDefault="00096865" w:rsidP="00856BFE">
      <w:pPr>
        <w:jc w:val="both"/>
        <w:rPr>
          <w:rFonts w:ascii="GHEA Grapalat" w:hAnsi="GHEA Grapalat" w:cs="Sylfaen"/>
          <w:i/>
          <w:sz w:val="22"/>
          <w:szCs w:val="22"/>
          <w:lang w:val="af-ZA"/>
        </w:rPr>
      </w:pPr>
      <w:r w:rsidRPr="00E6597C">
        <w:rPr>
          <w:rFonts w:ascii="GHEA Grapalat" w:hAnsi="GHEA Grapalat" w:cs="Sylfaen"/>
          <w:i/>
          <w:sz w:val="22"/>
          <w:szCs w:val="22"/>
        </w:rPr>
        <w:lastRenderedPageBreak/>
        <w:t>Հարգելի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Pr="00E6597C">
        <w:rPr>
          <w:rFonts w:ascii="GHEA Grapalat" w:hAnsi="GHEA Grapalat" w:cs="Sylfaen"/>
          <w:i/>
          <w:sz w:val="22"/>
          <w:szCs w:val="22"/>
        </w:rPr>
        <w:t>ախքան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կազմելը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և</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ներկայացնելը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խնդրում</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ենք</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մանրամասնորեն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ուսումնասիրել</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սույն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քանի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որ</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հրավերին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չհամապատասխանող</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ենթակա</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rsidR="00096865" w:rsidRPr="00E6597C" w:rsidRDefault="00096865" w:rsidP="00EF3662">
      <w:pPr>
        <w:ind w:firstLine="567"/>
        <w:jc w:val="center"/>
        <w:rPr>
          <w:rFonts w:ascii="GHEA Grapalat" w:hAnsi="GHEA Grapalat"/>
          <w:b/>
          <w:sz w:val="20"/>
          <w:szCs w:val="22"/>
          <w:lang w:val="af-ZA"/>
        </w:rPr>
      </w:pPr>
    </w:p>
    <w:p w:rsidR="00160AE4" w:rsidRPr="00E6597C" w:rsidRDefault="00160AE4" w:rsidP="00EF3662">
      <w:pPr>
        <w:ind w:firstLine="567"/>
        <w:jc w:val="center"/>
        <w:rPr>
          <w:rFonts w:ascii="GHEA Grapalat" w:hAnsi="GHEA Grapalat" w:cs="Sylfaen"/>
          <w:b/>
          <w:sz w:val="22"/>
          <w:szCs w:val="22"/>
          <w:lang w:val="af-ZA"/>
        </w:rPr>
      </w:pPr>
    </w:p>
    <w:p w:rsidR="004773C3" w:rsidRPr="004773C3" w:rsidRDefault="00160AE4" w:rsidP="004773C3">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rsidR="004773C3" w:rsidRPr="00E6597C" w:rsidRDefault="004773C3" w:rsidP="004773C3">
      <w:pPr>
        <w:rPr>
          <w:rFonts w:ascii="GHEA Grapalat" w:hAnsi="GHEA Grapalat"/>
          <w:i/>
          <w:sz w:val="20"/>
          <w:lang w:val="af-ZA"/>
        </w:rPr>
      </w:pPr>
    </w:p>
    <w:p w:rsidR="00096865" w:rsidRPr="004773C3" w:rsidRDefault="008379A4" w:rsidP="004773C3">
      <w:pPr>
        <w:ind w:firstLine="567"/>
        <w:jc w:val="center"/>
        <w:rPr>
          <w:rFonts w:ascii="GHEA Grapalat" w:hAnsi="GHEA Grapalat"/>
          <w:b/>
          <w:sz w:val="20"/>
          <w:lang w:val="af-ZA"/>
        </w:rPr>
      </w:pPr>
      <w:r w:rsidRPr="008379A4">
        <w:rPr>
          <w:rFonts w:ascii="GHEA Grapalat" w:hAnsi="GHEA Grapalat" w:cs="Sylfaen"/>
          <w:b/>
          <w:sz w:val="20"/>
          <w:szCs w:val="20"/>
        </w:rPr>
        <w:t>ԳԱՌՆԻԻ</w:t>
      </w:r>
      <w:r w:rsidRPr="008379A4">
        <w:rPr>
          <w:rFonts w:ascii="GHEA Grapalat" w:hAnsi="GHEA Grapalat" w:cs="Sylfaen"/>
          <w:b/>
          <w:sz w:val="20"/>
          <w:szCs w:val="20"/>
          <w:lang w:val="af-ZA"/>
        </w:rPr>
        <w:t xml:space="preserve"> </w:t>
      </w:r>
      <w:r w:rsidRPr="008379A4">
        <w:rPr>
          <w:rFonts w:ascii="GHEA Grapalat" w:hAnsi="GHEA Grapalat" w:cs="Sylfaen"/>
          <w:b/>
          <w:sz w:val="20"/>
          <w:szCs w:val="20"/>
        </w:rPr>
        <w:t>ՀԱՄԱՅՆՔԱՊԵՏԱՐԱՆԻ</w:t>
      </w:r>
      <w:r w:rsidRPr="00A55060">
        <w:rPr>
          <w:rFonts w:ascii="GHEA Grapalat" w:hAnsi="GHEA Grapalat" w:cs="Sylfaen"/>
          <w:b/>
          <w:lang w:val="af-ZA"/>
        </w:rPr>
        <w:t xml:space="preserve"> </w:t>
      </w:r>
      <w:r w:rsidR="00160AE4" w:rsidRPr="00E6597C">
        <w:rPr>
          <w:rFonts w:ascii="GHEA Grapalat" w:hAnsi="GHEA Grapalat"/>
          <w:b/>
          <w:sz w:val="20"/>
          <w:lang w:val="af-ZA"/>
        </w:rPr>
        <w:t>ԿԱՐԻՔՆԵՐԻ ՀԱՄԱՐ</w:t>
      </w:r>
      <w:r w:rsidR="004773C3" w:rsidRPr="004773C3">
        <w:rPr>
          <w:rFonts w:ascii="GHEA Grapalat" w:hAnsi="GHEA Grapalat"/>
          <w:b/>
          <w:sz w:val="20"/>
          <w:lang w:val="af-ZA"/>
        </w:rPr>
        <w:t xml:space="preserve"> ՀՀ ԿՈՏԱՅՔԻ ՄԱՐԶԻ ԳԱՌՆԻ ԳՅՈՒՂԻ ԽՄԵԼՈՒ ՋՐԻ ՀԱՄԱԿԱՐԳԻ ՎԵՐԱԿԱՌՈՒՑՄԱՆ ԱՇԽԱՏԱՆՔՆԵՐԻ</w:t>
      </w:r>
      <w:r w:rsidR="00160AE4" w:rsidRPr="004773C3">
        <w:rPr>
          <w:rFonts w:ascii="GHEA Grapalat" w:hAnsi="GHEA Grapalat"/>
          <w:b/>
          <w:sz w:val="20"/>
          <w:lang w:val="af-ZA"/>
        </w:rPr>
        <w:t xml:space="preserve">  </w:t>
      </w:r>
      <w:r w:rsidR="004773C3" w:rsidRPr="004773C3">
        <w:rPr>
          <w:rFonts w:ascii="GHEA Grapalat" w:hAnsi="GHEA Grapalat"/>
          <w:b/>
          <w:sz w:val="20"/>
          <w:lang w:val="af-ZA"/>
        </w:rPr>
        <w:t xml:space="preserve"> </w:t>
      </w:r>
      <w:r w:rsidR="00160AE4" w:rsidRPr="00E6597C">
        <w:rPr>
          <w:rFonts w:ascii="GHEA Grapalat" w:hAnsi="GHEA Grapalat"/>
          <w:b/>
          <w:sz w:val="20"/>
          <w:lang w:val="af-ZA"/>
        </w:rPr>
        <w:t>ՁԵՌՔԲԵՐՄԱՆ ՆՊԱՏԱԿՈՎ ՀԱՅՏԱՐԱՐՎԱԾ</w:t>
      </w:r>
      <w:r w:rsidR="004773C3">
        <w:rPr>
          <w:rFonts w:ascii="GHEA Grapalat" w:hAnsi="GHEA Grapalat"/>
          <w:b/>
          <w:sz w:val="20"/>
          <w:lang w:val="af-ZA"/>
        </w:rPr>
        <w:t xml:space="preserve"> ՀՐԱՏԱՊ</w:t>
      </w:r>
      <w:r w:rsidR="00160AE4" w:rsidRPr="00E6597C">
        <w:rPr>
          <w:rFonts w:ascii="GHEA Grapalat" w:hAnsi="GHEA Grapalat"/>
          <w:b/>
          <w:sz w:val="20"/>
          <w:lang w:val="af-ZA"/>
        </w:rPr>
        <w:t xml:space="preserve"> ԲԱՑ ՄՐՑՈՒՅԹԻ ՀՐԱՎԵՐԻ</w:t>
      </w:r>
    </w:p>
    <w:p w:rsidR="00C67E80" w:rsidRPr="00E6597C" w:rsidRDefault="00C67E80" w:rsidP="00EF3662">
      <w:pPr>
        <w:ind w:firstLine="567"/>
        <w:jc w:val="center"/>
        <w:rPr>
          <w:rFonts w:ascii="GHEA Grapalat" w:hAnsi="GHEA Grapalat" w:cs="Sylfaen"/>
          <w:b/>
          <w:sz w:val="20"/>
          <w:szCs w:val="22"/>
          <w:lang w:val="af-ZA"/>
        </w:rPr>
      </w:pPr>
    </w:p>
    <w:p w:rsidR="009F5D9B" w:rsidRPr="00E6597C" w:rsidRDefault="009F5D9B" w:rsidP="00EF3662">
      <w:pPr>
        <w:ind w:firstLine="567"/>
        <w:jc w:val="center"/>
        <w:rPr>
          <w:rFonts w:ascii="GHEA Grapalat" w:hAnsi="GHEA Grapalat" w:cs="Sylfaen"/>
          <w:b/>
          <w:sz w:val="20"/>
          <w:szCs w:val="22"/>
          <w:lang w:val="af-ZA"/>
        </w:rPr>
      </w:pPr>
    </w:p>
    <w:p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r w:rsidRPr="00E6597C">
        <w:rPr>
          <w:rFonts w:ascii="GHEA Grapalat" w:hAnsi="GHEA Grapalat" w:cs="Times Armenian"/>
          <w:b/>
          <w:sz w:val="20"/>
          <w:szCs w:val="22"/>
          <w:lang w:val="af-ZA"/>
        </w:rPr>
        <w:t>.</w:t>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rsidR="00096865" w:rsidRPr="009F5FE5" w:rsidRDefault="00087A30" w:rsidP="00EF3662">
      <w:pPr>
        <w:ind w:firstLine="1134"/>
        <w:jc w:val="both"/>
        <w:rPr>
          <w:rFonts w:ascii="GHEA Grapalat" w:hAnsi="GHEA Grapalat"/>
          <w:b/>
          <w:sz w:val="20"/>
          <w:lang w:val="af-ZA"/>
        </w:rPr>
      </w:pPr>
      <w:r w:rsidRPr="004A0DFD">
        <w:rPr>
          <w:rFonts w:ascii="GHEA Grapalat" w:hAnsi="GHEA Grapalat"/>
          <w:b/>
          <w:sz w:val="20"/>
          <w:highlight w:val="yellow"/>
          <w:lang w:val="af-ZA"/>
        </w:rPr>
        <w:t>7</w:t>
      </w:r>
      <w:r w:rsidR="00096865" w:rsidRPr="004A0DFD">
        <w:rPr>
          <w:rFonts w:ascii="GHEA Grapalat" w:hAnsi="GHEA Grapalat"/>
          <w:b/>
          <w:sz w:val="20"/>
          <w:highlight w:val="yellow"/>
          <w:lang w:val="af-ZA"/>
        </w:rPr>
        <w:t xml:space="preserve">. </w:t>
      </w:r>
      <w:r w:rsidR="00096865" w:rsidRPr="004A0DFD">
        <w:rPr>
          <w:rFonts w:ascii="GHEA Grapalat" w:hAnsi="GHEA Grapalat" w:cs="Sylfaen"/>
          <w:b/>
          <w:sz w:val="20"/>
          <w:highlight w:val="yellow"/>
        </w:rPr>
        <w:t>Հայտի</w:t>
      </w:r>
      <w:r w:rsidR="00096865" w:rsidRPr="004A0DFD">
        <w:rPr>
          <w:rFonts w:ascii="GHEA Grapalat" w:hAnsi="GHEA Grapalat" w:cs="Times Armenian"/>
          <w:b/>
          <w:sz w:val="20"/>
          <w:highlight w:val="yellow"/>
          <w:lang w:val="af-ZA"/>
        </w:rPr>
        <w:t xml:space="preserve"> </w:t>
      </w:r>
      <w:r w:rsidR="00096865" w:rsidRPr="004A0DFD">
        <w:rPr>
          <w:rFonts w:ascii="GHEA Grapalat" w:hAnsi="GHEA Grapalat" w:cs="Sylfaen"/>
          <w:b/>
          <w:sz w:val="20"/>
          <w:highlight w:val="yellow"/>
        </w:rPr>
        <w:t>ապահովումը</w:t>
      </w:r>
      <w:r w:rsidR="00340083" w:rsidRPr="004A0DFD">
        <w:rPr>
          <w:rStyle w:val="af6"/>
          <w:rFonts w:ascii="GHEA Grapalat" w:hAnsi="GHEA Grapalat" w:cs="Sylfaen"/>
          <w:b/>
          <w:sz w:val="20"/>
          <w:highlight w:val="yellow"/>
        </w:rPr>
        <w:footnoteReference w:id="1"/>
      </w:r>
      <w:r w:rsidR="00096865" w:rsidRPr="009F5FE5">
        <w:rPr>
          <w:rFonts w:ascii="GHEA Grapalat" w:hAnsi="GHEA Grapalat" w:cs="Times Armenian"/>
          <w:b/>
          <w:sz w:val="20"/>
          <w:lang w:val="af-ZA"/>
        </w:rPr>
        <w:tab/>
        <w:t xml:space="preserve"> </w:t>
      </w:r>
    </w:p>
    <w:p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004773C3">
        <w:rPr>
          <w:rFonts w:ascii="GHEA Grapalat" w:hAnsi="GHEA Grapalat"/>
          <w:b/>
          <w:sz w:val="20"/>
          <w:lang w:val="af-ZA"/>
        </w:rPr>
        <w:t>ՀՐԱՏԱՊ</w:t>
      </w:r>
      <w:r w:rsidRPr="00E6597C">
        <w:rPr>
          <w:rFonts w:ascii="GHEA Grapalat" w:hAnsi="GHEA Grapalat" w:cs="Times Armenian"/>
          <w:b/>
          <w:sz w:val="20"/>
          <w:lang w:val="af-ZA"/>
        </w:rPr>
        <w:t xml:space="preserve"> </w:t>
      </w:r>
      <w:r w:rsidRPr="00E6597C">
        <w:rPr>
          <w:rFonts w:ascii="GHEA Grapalat" w:hAnsi="GHEA Grapalat" w:cs="Sylfaen"/>
          <w:b/>
          <w:sz w:val="20"/>
        </w:rPr>
        <w:t>ԲԱՑ</w:t>
      </w:r>
      <w:r w:rsidRPr="00E6597C">
        <w:rPr>
          <w:rFonts w:ascii="GHEA Grapalat" w:hAnsi="GHEA Grapalat" w:cs="Times Armenian"/>
          <w:b/>
          <w:sz w:val="20"/>
          <w:lang w:val="af-ZA"/>
        </w:rPr>
        <w:t xml:space="preserve"> </w:t>
      </w:r>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gramStart"/>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proofErr w:type="gramEnd"/>
      <w:r w:rsidRPr="00E6597C">
        <w:rPr>
          <w:rFonts w:ascii="GHEA Grapalat" w:hAnsi="GHEA Grapalat" w:cs="Times Armenian"/>
          <w:sz w:val="20"/>
          <w:lang w:val="af-ZA"/>
        </w:rPr>
        <w:tab/>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rsidR="00037DDE" w:rsidRPr="00E6597C" w:rsidRDefault="00037DDE" w:rsidP="00EF3662">
      <w:pPr>
        <w:ind w:firstLine="1134"/>
        <w:jc w:val="both"/>
        <w:rPr>
          <w:rFonts w:ascii="GHEA Grapalat" w:hAnsi="GHEA Grapalat" w:cs="Times Armenian"/>
          <w:sz w:val="20"/>
          <w:lang w:val="af-ZA"/>
        </w:rPr>
      </w:pPr>
    </w:p>
    <w:p w:rsidR="00037DDE" w:rsidRPr="00E6597C" w:rsidRDefault="00037DDE" w:rsidP="00EF3662">
      <w:pPr>
        <w:ind w:firstLine="1134"/>
        <w:jc w:val="both"/>
        <w:rPr>
          <w:rFonts w:ascii="GHEA Grapalat" w:hAnsi="GHEA Grapalat" w:cs="Times Armenian"/>
          <w:sz w:val="20"/>
          <w:lang w:val="af-ZA"/>
        </w:rPr>
      </w:pPr>
    </w:p>
    <w:p w:rsidR="00037DDE" w:rsidRPr="00E6597C" w:rsidRDefault="00037DDE" w:rsidP="00EF3662">
      <w:pPr>
        <w:ind w:firstLine="1134"/>
        <w:jc w:val="both"/>
        <w:rPr>
          <w:rFonts w:ascii="GHEA Grapalat" w:hAnsi="GHEA Grapalat" w:cs="Times Armenian"/>
          <w:sz w:val="20"/>
          <w:lang w:val="af-ZA"/>
        </w:rPr>
      </w:pPr>
    </w:p>
    <w:p w:rsidR="00037DDE" w:rsidRPr="00E6597C" w:rsidRDefault="00037DDE" w:rsidP="00EF3662">
      <w:pPr>
        <w:ind w:firstLine="1134"/>
        <w:jc w:val="both"/>
        <w:rPr>
          <w:rFonts w:ascii="GHEA Grapalat" w:hAnsi="GHEA Grapalat" w:cs="Times Armenian"/>
          <w:sz w:val="20"/>
          <w:lang w:val="af-ZA"/>
        </w:rPr>
      </w:pPr>
    </w:p>
    <w:p w:rsidR="00A55E59" w:rsidRPr="00E6597C" w:rsidRDefault="00A55E59" w:rsidP="00EF3662">
      <w:pPr>
        <w:ind w:firstLine="1134"/>
        <w:jc w:val="both"/>
        <w:rPr>
          <w:rFonts w:ascii="GHEA Grapalat" w:hAnsi="GHEA Grapalat" w:cs="Times Armenian"/>
          <w:sz w:val="20"/>
          <w:lang w:val="af-ZA"/>
        </w:rPr>
      </w:pPr>
    </w:p>
    <w:p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8379A4">
        <w:rPr>
          <w:rFonts w:ascii="GHEA Grapalat" w:hAnsi="GHEA Grapalat"/>
          <w:b/>
          <w:i/>
          <w:lang w:val="hy-AM"/>
        </w:rPr>
        <w:t>Գ</w:t>
      </w:r>
      <w:r w:rsidR="008379A4">
        <w:rPr>
          <w:rFonts w:ascii="GHEA Grapalat" w:hAnsi="GHEA Grapalat"/>
          <w:b/>
          <w:i/>
        </w:rPr>
        <w:t>Հ</w:t>
      </w:r>
      <w:r w:rsidR="008379A4" w:rsidRPr="00AF7AD5">
        <w:rPr>
          <w:rFonts w:ascii="GHEA Grapalat" w:hAnsi="GHEA Grapalat"/>
          <w:b/>
          <w:lang w:val="hy-AM"/>
        </w:rPr>
        <w:t>-ՀԲՄԱՇՁԲ</w:t>
      </w:r>
      <w:r w:rsidR="008379A4" w:rsidRPr="00AF7AD5">
        <w:rPr>
          <w:rFonts w:ascii="GHEA Grapalat" w:hAnsi="GHEA Grapalat"/>
          <w:b/>
          <w:lang w:val="af-ZA"/>
        </w:rPr>
        <w:t>-21</w:t>
      </w:r>
      <w:r w:rsidR="008379A4" w:rsidRPr="00AF7AD5">
        <w:rPr>
          <w:rFonts w:ascii="GHEA Grapalat" w:hAnsi="GHEA Grapalat"/>
          <w:b/>
          <w:lang w:val="hy-AM"/>
        </w:rPr>
        <w:t>/</w:t>
      </w:r>
      <w:r w:rsidR="008379A4">
        <w:rPr>
          <w:rFonts w:ascii="GHEA Grapalat" w:hAnsi="GHEA Grapalat"/>
          <w:b/>
          <w:i/>
          <w:lang w:val="af-ZA"/>
        </w:rPr>
        <w:t>21</w:t>
      </w:r>
      <w:r w:rsidR="008379A4">
        <w:rPr>
          <w:rFonts w:ascii="GHEA Grapalat" w:hAnsi="GHEA Grapalat"/>
          <w:u w:val="single"/>
          <w:lang w:val="af-ZA"/>
        </w:rPr>
        <w:t xml:space="preserve"> </w:t>
      </w:r>
      <w:r w:rsidR="00856BFE">
        <w:rPr>
          <w:rFonts w:ascii="GHEA Grapalat" w:hAnsi="GHEA Grapalat"/>
          <w:b/>
          <w:i/>
          <w:lang w:val="af-ZA"/>
        </w:rPr>
        <w:t xml:space="preserve"> </w:t>
      </w:r>
      <w:r w:rsidRPr="00E6597C">
        <w:rPr>
          <w:rFonts w:ascii="GHEA Grapalat" w:hAnsi="GHEA Grapalat" w:cs="Times Armenian"/>
          <w:sz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00856BFE" w:rsidRPr="00856BFE">
        <w:rPr>
          <w:rFonts w:ascii="GHEA Grapalat" w:hAnsi="GHEA Grapalat" w:cs="Sylfaen"/>
          <w:sz w:val="20"/>
          <w:lang w:val="af-ZA"/>
        </w:rPr>
        <w:t xml:space="preserve"> </w:t>
      </w:r>
      <w:r w:rsidR="00856BFE" w:rsidRPr="00856BFE">
        <w:rPr>
          <w:rFonts w:ascii="GHEA Grapalat" w:hAnsi="GHEA Grapalat" w:cs="Sylfaen"/>
          <w:sz w:val="20"/>
          <w:lang w:val="af-ZA"/>
        </w:rPr>
        <w:tab/>
      </w:r>
      <w:r w:rsidR="00856BFE">
        <w:rPr>
          <w:rFonts w:ascii="GHEA Grapalat" w:hAnsi="GHEA Grapalat" w:cs="Sylfaen"/>
          <w:sz w:val="20"/>
          <w:lang w:val="af-ZA"/>
        </w:rPr>
        <w:t>հրատապ</w:t>
      </w:r>
      <w:r w:rsidRPr="00E6597C">
        <w:rPr>
          <w:rFonts w:ascii="GHEA Grapalat" w:hAnsi="GHEA Grapalat" w:cs="Times Armenian"/>
          <w:sz w:val="20"/>
          <w:lang w:val="af-ZA"/>
        </w:rPr>
        <w:t xml:space="preserve"> </w:t>
      </w:r>
      <w:r w:rsidRPr="00E6597C">
        <w:rPr>
          <w:rFonts w:ascii="GHEA Grapalat" w:hAnsi="GHEA Grapalat" w:cs="Sylfaen"/>
          <w:sz w:val="20"/>
        </w:rPr>
        <w:t>բաց</w:t>
      </w:r>
      <w:r w:rsidRPr="00E6597C">
        <w:rPr>
          <w:rFonts w:ascii="GHEA Grapalat" w:hAnsi="GHEA Grapalat" w:cs="Times Armenian"/>
          <w:sz w:val="20"/>
          <w:lang w:val="af-ZA"/>
        </w:rPr>
        <w:t xml:space="preserve"> </w:t>
      </w:r>
      <w:r w:rsidR="00955E87" w:rsidRPr="00E6597C">
        <w:rPr>
          <w:rFonts w:ascii="GHEA Grapalat" w:hAnsi="GHEA Grapalat" w:cs="Times Armenian"/>
          <w:sz w:val="20"/>
        </w:rPr>
        <w:t>մրցույթ</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8379A4" w:rsidRPr="00B874F1">
        <w:rPr>
          <w:rFonts w:ascii="GHEA Grapalat" w:hAnsi="GHEA Grapalat" w:cs="Times Armenian"/>
          <w:b/>
          <w:i/>
          <w:lang w:val="af-ZA"/>
        </w:rPr>
        <w:t>Գառնի</w:t>
      </w:r>
      <w:r w:rsidR="008379A4">
        <w:rPr>
          <w:rFonts w:ascii="GHEA Grapalat" w:hAnsi="GHEA Grapalat" w:cs="Times Armenian"/>
          <w:b/>
          <w:i/>
          <w:lang w:val="af-ZA"/>
        </w:rPr>
        <w:t>ի</w:t>
      </w:r>
      <w:r w:rsidR="008379A4" w:rsidRPr="00B874F1">
        <w:rPr>
          <w:rFonts w:ascii="GHEA Grapalat" w:hAnsi="GHEA Grapalat" w:cs="Times Armenian"/>
          <w:b/>
          <w:i/>
          <w:lang w:val="af-ZA"/>
        </w:rPr>
        <w:t xml:space="preserve"> համայնքապետարան</w:t>
      </w:r>
      <w:r w:rsidR="00856BFE" w:rsidRPr="00280429">
        <w:rPr>
          <w:rFonts w:ascii="GHEA Grapalat" w:hAnsi="GHEA Grapalat"/>
          <w:b/>
          <w:sz w:val="20"/>
        </w:rPr>
        <w:t>ի</w:t>
      </w:r>
      <w:r w:rsidR="00856BFE" w:rsidRPr="00AE2768">
        <w:rPr>
          <w:rFonts w:ascii="GHEA Grapalat" w:hAnsi="GHEA Grapalat" w:cs="Times Armenian"/>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rsidR="003E1421" w:rsidRPr="00E6597C" w:rsidRDefault="00A81DD5" w:rsidP="00EF3662">
      <w:pPr>
        <w:pStyle w:val="23"/>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B2681D" w:rsidRPr="00E6597C">
        <w:rPr>
          <w:rFonts w:ascii="GHEA Grapalat" w:hAnsi="GHEA Grapalat"/>
          <w:sz w:val="24"/>
          <w:szCs w:val="24"/>
        </w:rPr>
        <w:t>«</w:t>
      </w:r>
      <w:r w:rsidR="00856BFE" w:rsidRPr="00AE2768">
        <w:rPr>
          <w:rFonts w:ascii="GHEA Grapalat" w:hAnsi="GHEA Grapalat"/>
          <w:vertAlign w:val="subscript"/>
        </w:rPr>
        <w:t xml:space="preserve"> </w:t>
      </w:r>
      <w:r w:rsidR="00856BFE" w:rsidRPr="00356FE0">
        <w:rPr>
          <w:rFonts w:ascii="GHEA Grapalat" w:hAnsi="GHEA Grapalat"/>
          <w:b/>
        </w:rPr>
        <w:t>garnihamaynq@mail.ru</w:t>
      </w:r>
      <w:r w:rsidR="00856BFE" w:rsidRPr="00E6597C">
        <w:rPr>
          <w:rFonts w:ascii="GHEA Grapalat" w:hAnsi="GHEA Grapalat"/>
          <w:sz w:val="24"/>
          <w:szCs w:val="24"/>
        </w:rPr>
        <w:t xml:space="preserve"> </w:t>
      </w:r>
      <w:r w:rsidR="00B2681D" w:rsidRPr="00E6597C">
        <w:rPr>
          <w:rFonts w:ascii="GHEA Grapalat" w:hAnsi="GHEA Grapalat"/>
          <w:sz w:val="24"/>
          <w:szCs w:val="24"/>
        </w:rPr>
        <w:t>»</w:t>
      </w:r>
    </w:p>
    <w:p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proofErr w:type="gramStart"/>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roofErr w:type="gramEnd"/>
    </w:p>
    <w:p w:rsidR="00096865" w:rsidRPr="00E6597C" w:rsidRDefault="00096865" w:rsidP="00EF3662">
      <w:pPr>
        <w:pStyle w:val="3"/>
        <w:spacing w:line="240" w:lineRule="auto"/>
        <w:ind w:firstLine="567"/>
        <w:rPr>
          <w:rFonts w:ascii="GHEA Grapalat" w:hAnsi="GHEA Grapalat"/>
          <w:sz w:val="24"/>
          <w:szCs w:val="22"/>
          <w:lang w:val="af-ZA"/>
        </w:rPr>
      </w:pPr>
    </w:p>
    <w:p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rsidR="002B32D6" w:rsidRPr="00E6597C" w:rsidRDefault="002B32D6" w:rsidP="00EF3662">
      <w:pPr>
        <w:ind w:left="360"/>
        <w:jc w:val="center"/>
        <w:rPr>
          <w:rFonts w:ascii="GHEA Grapalat" w:hAnsi="GHEA Grapalat" w:cs="Sylfaen"/>
          <w:b/>
          <w:sz w:val="20"/>
        </w:rPr>
      </w:pPr>
    </w:p>
    <w:p w:rsidR="00096865" w:rsidRPr="00E6597C" w:rsidRDefault="00845AA5" w:rsidP="00EF3662">
      <w:pPr>
        <w:pStyle w:val="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proofErr w:type="gramStart"/>
      <w:r w:rsidR="00096865" w:rsidRPr="00E6597C">
        <w:rPr>
          <w:rFonts w:ascii="GHEA Grapalat" w:hAnsi="GHEA Grapalat" w:cs="Sylfaen"/>
          <w:i w:val="0"/>
        </w:rPr>
        <w:t>հանդիսանում</w:t>
      </w:r>
      <w:r w:rsidR="00096865" w:rsidRPr="00E6597C">
        <w:rPr>
          <w:rFonts w:ascii="GHEA Grapalat" w:hAnsi="GHEA Grapalat" w:cs="Sylfaen"/>
          <w:i w:val="0"/>
          <w:lang w:val="af-ZA"/>
        </w:rPr>
        <w:t xml:space="preserve">  </w:t>
      </w:r>
      <w:r w:rsidR="008379A4" w:rsidRPr="00B874F1">
        <w:rPr>
          <w:rFonts w:ascii="GHEA Grapalat" w:hAnsi="GHEA Grapalat" w:cs="Times Armenian"/>
          <w:b/>
          <w:lang w:val="af-ZA"/>
        </w:rPr>
        <w:t>Գառնի</w:t>
      </w:r>
      <w:r w:rsidR="008379A4">
        <w:rPr>
          <w:rFonts w:ascii="GHEA Grapalat" w:hAnsi="GHEA Grapalat" w:cs="Times Armenian"/>
          <w:b/>
          <w:i w:val="0"/>
          <w:lang w:val="af-ZA"/>
        </w:rPr>
        <w:t>ի</w:t>
      </w:r>
      <w:proofErr w:type="gramEnd"/>
      <w:r w:rsidR="008379A4" w:rsidRPr="00B874F1">
        <w:rPr>
          <w:rFonts w:ascii="GHEA Grapalat" w:hAnsi="GHEA Grapalat" w:cs="Times Armenian"/>
          <w:b/>
          <w:lang w:val="af-ZA"/>
        </w:rPr>
        <w:t xml:space="preserve"> համայնքապետարան</w:t>
      </w:r>
      <w:r w:rsidR="008379A4">
        <w:rPr>
          <w:rFonts w:ascii="GHEA Grapalat" w:hAnsi="GHEA Grapalat" w:cs="Times Armenian"/>
          <w:b/>
          <w:lang w:val="af-ZA"/>
        </w:rPr>
        <w:t>ի</w:t>
      </w:r>
      <w:r w:rsidR="008379A4" w:rsidRPr="00E6597C">
        <w:rPr>
          <w:rFonts w:ascii="GHEA Grapalat" w:hAnsi="GHEA Grapalat" w:cs="Sylfaen"/>
          <w:i w:val="0"/>
        </w:rPr>
        <w:t xml:space="preserve"> </w:t>
      </w:r>
      <w:r w:rsidR="00096865" w:rsidRPr="00E6597C">
        <w:rPr>
          <w:rFonts w:ascii="GHEA Grapalat" w:hAnsi="GHEA Grapalat" w:cs="Sylfaen"/>
          <w:i w:val="0"/>
        </w:rPr>
        <w:t>կարիքների</w:t>
      </w:r>
      <w:r w:rsidR="00096865" w:rsidRPr="00E6597C">
        <w:rPr>
          <w:rFonts w:ascii="GHEA Grapalat" w:hAnsi="GHEA Grapalat" w:cs="Times Armenian"/>
          <w:i w:val="0"/>
          <w:lang w:val="af-ZA"/>
        </w:rPr>
        <w:t xml:space="preserve"> </w:t>
      </w:r>
      <w:r w:rsidR="00096865" w:rsidRPr="00E6597C">
        <w:rPr>
          <w:rFonts w:ascii="GHEA Grapalat" w:hAnsi="GHEA Grapalat" w:cs="Sylfaen"/>
          <w:i w:val="0"/>
        </w:rPr>
        <w:t>համար</w:t>
      </w:r>
      <w:r w:rsidR="00096865" w:rsidRPr="00E6597C">
        <w:rPr>
          <w:rFonts w:ascii="GHEA Grapalat" w:hAnsi="GHEA Grapalat" w:cs="Times Armenian"/>
          <w:i w:val="0"/>
          <w:lang w:val="af-ZA"/>
        </w:rPr>
        <w:t xml:space="preserve">` </w:t>
      </w:r>
      <w:r w:rsidR="00856BFE" w:rsidRPr="0008230E">
        <w:rPr>
          <w:rFonts w:ascii="GHEA Grapalat" w:hAnsi="GHEA Grapalat" w:cs="Sylfaen"/>
          <w:b/>
          <w:sz w:val="24"/>
          <w:szCs w:val="24"/>
        </w:rPr>
        <w:t>ՀՀ</w:t>
      </w:r>
      <w:r w:rsidR="00856BFE" w:rsidRPr="0008230E">
        <w:rPr>
          <w:rFonts w:ascii="GHEA Grapalat" w:hAnsi="GHEA Grapalat" w:cs="Sylfaen"/>
          <w:b/>
          <w:sz w:val="24"/>
          <w:szCs w:val="24"/>
          <w:lang w:val="af-ZA"/>
        </w:rPr>
        <w:t xml:space="preserve"> </w:t>
      </w:r>
      <w:r w:rsidR="00856BFE" w:rsidRPr="0008230E">
        <w:rPr>
          <w:rFonts w:ascii="GHEA Grapalat" w:hAnsi="GHEA Grapalat" w:cs="Sylfaen"/>
          <w:b/>
          <w:sz w:val="24"/>
          <w:szCs w:val="24"/>
        </w:rPr>
        <w:t>Կոտայքի</w:t>
      </w:r>
      <w:r w:rsidR="00856BFE" w:rsidRPr="0008230E">
        <w:rPr>
          <w:rFonts w:ascii="GHEA Grapalat" w:hAnsi="GHEA Grapalat" w:cs="Sylfaen"/>
          <w:b/>
          <w:sz w:val="24"/>
          <w:szCs w:val="24"/>
          <w:lang w:val="af-ZA"/>
        </w:rPr>
        <w:t xml:space="preserve"> </w:t>
      </w:r>
      <w:r w:rsidR="00856BFE" w:rsidRPr="0008230E">
        <w:rPr>
          <w:rFonts w:ascii="GHEA Grapalat" w:hAnsi="GHEA Grapalat" w:cs="Sylfaen"/>
          <w:b/>
          <w:sz w:val="24"/>
          <w:szCs w:val="24"/>
        </w:rPr>
        <w:t>մարզի</w:t>
      </w:r>
      <w:r w:rsidR="00856BFE" w:rsidRPr="0008230E">
        <w:rPr>
          <w:rFonts w:ascii="GHEA Grapalat" w:hAnsi="GHEA Grapalat" w:cs="Sylfaen"/>
          <w:b/>
          <w:sz w:val="24"/>
          <w:szCs w:val="24"/>
          <w:lang w:val="af-ZA"/>
        </w:rPr>
        <w:t xml:space="preserve"> </w:t>
      </w:r>
      <w:r w:rsidR="00856BFE" w:rsidRPr="0008230E">
        <w:rPr>
          <w:rFonts w:ascii="GHEA Grapalat" w:hAnsi="GHEA Grapalat" w:cs="Sylfaen"/>
          <w:b/>
          <w:sz w:val="24"/>
          <w:szCs w:val="24"/>
        </w:rPr>
        <w:t>Գառնի</w:t>
      </w:r>
      <w:r w:rsidR="00856BFE" w:rsidRPr="0008230E">
        <w:rPr>
          <w:rFonts w:ascii="GHEA Grapalat" w:hAnsi="GHEA Grapalat" w:cs="Sylfaen"/>
          <w:b/>
          <w:sz w:val="24"/>
          <w:szCs w:val="24"/>
          <w:lang w:val="af-ZA"/>
        </w:rPr>
        <w:t xml:space="preserve"> </w:t>
      </w:r>
      <w:r w:rsidR="00856BFE" w:rsidRPr="0008230E">
        <w:rPr>
          <w:rFonts w:ascii="GHEA Grapalat" w:hAnsi="GHEA Grapalat" w:cs="Sylfaen"/>
          <w:b/>
          <w:sz w:val="24"/>
          <w:szCs w:val="24"/>
        </w:rPr>
        <w:t>գյուղի</w:t>
      </w:r>
      <w:r w:rsidR="00856BFE" w:rsidRPr="0008230E">
        <w:rPr>
          <w:rFonts w:ascii="GHEA Grapalat" w:hAnsi="GHEA Grapalat" w:cs="Sylfaen"/>
          <w:b/>
          <w:sz w:val="24"/>
          <w:szCs w:val="24"/>
          <w:lang w:val="af-ZA"/>
        </w:rPr>
        <w:t xml:space="preserve"> </w:t>
      </w:r>
      <w:r w:rsidR="00856BFE" w:rsidRPr="0008230E">
        <w:rPr>
          <w:rFonts w:ascii="GHEA Grapalat" w:hAnsi="GHEA Grapalat" w:cs="Sylfaen"/>
          <w:b/>
          <w:sz w:val="24"/>
          <w:szCs w:val="24"/>
        </w:rPr>
        <w:t>խմելու</w:t>
      </w:r>
      <w:r w:rsidR="00856BFE" w:rsidRPr="0008230E">
        <w:rPr>
          <w:rFonts w:ascii="GHEA Grapalat" w:hAnsi="GHEA Grapalat" w:cs="Sylfaen"/>
          <w:b/>
          <w:sz w:val="24"/>
          <w:szCs w:val="24"/>
          <w:lang w:val="af-ZA"/>
        </w:rPr>
        <w:t xml:space="preserve"> </w:t>
      </w:r>
      <w:r w:rsidR="00856BFE" w:rsidRPr="0008230E">
        <w:rPr>
          <w:rFonts w:ascii="GHEA Grapalat" w:hAnsi="GHEA Grapalat" w:cs="Sylfaen"/>
          <w:b/>
          <w:sz w:val="24"/>
          <w:szCs w:val="24"/>
        </w:rPr>
        <w:t>ջրի</w:t>
      </w:r>
      <w:r w:rsidR="00856BFE" w:rsidRPr="0008230E">
        <w:rPr>
          <w:rFonts w:ascii="GHEA Grapalat" w:hAnsi="GHEA Grapalat" w:cs="Sylfaen"/>
          <w:b/>
          <w:sz w:val="24"/>
          <w:szCs w:val="24"/>
          <w:lang w:val="af-ZA"/>
        </w:rPr>
        <w:t xml:space="preserve"> </w:t>
      </w:r>
      <w:r w:rsidR="00856BFE" w:rsidRPr="0008230E">
        <w:rPr>
          <w:rFonts w:ascii="GHEA Grapalat" w:hAnsi="GHEA Grapalat" w:cs="Sylfaen"/>
          <w:b/>
          <w:sz w:val="24"/>
          <w:szCs w:val="24"/>
        </w:rPr>
        <w:t>համակարգի</w:t>
      </w:r>
      <w:r w:rsidR="00856BFE" w:rsidRPr="0008230E">
        <w:rPr>
          <w:rFonts w:ascii="GHEA Grapalat" w:hAnsi="GHEA Grapalat" w:cs="Sylfaen"/>
          <w:b/>
          <w:sz w:val="24"/>
          <w:szCs w:val="24"/>
          <w:lang w:val="af-ZA"/>
        </w:rPr>
        <w:t xml:space="preserve"> </w:t>
      </w:r>
      <w:r w:rsidR="00856BFE" w:rsidRPr="0008230E">
        <w:rPr>
          <w:rFonts w:ascii="GHEA Grapalat" w:hAnsi="GHEA Grapalat" w:cs="Sylfaen"/>
          <w:b/>
          <w:sz w:val="24"/>
          <w:szCs w:val="24"/>
        </w:rPr>
        <w:t>վերակառուցման</w:t>
      </w:r>
      <w:r w:rsidR="00856BFE" w:rsidRPr="0008230E">
        <w:rPr>
          <w:rFonts w:ascii="GHEA Grapalat" w:hAnsi="GHEA Grapalat" w:cs="Sylfaen"/>
          <w:b/>
          <w:sz w:val="24"/>
          <w:szCs w:val="24"/>
          <w:lang w:val="af-ZA"/>
        </w:rPr>
        <w:t xml:space="preserve">  </w:t>
      </w:r>
      <w:r w:rsidR="00856BFE" w:rsidRPr="00F6304F">
        <w:rPr>
          <w:rFonts w:ascii="GHEA Grapalat" w:hAnsi="GHEA Grapalat" w:cs="Sylfaen"/>
          <w:b/>
          <w:sz w:val="24"/>
          <w:szCs w:val="24"/>
        </w:rPr>
        <w:t>աշխատանքների</w:t>
      </w:r>
      <w:r w:rsidR="00096865" w:rsidRPr="00E6597C">
        <w:rPr>
          <w:rFonts w:ascii="GHEA Grapalat" w:hAnsi="GHEA Grapalat"/>
          <w:i w:val="0"/>
          <w:lang w:val="af-ZA"/>
        </w:rPr>
        <w:t xml:space="preserve"> </w:t>
      </w:r>
      <w:r w:rsidR="00096865" w:rsidRPr="00E6597C">
        <w:rPr>
          <w:rFonts w:ascii="GHEA Grapalat" w:hAnsi="GHEA Grapalat"/>
          <w:i w:val="0"/>
        </w:rPr>
        <w:t>ձեռքբերումը</w:t>
      </w:r>
      <w:r w:rsidR="00816505" w:rsidRPr="00E6597C">
        <w:rPr>
          <w:rFonts w:ascii="GHEA Grapalat" w:hAnsi="GHEA Grapalat"/>
          <w:i w:val="0"/>
        </w:rPr>
        <w:t xml:space="preserve"> (այսուհետ` նաև ա</w:t>
      </w:r>
      <w:r w:rsidR="00F538FE" w:rsidRPr="00E6597C">
        <w:rPr>
          <w:rFonts w:ascii="GHEA Grapalat" w:hAnsi="GHEA Grapalat"/>
          <w:i w:val="0"/>
        </w:rPr>
        <w:t>շխատանք</w:t>
      </w:r>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r w:rsidR="00856BFE">
        <w:rPr>
          <w:rFonts w:ascii="GHEA Grapalat" w:hAnsi="GHEA Grapalat"/>
          <w:i w:val="0"/>
        </w:rPr>
        <w:t>որը</w:t>
      </w:r>
      <w:r w:rsidR="00096865" w:rsidRPr="00E6597C">
        <w:rPr>
          <w:rFonts w:ascii="GHEA Grapalat" w:hAnsi="GHEA Grapalat"/>
          <w:i w:val="0"/>
          <w:lang w:val="af-ZA"/>
        </w:rPr>
        <w:t xml:space="preserve"> </w:t>
      </w:r>
      <w:r w:rsidR="00096865" w:rsidRPr="00E6597C">
        <w:rPr>
          <w:rFonts w:ascii="GHEA Grapalat" w:hAnsi="GHEA Grapalat"/>
          <w:i w:val="0"/>
        </w:rPr>
        <w:t>խմբավորված</w:t>
      </w:r>
      <w:r w:rsidR="00096865" w:rsidRPr="00E6597C">
        <w:rPr>
          <w:rFonts w:ascii="GHEA Grapalat" w:hAnsi="GHEA Grapalat"/>
          <w:i w:val="0"/>
          <w:lang w:val="af-ZA"/>
        </w:rPr>
        <w:t xml:space="preserve">  </w:t>
      </w:r>
      <w:r w:rsidR="00856BFE">
        <w:rPr>
          <w:rFonts w:ascii="GHEA Grapalat" w:hAnsi="GHEA Grapalat"/>
          <w:i w:val="0"/>
        </w:rPr>
        <w:t>է</w:t>
      </w:r>
      <w:r w:rsidR="00096865" w:rsidRPr="00E6597C">
        <w:rPr>
          <w:rFonts w:ascii="GHEA Grapalat" w:hAnsi="GHEA Grapalat"/>
          <w:i w:val="0"/>
          <w:lang w:val="af-ZA"/>
        </w:rPr>
        <w:t xml:space="preserve"> </w:t>
      </w:r>
      <w:r w:rsidR="00A76C15" w:rsidRPr="00E6597C">
        <w:rPr>
          <w:rFonts w:ascii="GHEA Grapalat" w:hAnsi="GHEA Grapalat"/>
          <w:i w:val="0"/>
          <w:lang w:val="af-ZA"/>
        </w:rPr>
        <w:t>«</w:t>
      </w:r>
      <w:r w:rsidR="00856BFE">
        <w:rPr>
          <w:rFonts w:ascii="GHEA Grapalat" w:hAnsi="GHEA Grapalat"/>
          <w:i w:val="0"/>
          <w:vertAlign w:val="subscript"/>
        </w:rPr>
        <w:t xml:space="preserve"> </w:t>
      </w:r>
      <w:r w:rsidR="00856BFE">
        <w:rPr>
          <w:rFonts w:ascii="GHEA Grapalat" w:hAnsi="GHEA Grapalat"/>
          <w:i w:val="0"/>
          <w:lang w:val="af-ZA"/>
        </w:rPr>
        <w:t xml:space="preserve">1 </w:t>
      </w:r>
      <w:r w:rsidR="00A76C15"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cs="Sylfaen"/>
          <w:i w:val="0"/>
        </w:rPr>
        <w:t>չա</w:t>
      </w:r>
      <w:r w:rsidR="00856BFE">
        <w:rPr>
          <w:rFonts w:ascii="GHEA Grapalat" w:hAnsi="GHEA Grapalat" w:cs="Sylfaen"/>
          <w:i w:val="0"/>
        </w:rPr>
        <w:t>փաբաժնում</w:t>
      </w:r>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96865" w:rsidRPr="00E6597C">
        <w:tc>
          <w:tcPr>
            <w:tcW w:w="1530" w:type="dxa"/>
            <w:vAlign w:val="center"/>
          </w:tcPr>
          <w:p w:rsidR="00096865" w:rsidRPr="00E6597C" w:rsidRDefault="00096865" w:rsidP="00EF3662">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Չափաբաժինների համարները</w:t>
            </w:r>
          </w:p>
        </w:tc>
        <w:tc>
          <w:tcPr>
            <w:tcW w:w="8820" w:type="dxa"/>
            <w:vAlign w:val="center"/>
          </w:tcPr>
          <w:p w:rsidR="00096865" w:rsidRPr="00E6597C" w:rsidRDefault="00096865"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096865" w:rsidRPr="008379A4">
        <w:tc>
          <w:tcPr>
            <w:tcW w:w="1530" w:type="dxa"/>
            <w:vAlign w:val="center"/>
          </w:tcPr>
          <w:p w:rsidR="00096865" w:rsidRPr="00E6597C" w:rsidRDefault="00096865" w:rsidP="00EF3662">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8820" w:type="dxa"/>
            <w:vAlign w:val="center"/>
          </w:tcPr>
          <w:p w:rsidR="00096865" w:rsidRPr="00E6597C" w:rsidRDefault="00856BFE" w:rsidP="00EF3662">
            <w:pPr>
              <w:pStyle w:val="23"/>
              <w:spacing w:line="240" w:lineRule="auto"/>
              <w:ind w:firstLine="0"/>
              <w:rPr>
                <w:rFonts w:ascii="GHEA Grapalat" w:hAnsi="GHEA Grapalat"/>
                <w:u w:val="single"/>
                <w:vertAlign w:val="subscript"/>
              </w:rPr>
            </w:pPr>
            <w:r w:rsidRPr="0008230E">
              <w:rPr>
                <w:rFonts w:ascii="GHEA Grapalat" w:hAnsi="GHEA Grapalat" w:cs="Sylfaen"/>
                <w:b/>
                <w:i/>
                <w:sz w:val="24"/>
                <w:szCs w:val="24"/>
                <w:lang w:val="en-AU"/>
              </w:rPr>
              <w:t>ՀՀ</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Կոտայքի</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մարզի</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Գառնի</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գյուղի</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խմելու</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ջրի</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համակարգի</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վերակառուց</w:t>
            </w:r>
            <w:r w:rsidRPr="0008230E">
              <w:rPr>
                <w:rFonts w:ascii="GHEA Grapalat" w:hAnsi="GHEA Grapalat" w:cs="Sylfaen"/>
                <w:b/>
                <w:i/>
                <w:sz w:val="24"/>
                <w:szCs w:val="24"/>
              </w:rPr>
              <w:t xml:space="preserve">ման  </w:t>
            </w:r>
            <w:r w:rsidRPr="00F6304F">
              <w:rPr>
                <w:rFonts w:ascii="GHEA Grapalat" w:hAnsi="GHEA Grapalat" w:cs="Sylfaen"/>
                <w:b/>
                <w:sz w:val="24"/>
                <w:szCs w:val="24"/>
              </w:rPr>
              <w:t>աշխատանքներ</w:t>
            </w:r>
          </w:p>
        </w:tc>
      </w:tr>
    </w:tbl>
    <w:p w:rsidR="00096865" w:rsidRPr="00856BFE" w:rsidRDefault="00816505" w:rsidP="00856BFE">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հրավերի N </w:t>
      </w:r>
      <w:r w:rsidR="00177245" w:rsidRPr="00E6597C">
        <w:rPr>
          <w:rFonts w:ascii="GHEA Grapalat" w:hAnsi="GHEA Grapalat"/>
        </w:rPr>
        <w:t>6</w:t>
      </w:r>
      <w:r w:rsidR="00096865" w:rsidRPr="00E6597C">
        <w:rPr>
          <w:rFonts w:ascii="GHEA Grapalat" w:hAnsi="GHEA Grapalat"/>
        </w:rPr>
        <w:t xml:space="preserve"> հավելվածում</w:t>
      </w:r>
      <w:r w:rsidR="004D5671" w:rsidRPr="00E6597C">
        <w:rPr>
          <w:rFonts w:ascii="GHEA Grapalat" w:hAnsi="GHEA Grapalat"/>
        </w:rPr>
        <w:t>։</w:t>
      </w:r>
    </w:p>
    <w:p w:rsidR="00845AA5" w:rsidRPr="00C00C71" w:rsidRDefault="00845AA5" w:rsidP="00EF3662">
      <w:pPr>
        <w:ind w:firstLine="567"/>
        <w:rPr>
          <w:rFonts w:ascii="GHEA Grapalat" w:hAnsi="GHEA Grapalat" w:cs="Sylfaen"/>
          <w:i/>
          <w:sz w:val="20"/>
          <w:lang w:val="hy-AM"/>
        </w:rPr>
      </w:pPr>
    </w:p>
    <w:p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4E067B">
        <w:rPr>
          <w:rFonts w:ascii="GHEA Grapalat" w:hAnsi="GHEA Grapalat" w:cs="Sylfaen"/>
          <w:b/>
          <w:sz w:val="20"/>
          <w:lang w:val="hy-AM"/>
        </w:rPr>
        <w:t>ՄԱՍՆԱԿՑԻ</w:t>
      </w:r>
      <w:r w:rsidRPr="00E6597C">
        <w:rPr>
          <w:rFonts w:ascii="GHEA Grapalat" w:hAnsi="GHEA Grapalat"/>
          <w:b/>
          <w:sz w:val="20"/>
          <w:lang w:val="es-ES"/>
        </w:rPr>
        <w:t xml:space="preserve"> </w:t>
      </w:r>
      <w:r w:rsidRPr="004E067B">
        <w:rPr>
          <w:rFonts w:ascii="GHEA Grapalat" w:hAnsi="GHEA Grapalat" w:cs="Sylfaen"/>
          <w:b/>
          <w:sz w:val="20"/>
          <w:lang w:val="hy-AM"/>
        </w:rPr>
        <w:t>ՄԱՍՆԱԿՑՈՒԹՅԱՆ</w:t>
      </w:r>
      <w:r w:rsidRPr="00E6597C">
        <w:rPr>
          <w:rFonts w:ascii="GHEA Grapalat" w:hAnsi="GHEA Grapalat"/>
          <w:b/>
          <w:sz w:val="20"/>
          <w:lang w:val="es-ES"/>
        </w:rPr>
        <w:t xml:space="preserve"> </w:t>
      </w:r>
      <w:r w:rsidRPr="004E067B">
        <w:rPr>
          <w:rFonts w:ascii="GHEA Grapalat" w:hAnsi="GHEA Grapalat" w:cs="Sylfaen"/>
          <w:b/>
          <w:sz w:val="20"/>
          <w:lang w:val="hy-AM"/>
        </w:rPr>
        <w:t>ԻՐԱՎՈՒՆՔԻ</w:t>
      </w:r>
      <w:r w:rsidRPr="00E6597C">
        <w:rPr>
          <w:rFonts w:ascii="GHEA Grapalat" w:hAnsi="GHEA Grapalat"/>
          <w:b/>
          <w:sz w:val="20"/>
          <w:lang w:val="es-ES"/>
        </w:rPr>
        <w:t xml:space="preserve"> </w:t>
      </w:r>
      <w:r w:rsidRPr="004E067B">
        <w:rPr>
          <w:rFonts w:ascii="GHEA Grapalat" w:hAnsi="GHEA Grapalat" w:cs="Sylfaen"/>
          <w:b/>
          <w:sz w:val="20"/>
          <w:lang w:val="hy-AM"/>
        </w:rPr>
        <w:t>ՊԱՀԱՆՋՆԵՐԸ</w:t>
      </w:r>
      <w:r w:rsidRPr="00E6597C">
        <w:rPr>
          <w:rFonts w:ascii="GHEA Grapalat" w:hAnsi="GHEA Grapalat"/>
          <w:b/>
          <w:sz w:val="20"/>
          <w:lang w:val="es-ES"/>
        </w:rPr>
        <w:t xml:space="preserve">, </w:t>
      </w:r>
      <w:r w:rsidRPr="004E067B">
        <w:rPr>
          <w:rFonts w:ascii="GHEA Grapalat" w:hAnsi="GHEA Grapalat" w:cs="Sylfaen"/>
          <w:b/>
          <w:sz w:val="20"/>
          <w:lang w:val="hy-AM"/>
        </w:rPr>
        <w:t>ՈՐԱԿԱՎՈՐՄԱՆ</w:t>
      </w:r>
      <w:r w:rsidRPr="00E6597C">
        <w:rPr>
          <w:rFonts w:ascii="GHEA Grapalat" w:hAnsi="GHEA Grapalat"/>
          <w:b/>
          <w:sz w:val="20"/>
          <w:lang w:val="es-ES"/>
        </w:rPr>
        <w:t xml:space="preserve"> </w:t>
      </w:r>
      <w:r w:rsidRPr="004E067B">
        <w:rPr>
          <w:rFonts w:ascii="GHEA Grapalat" w:hAnsi="GHEA Grapalat" w:cs="Sylfaen"/>
          <w:b/>
          <w:sz w:val="20"/>
          <w:lang w:val="hy-AM"/>
        </w:rPr>
        <w:t>ՉԱՓԱՆԻՇՆԵՐԸ</w:t>
      </w:r>
      <w:r w:rsidRPr="00E6597C">
        <w:rPr>
          <w:rFonts w:ascii="GHEA Grapalat" w:hAnsi="GHEA Grapalat"/>
          <w:b/>
          <w:sz w:val="20"/>
          <w:lang w:val="es-ES"/>
        </w:rPr>
        <w:t xml:space="preserve">  ԵՎ </w:t>
      </w:r>
      <w:r w:rsidRPr="004E067B">
        <w:rPr>
          <w:rFonts w:ascii="GHEA Grapalat" w:hAnsi="GHEA Grapalat" w:cs="Sylfaen"/>
          <w:b/>
          <w:sz w:val="20"/>
          <w:lang w:val="hy-AM"/>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4E067B">
        <w:rPr>
          <w:rFonts w:ascii="GHEA Grapalat" w:hAnsi="GHEA Grapalat" w:cs="Sylfaen"/>
          <w:b/>
          <w:sz w:val="20"/>
          <w:lang w:val="hy-AM"/>
        </w:rPr>
        <w:t>ՆԱՀԱՏՄԱՆ</w:t>
      </w:r>
      <w:r w:rsidRPr="00E6597C">
        <w:rPr>
          <w:rFonts w:ascii="GHEA Grapalat" w:hAnsi="GHEA Grapalat"/>
          <w:b/>
          <w:sz w:val="20"/>
          <w:lang w:val="es-ES"/>
        </w:rPr>
        <w:t xml:space="preserve"> </w:t>
      </w:r>
      <w:r w:rsidRPr="004E067B">
        <w:rPr>
          <w:rFonts w:ascii="GHEA Grapalat" w:hAnsi="GHEA Grapalat" w:cs="Sylfaen"/>
          <w:b/>
          <w:sz w:val="20"/>
          <w:lang w:val="hy-AM"/>
        </w:rPr>
        <w:t>ԿԱՐ</w:t>
      </w:r>
      <w:r w:rsidRPr="00E6597C">
        <w:rPr>
          <w:rFonts w:ascii="GHEA Grapalat" w:hAnsi="GHEA Grapalat" w:cs="Sylfaen"/>
          <w:b/>
          <w:sz w:val="20"/>
          <w:lang w:val="es-ES"/>
        </w:rPr>
        <w:t>Գ</w:t>
      </w:r>
      <w:r w:rsidRPr="004E067B">
        <w:rPr>
          <w:rFonts w:ascii="GHEA Grapalat" w:hAnsi="GHEA Grapalat" w:cs="Sylfaen"/>
          <w:b/>
          <w:sz w:val="20"/>
          <w:lang w:val="hy-AM"/>
        </w:rPr>
        <w:t>Ը</w:t>
      </w:r>
      <w:r w:rsidRPr="00E6597C">
        <w:rPr>
          <w:rFonts w:ascii="GHEA Grapalat" w:hAnsi="GHEA Grapalat"/>
          <w:b/>
          <w:sz w:val="20"/>
          <w:lang w:val="es-ES"/>
        </w:rPr>
        <w:t xml:space="preserve"> </w:t>
      </w:r>
    </w:p>
    <w:p w:rsidR="00096865" w:rsidRPr="00E6597C" w:rsidRDefault="00096865" w:rsidP="00EF3662">
      <w:pPr>
        <w:ind w:firstLine="567"/>
        <w:jc w:val="both"/>
        <w:rPr>
          <w:rFonts w:ascii="GHEA Grapalat" w:hAnsi="GHEA Grapalat"/>
          <w:szCs w:val="22"/>
          <w:lang w:val="es-ES"/>
        </w:rPr>
      </w:pPr>
    </w:p>
    <w:p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rsidR="00753E6E" w:rsidRPr="00E6597C" w:rsidRDefault="00753E6E" w:rsidP="00AB5D5B">
      <w:pPr>
        <w:tabs>
          <w:tab w:val="left" w:pos="7200"/>
        </w:tabs>
        <w:ind w:firstLine="720"/>
        <w:jc w:val="both"/>
        <w:rPr>
          <w:rFonts w:ascii="GHEA Grapalat" w:hAnsi="GHEA Grapalat"/>
          <w:sz w:val="20"/>
          <w:szCs w:val="20"/>
          <w:lang w:val="es-ES"/>
        </w:rPr>
      </w:pPr>
      <w:r w:rsidRPr="00E6597C">
        <w:rPr>
          <w:rFonts w:ascii="GHEA Grapalat" w:hAnsi="GHEA Grapalat"/>
          <w:sz w:val="20"/>
          <w:szCs w:val="20"/>
          <w:lang w:val="es-ES"/>
        </w:rPr>
        <w:t xml:space="preserve">2)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sz w:val="20"/>
          <w:szCs w:val="20"/>
        </w:rPr>
        <w:t>հարկային</w:t>
      </w:r>
      <w:r w:rsidRPr="00E6597C">
        <w:rPr>
          <w:rFonts w:ascii="GHEA Grapalat" w:hAnsi="GHEA Grapalat"/>
          <w:sz w:val="20"/>
          <w:szCs w:val="20"/>
          <w:lang w:val="es-ES"/>
        </w:rPr>
        <w:t xml:space="preserve"> </w:t>
      </w:r>
      <w:r w:rsidRPr="00E6597C">
        <w:rPr>
          <w:rFonts w:ascii="GHEA Grapalat" w:hAnsi="GHEA Grapalat"/>
          <w:sz w:val="20"/>
          <w:szCs w:val="20"/>
        </w:rPr>
        <w:t>մարմնի</w:t>
      </w:r>
      <w:r w:rsidRPr="00E6597C">
        <w:rPr>
          <w:rFonts w:ascii="GHEA Grapalat" w:hAnsi="GHEA Grapalat"/>
          <w:sz w:val="20"/>
          <w:szCs w:val="20"/>
          <w:lang w:val="es-ES"/>
        </w:rPr>
        <w:t xml:space="preserve"> </w:t>
      </w:r>
      <w:r w:rsidRPr="00E6597C">
        <w:rPr>
          <w:rFonts w:ascii="GHEA Grapalat" w:hAnsi="GHEA Grapalat"/>
          <w:sz w:val="20"/>
          <w:szCs w:val="20"/>
        </w:rPr>
        <w:t>կողմից</w:t>
      </w:r>
      <w:r w:rsidRPr="00E6597C">
        <w:rPr>
          <w:rFonts w:ascii="GHEA Grapalat" w:hAnsi="GHEA Grapalat"/>
          <w:sz w:val="20"/>
          <w:szCs w:val="20"/>
          <w:lang w:val="es-ES"/>
        </w:rPr>
        <w:t xml:space="preserve"> </w:t>
      </w:r>
      <w:r w:rsidRPr="00E6597C">
        <w:rPr>
          <w:rFonts w:ascii="GHEA Grapalat" w:hAnsi="GHEA Grapalat"/>
          <w:sz w:val="20"/>
          <w:szCs w:val="20"/>
        </w:rPr>
        <w:t>վերահսկվող</w:t>
      </w:r>
      <w:r w:rsidRPr="00E6597C">
        <w:rPr>
          <w:rFonts w:ascii="GHEA Grapalat" w:hAnsi="GHEA Grapalat"/>
          <w:sz w:val="20"/>
          <w:szCs w:val="20"/>
          <w:lang w:val="es-ES"/>
        </w:rPr>
        <w:t xml:space="preserve"> </w:t>
      </w:r>
      <w:r w:rsidRPr="00E6597C">
        <w:rPr>
          <w:rFonts w:ascii="GHEA Grapalat" w:hAnsi="GHEA Grapalat"/>
          <w:sz w:val="20"/>
          <w:szCs w:val="20"/>
        </w:rPr>
        <w:t>եկամուտների</w:t>
      </w:r>
      <w:r w:rsidRPr="00E6597C">
        <w:rPr>
          <w:rFonts w:ascii="GHEA Grapalat" w:hAnsi="GHEA Grapalat"/>
          <w:sz w:val="20"/>
          <w:szCs w:val="20"/>
          <w:lang w:val="es-ES"/>
        </w:rPr>
        <w:t xml:space="preserve"> </w:t>
      </w:r>
      <w:r w:rsidRPr="00E6597C">
        <w:rPr>
          <w:rFonts w:ascii="GHEA Grapalat" w:hAnsi="GHEA Grapalat"/>
          <w:sz w:val="20"/>
          <w:szCs w:val="20"/>
        </w:rPr>
        <w:t>գծով</w:t>
      </w:r>
      <w:r w:rsidRPr="00E6597C">
        <w:rPr>
          <w:rFonts w:ascii="GHEA Grapalat" w:hAnsi="GHEA Grapalat"/>
          <w:sz w:val="20"/>
          <w:szCs w:val="20"/>
          <w:lang w:val="es-ES"/>
        </w:rPr>
        <w:t xml:space="preserve"> </w:t>
      </w:r>
      <w:r w:rsidRPr="00E6597C">
        <w:rPr>
          <w:rFonts w:ascii="GHEA Grapalat" w:hAnsi="GHEA Grapalat" w:cs="Sylfaen"/>
          <w:sz w:val="20"/>
          <w:szCs w:val="20"/>
        </w:rPr>
        <w:t>ունեն</w:t>
      </w:r>
      <w:r w:rsidRPr="00E6597C">
        <w:rPr>
          <w:rFonts w:ascii="GHEA Grapalat" w:hAnsi="GHEA Grapalat"/>
          <w:sz w:val="20"/>
          <w:szCs w:val="20"/>
          <w:lang w:val="es-ES"/>
        </w:rPr>
        <w:t xml:space="preserve"> </w:t>
      </w:r>
      <w:r w:rsidRPr="00E6597C">
        <w:rPr>
          <w:rFonts w:ascii="GHEA Grapalat" w:hAnsi="GHEA Grapalat" w:cs="Sylfaen"/>
          <w:sz w:val="20"/>
          <w:szCs w:val="20"/>
        </w:rPr>
        <w:t>իրենց</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ներկայացրած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գնային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առաջարկի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մինչև</w:t>
      </w:r>
      <w:r w:rsidRPr="00E6597C">
        <w:rPr>
          <w:rFonts w:ascii="GHEA Grapalat" w:hAnsi="GHEA Grapalat" w:cs="Sylfaen"/>
          <w:sz w:val="20"/>
          <w:szCs w:val="20"/>
          <w:lang w:val="es-ES"/>
        </w:rPr>
        <w:t xml:space="preserve"> </w:t>
      </w:r>
      <w:r w:rsidRPr="00E6597C">
        <w:rPr>
          <w:rFonts w:ascii="GHEA Grapalat" w:hAnsi="GHEA Grapalat" w:cs="Sylfaen"/>
          <w:sz w:val="20"/>
          <w:szCs w:val="20"/>
        </w:rPr>
        <w:t>մեկ</w:t>
      </w:r>
      <w:r w:rsidRPr="00E6597C">
        <w:rPr>
          <w:rFonts w:ascii="GHEA Grapalat" w:hAnsi="GHEA Grapalat" w:cs="Sylfaen"/>
          <w:sz w:val="20"/>
          <w:szCs w:val="20"/>
          <w:lang w:val="es-ES"/>
        </w:rPr>
        <w:t xml:space="preserve"> </w:t>
      </w:r>
      <w:r w:rsidRPr="00E6597C">
        <w:rPr>
          <w:rFonts w:ascii="GHEA Grapalat" w:hAnsi="GHEA Grapalat" w:cs="Sylfaen"/>
          <w:sz w:val="20"/>
          <w:szCs w:val="20"/>
        </w:rPr>
        <w:t>տոկոսը</w:t>
      </w:r>
      <w:r w:rsidRPr="00E6597C">
        <w:rPr>
          <w:rFonts w:ascii="GHEA Grapalat" w:hAnsi="GHEA Grapalat" w:cs="Sylfaen"/>
          <w:sz w:val="20"/>
          <w:szCs w:val="20"/>
          <w:lang w:val="es-ES"/>
        </w:rPr>
        <w:t xml:space="preserve">, </w:t>
      </w:r>
      <w:r w:rsidRPr="00E6597C">
        <w:rPr>
          <w:rFonts w:ascii="GHEA Grapalat" w:hAnsi="GHEA Grapalat" w:cs="Sylfaen"/>
          <w:sz w:val="20"/>
          <w:szCs w:val="20"/>
        </w:rPr>
        <w:t>բայց</w:t>
      </w:r>
      <w:r w:rsidRPr="00E6597C">
        <w:rPr>
          <w:rFonts w:ascii="GHEA Grapalat" w:hAnsi="GHEA Grapalat" w:cs="Sylfaen"/>
          <w:sz w:val="20"/>
          <w:szCs w:val="20"/>
          <w:lang w:val="es-ES"/>
        </w:rPr>
        <w:t xml:space="preserve"> </w:t>
      </w:r>
      <w:r w:rsidRPr="00E6597C">
        <w:rPr>
          <w:rFonts w:ascii="GHEA Grapalat" w:hAnsi="GHEA Grapalat" w:cs="Sylfaen"/>
          <w:sz w:val="20"/>
          <w:szCs w:val="20"/>
        </w:rPr>
        <w:t>ոչ</w:t>
      </w:r>
      <w:r w:rsidRPr="00E6597C">
        <w:rPr>
          <w:rFonts w:ascii="GHEA Grapalat" w:hAnsi="GHEA Grapalat" w:cs="Sylfaen"/>
          <w:sz w:val="20"/>
          <w:szCs w:val="20"/>
          <w:lang w:val="es-ES"/>
        </w:rPr>
        <w:t xml:space="preserve"> </w:t>
      </w:r>
      <w:r w:rsidRPr="00E6597C">
        <w:rPr>
          <w:rFonts w:ascii="GHEA Grapalat" w:hAnsi="GHEA Grapalat" w:cs="Sylfaen"/>
          <w:sz w:val="20"/>
          <w:szCs w:val="20"/>
        </w:rPr>
        <w:t>ավելի</w:t>
      </w:r>
      <w:r w:rsidRPr="00E6597C">
        <w:rPr>
          <w:rFonts w:ascii="GHEA Grapalat" w:hAnsi="GHEA Grapalat" w:cs="Sylfaen"/>
          <w:sz w:val="20"/>
          <w:szCs w:val="20"/>
          <w:lang w:val="es-ES"/>
        </w:rPr>
        <w:t xml:space="preserve">, </w:t>
      </w:r>
      <w:r w:rsidRPr="00E6597C">
        <w:rPr>
          <w:rFonts w:ascii="GHEA Grapalat" w:hAnsi="GHEA Grapalat" w:cs="Sylfaen"/>
          <w:sz w:val="20"/>
          <w:szCs w:val="20"/>
        </w:rPr>
        <w:t>քան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հիսուն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հազար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Հայաստանի</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Հանրապետության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դրամը</w:t>
      </w:r>
      <w:r w:rsidRPr="00E6597C">
        <w:rPr>
          <w:rFonts w:ascii="GHEA Grapalat" w:hAnsi="GHEA Grapalat" w:cs="Sylfaen"/>
          <w:sz w:val="20"/>
          <w:szCs w:val="20"/>
          <w:lang w:val="es-ES"/>
        </w:rPr>
        <w:t xml:space="preserve"> </w:t>
      </w:r>
      <w:r w:rsidRPr="00E6597C">
        <w:rPr>
          <w:rFonts w:ascii="GHEA Grapalat" w:hAnsi="GHEA Grapalat"/>
          <w:sz w:val="20"/>
          <w:szCs w:val="20"/>
        </w:rPr>
        <w:t>գերազանցող</w:t>
      </w:r>
      <w:r w:rsidRPr="00E6597C">
        <w:rPr>
          <w:rFonts w:ascii="GHEA Grapalat" w:hAnsi="GHEA Grapalat"/>
          <w:sz w:val="20"/>
          <w:szCs w:val="20"/>
          <w:lang w:val="es-ES"/>
        </w:rPr>
        <w:t xml:space="preserve"> </w:t>
      </w:r>
      <w:r w:rsidRPr="00E6597C">
        <w:rPr>
          <w:rFonts w:ascii="GHEA Grapalat" w:hAnsi="GHEA Grapalat"/>
          <w:sz w:val="20"/>
          <w:szCs w:val="20"/>
        </w:rPr>
        <w:t>ժամկետանց</w:t>
      </w:r>
      <w:r w:rsidRPr="00E6597C">
        <w:rPr>
          <w:rFonts w:ascii="GHEA Grapalat" w:hAnsi="GHEA Grapalat"/>
          <w:sz w:val="20"/>
          <w:szCs w:val="20"/>
          <w:lang w:val="es-ES"/>
        </w:rPr>
        <w:t xml:space="preserve"> </w:t>
      </w:r>
      <w:r w:rsidRPr="00E6597C">
        <w:rPr>
          <w:rFonts w:ascii="GHEA Grapalat" w:hAnsi="GHEA Grapalat"/>
          <w:sz w:val="20"/>
          <w:szCs w:val="20"/>
        </w:rPr>
        <w:t>պարտավորություններ</w:t>
      </w:r>
      <w:r w:rsidRPr="00E6597C">
        <w:rPr>
          <w:rFonts w:ascii="GHEA Grapalat" w:hAnsi="GHEA Grapalat"/>
          <w:sz w:val="20"/>
          <w:szCs w:val="20"/>
          <w:lang w:val="es-ES"/>
        </w:rPr>
        <w:t>.</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Pr="00E6597C">
        <w:rPr>
          <w:rFonts w:ascii="GHEA Grapalat" w:hAnsi="GHEA Grapalat" w:cs="Sylfaen"/>
          <w:sz w:val="20"/>
          <w:szCs w:val="20"/>
        </w:rPr>
        <w:t>երեք</w:t>
      </w:r>
      <w:r w:rsidRPr="00E6597C">
        <w:rPr>
          <w:rFonts w:ascii="GHEA Grapalat" w:hAnsi="GHEA Grapalat"/>
          <w:sz w:val="20"/>
          <w:szCs w:val="20"/>
          <w:lang w:val="es-ES"/>
        </w:rPr>
        <w:t xml:space="preserve"> </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հանված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sz w:val="20"/>
          <w:szCs w:val="20"/>
        </w:rPr>
        <w:t>վերաբերյալ</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ներկայացվելու</w:t>
      </w:r>
      <w:r w:rsidRPr="00E6597C">
        <w:rPr>
          <w:rFonts w:ascii="GHEA Grapalat" w:hAnsi="GHEA Grapalat"/>
          <w:sz w:val="20"/>
          <w:szCs w:val="20"/>
          <w:lang w:val="es-ES"/>
        </w:rPr>
        <w:t xml:space="preserve"> </w:t>
      </w:r>
      <w:r w:rsidRPr="00E6597C">
        <w:rPr>
          <w:rFonts w:ascii="GHEA Grapalat" w:hAnsi="GHEA Grapalat"/>
          <w:sz w:val="20"/>
          <w:szCs w:val="20"/>
        </w:rPr>
        <w:t>օրվան</w:t>
      </w:r>
      <w:r w:rsidRPr="00E6597C">
        <w:rPr>
          <w:rFonts w:ascii="GHEA Grapalat" w:hAnsi="GHEA Grapalat"/>
          <w:sz w:val="20"/>
          <w:szCs w:val="20"/>
          <w:lang w:val="es-ES"/>
        </w:rPr>
        <w:t xml:space="preserve"> </w:t>
      </w:r>
      <w:r w:rsidRPr="00E6597C">
        <w:rPr>
          <w:rFonts w:ascii="GHEA Grapalat" w:hAnsi="GHEA Grapalat"/>
          <w:sz w:val="20"/>
          <w:szCs w:val="20"/>
        </w:rPr>
        <w:t>նախորդող</w:t>
      </w:r>
      <w:r w:rsidRPr="00E6597C">
        <w:rPr>
          <w:rFonts w:ascii="GHEA Grapalat" w:hAnsi="GHEA Grapalat"/>
          <w:sz w:val="20"/>
          <w:szCs w:val="20"/>
          <w:lang w:val="es-ES"/>
        </w:rPr>
        <w:t xml:space="preserve"> </w:t>
      </w:r>
      <w:r w:rsidRPr="00E6597C">
        <w:rPr>
          <w:rFonts w:ascii="GHEA Grapalat" w:hAnsi="GHEA Grapalat"/>
          <w:sz w:val="20"/>
          <w:szCs w:val="20"/>
        </w:rPr>
        <w:t>մեկ</w:t>
      </w:r>
      <w:r w:rsidRPr="00E6597C">
        <w:rPr>
          <w:rFonts w:ascii="GHEA Grapalat" w:hAnsi="GHEA Grapalat"/>
          <w:sz w:val="20"/>
          <w:szCs w:val="20"/>
          <w:lang w:val="es-ES"/>
        </w:rPr>
        <w:t xml:space="preserve"> </w:t>
      </w:r>
      <w:r w:rsidRPr="00E6597C">
        <w:rPr>
          <w:rFonts w:ascii="GHEA Grapalat" w:hAnsi="GHEA Grapalat"/>
          <w:sz w:val="20"/>
          <w:szCs w:val="20"/>
        </w:rPr>
        <w:t>տարվա</w:t>
      </w:r>
      <w:r w:rsidRPr="00E6597C">
        <w:rPr>
          <w:rFonts w:ascii="GHEA Grapalat" w:hAnsi="GHEA Grapalat"/>
          <w:sz w:val="20"/>
          <w:szCs w:val="20"/>
          <w:lang w:val="es-ES"/>
        </w:rPr>
        <w:t xml:space="preserve"> </w:t>
      </w:r>
      <w:r w:rsidRPr="00E6597C">
        <w:rPr>
          <w:rFonts w:ascii="GHEA Grapalat" w:hAnsi="GHEA Grapalat"/>
          <w:sz w:val="20"/>
          <w:szCs w:val="20"/>
        </w:rPr>
        <w:t>ընթացքում</w:t>
      </w:r>
      <w:r w:rsidRPr="00E6597C">
        <w:rPr>
          <w:rFonts w:ascii="GHEA Grapalat" w:hAnsi="GHEA Grapalat"/>
          <w:sz w:val="20"/>
          <w:szCs w:val="20"/>
          <w:lang w:val="es-ES"/>
        </w:rPr>
        <w:t xml:space="preserve"> </w:t>
      </w:r>
      <w:r w:rsidRPr="00E6597C">
        <w:rPr>
          <w:rFonts w:ascii="GHEA Grapalat" w:hAnsi="GHEA Grapalat"/>
          <w:sz w:val="20"/>
          <w:szCs w:val="20"/>
        </w:rPr>
        <w:t>առկա</w:t>
      </w:r>
      <w:r w:rsidRPr="00E6597C">
        <w:rPr>
          <w:rFonts w:ascii="GHEA Grapalat" w:hAnsi="GHEA Grapalat"/>
          <w:sz w:val="20"/>
          <w:szCs w:val="20"/>
          <w:lang w:val="es-ES"/>
        </w:rPr>
        <w:t xml:space="preserve"> </w:t>
      </w:r>
      <w:r w:rsidRPr="00E6597C">
        <w:rPr>
          <w:rFonts w:ascii="GHEA Grapalat" w:hAnsi="GHEA Grapalat"/>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կարգով</w:t>
      </w:r>
      <w:r w:rsidRPr="00E6597C">
        <w:rPr>
          <w:rFonts w:ascii="GHEA Grapalat" w:hAnsi="GHEA Grapalat"/>
          <w:sz w:val="20"/>
          <w:szCs w:val="20"/>
          <w:lang w:val="es-ES"/>
        </w:rPr>
        <w:t xml:space="preserve"> </w:t>
      </w:r>
      <w:r w:rsidRPr="00E6597C">
        <w:rPr>
          <w:rFonts w:ascii="GHEA Grapalat" w:hAnsi="GHEA Grapalat"/>
          <w:sz w:val="20"/>
          <w:szCs w:val="20"/>
        </w:rPr>
        <w:t>կայացված</w:t>
      </w:r>
      <w:r w:rsidRPr="00E6597C">
        <w:rPr>
          <w:rFonts w:ascii="GHEA Grapalat" w:hAnsi="GHEA Grapalat"/>
          <w:sz w:val="20"/>
          <w:szCs w:val="20"/>
          <w:lang w:val="es-ES"/>
        </w:rPr>
        <w:t xml:space="preserve"> </w:t>
      </w:r>
      <w:r w:rsidRPr="00E6597C">
        <w:rPr>
          <w:rFonts w:ascii="GHEA Grapalat" w:hAnsi="GHEA Grapalat"/>
          <w:sz w:val="20"/>
          <w:szCs w:val="20"/>
        </w:rPr>
        <w:t>անբողոքարկելի</w:t>
      </w:r>
      <w:r w:rsidRPr="00E6597C">
        <w:rPr>
          <w:rFonts w:ascii="GHEA Grapalat" w:hAnsi="GHEA Grapalat"/>
          <w:sz w:val="20"/>
          <w:szCs w:val="20"/>
          <w:lang w:val="es-ES"/>
        </w:rPr>
        <w:t xml:space="preserve"> </w:t>
      </w:r>
      <w:r w:rsidRPr="00E6597C">
        <w:rPr>
          <w:rFonts w:ascii="GHEA Grapalat" w:hAnsi="GHEA Grapalat"/>
          <w:sz w:val="20"/>
          <w:szCs w:val="20"/>
        </w:rPr>
        <w:t>վարչական</w:t>
      </w:r>
      <w:r w:rsidRPr="00E6597C">
        <w:rPr>
          <w:rFonts w:ascii="GHEA Grapalat" w:hAnsi="GHEA Grapalat"/>
          <w:sz w:val="20"/>
          <w:szCs w:val="20"/>
          <w:lang w:val="es-ES"/>
        </w:rPr>
        <w:t xml:space="preserve"> </w:t>
      </w:r>
      <w:r w:rsidRPr="00E6597C">
        <w:rPr>
          <w:rFonts w:ascii="GHEA Grapalat" w:hAnsi="GHEA Grapalat"/>
          <w:sz w:val="20"/>
          <w:szCs w:val="20"/>
        </w:rPr>
        <w:t>ակտ</w:t>
      </w:r>
      <w:r w:rsidRPr="00E6597C">
        <w:rPr>
          <w:rFonts w:ascii="GHEA Grapalat" w:hAnsi="GHEA Grapalat"/>
          <w:sz w:val="20"/>
          <w:szCs w:val="20"/>
          <w:lang w:val="es-ES"/>
        </w:rPr>
        <w:t xml:space="preserve">` </w:t>
      </w:r>
      <w:r w:rsidRPr="00E6597C">
        <w:rPr>
          <w:rFonts w:ascii="GHEA Grapalat" w:hAnsi="GHEA Grapalat"/>
          <w:sz w:val="20"/>
          <w:szCs w:val="20"/>
        </w:rPr>
        <w:t>գնումների</w:t>
      </w:r>
      <w:r w:rsidRPr="00E6597C">
        <w:rPr>
          <w:rFonts w:ascii="GHEA Grapalat" w:hAnsi="GHEA Grapalat"/>
          <w:sz w:val="20"/>
          <w:szCs w:val="20"/>
          <w:lang w:val="es-ES"/>
        </w:rPr>
        <w:t xml:space="preserve"> </w:t>
      </w:r>
      <w:r w:rsidRPr="00E6597C">
        <w:rPr>
          <w:rFonts w:ascii="GHEA Grapalat" w:hAnsi="GHEA Grapalat"/>
          <w:sz w:val="20"/>
          <w:szCs w:val="20"/>
        </w:rPr>
        <w:t>ոլորտում</w:t>
      </w:r>
      <w:r w:rsidRPr="00E6597C">
        <w:rPr>
          <w:rFonts w:ascii="GHEA Grapalat" w:hAnsi="GHEA Grapalat"/>
          <w:sz w:val="20"/>
          <w:szCs w:val="20"/>
          <w:lang w:val="es-ES"/>
        </w:rPr>
        <w:t xml:space="preserve"> </w:t>
      </w:r>
      <w:r w:rsidRPr="00E6597C">
        <w:rPr>
          <w:rFonts w:ascii="GHEA Grapalat" w:hAnsi="GHEA Grapalat" w:cs="Sylfaen"/>
          <w:sz w:val="20"/>
          <w:szCs w:val="20"/>
        </w:rPr>
        <w:t>հակամրցակցային</w:t>
      </w:r>
      <w:r w:rsidRPr="00E6597C">
        <w:rPr>
          <w:rFonts w:ascii="GHEA Grapalat" w:hAnsi="GHEA Grapalat"/>
          <w:sz w:val="20"/>
          <w:szCs w:val="20"/>
          <w:lang w:val="es-ES"/>
        </w:rPr>
        <w:t xml:space="preserve"> </w:t>
      </w:r>
      <w:r w:rsidRPr="00E6597C">
        <w:rPr>
          <w:rFonts w:ascii="GHEA Grapalat" w:hAnsi="GHEA Grapalat" w:cs="Sylfaen"/>
          <w:sz w:val="20"/>
          <w:szCs w:val="20"/>
        </w:rPr>
        <w:t>համաձայնության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գերիշխող</w:t>
      </w:r>
      <w:r w:rsidRPr="00E6597C">
        <w:rPr>
          <w:rFonts w:ascii="GHEA Grapalat" w:hAnsi="GHEA Grapalat"/>
          <w:sz w:val="20"/>
          <w:szCs w:val="20"/>
          <w:lang w:val="es-ES"/>
        </w:rPr>
        <w:t xml:space="preserve"> </w:t>
      </w:r>
      <w:r w:rsidRPr="00E6597C">
        <w:rPr>
          <w:rFonts w:ascii="GHEA Grapalat" w:hAnsi="GHEA Grapalat" w:cs="Sylfaen"/>
          <w:sz w:val="20"/>
          <w:szCs w:val="20"/>
        </w:rPr>
        <w:t>դիրքի</w:t>
      </w:r>
      <w:r w:rsidRPr="00E6597C">
        <w:rPr>
          <w:rFonts w:ascii="GHEA Grapalat" w:hAnsi="GHEA Grapalat"/>
          <w:sz w:val="20"/>
          <w:szCs w:val="20"/>
          <w:lang w:val="es-ES"/>
        </w:rPr>
        <w:t xml:space="preserve"> </w:t>
      </w:r>
      <w:r w:rsidRPr="00E6597C">
        <w:rPr>
          <w:rFonts w:ascii="GHEA Grapalat" w:hAnsi="GHEA Grapalat" w:cs="Sylfaen"/>
          <w:sz w:val="20"/>
          <w:szCs w:val="20"/>
        </w:rPr>
        <w:t>չարաշահման</w:t>
      </w:r>
      <w:r w:rsidRPr="00E6597C">
        <w:rPr>
          <w:rFonts w:ascii="GHEA Grapalat" w:hAnsi="GHEA Grapalat"/>
          <w:sz w:val="20"/>
          <w:szCs w:val="20"/>
          <w:lang w:val="es-ES"/>
        </w:rPr>
        <w:t xml:space="preserve"> </w:t>
      </w:r>
      <w:r w:rsidRPr="00E6597C">
        <w:rPr>
          <w:rFonts w:ascii="GHEA Grapalat" w:hAnsi="GHEA Grapalat" w:cs="Sylfaen"/>
          <w:sz w:val="20"/>
          <w:szCs w:val="20"/>
        </w:rPr>
        <w:t>համար</w:t>
      </w:r>
      <w:r w:rsidRPr="00E6597C">
        <w:rPr>
          <w:rFonts w:ascii="GHEA Grapalat" w:hAnsi="GHEA Grapalat" w:cs="Sylfaen"/>
          <w:sz w:val="20"/>
          <w:szCs w:val="20"/>
          <w:lang w:val="es-ES"/>
        </w:rPr>
        <w:t>.</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rsidR="00753E6E" w:rsidRPr="00E6597C"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sz w:val="20"/>
          <w:szCs w:val="20"/>
          <w:lang w:val="es-ES"/>
        </w:rPr>
        <w:t>:</w:t>
      </w:r>
    </w:p>
    <w:p w:rsidR="00990561" w:rsidRPr="00E6597C" w:rsidRDefault="00990561" w:rsidP="00EF3662">
      <w:pPr>
        <w:ind w:firstLine="567"/>
        <w:jc w:val="both"/>
        <w:rPr>
          <w:rFonts w:ascii="GHEA Grapalat" w:hAnsi="GHEA Grapalat" w:cs="Sylfaen"/>
          <w:sz w:val="20"/>
          <w:lang w:val="es-ES"/>
        </w:rPr>
      </w:pPr>
      <w:r w:rsidRPr="00E6597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E6597C" w:rsidRDefault="00753E6E" w:rsidP="00EF3662">
      <w:pPr>
        <w:ind w:firstLine="567"/>
        <w:jc w:val="both"/>
        <w:rPr>
          <w:rFonts w:ascii="GHEA Grapalat" w:hAnsi="GHEA Grapalat" w:cs="Sylfaen"/>
          <w:sz w:val="20"/>
          <w:lang w:val="es-ES"/>
        </w:rPr>
      </w:pPr>
      <w:r w:rsidRPr="00E6597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6BFE" w:rsidRDefault="00096865" w:rsidP="003E093F">
      <w:pPr>
        <w:ind w:firstLine="567"/>
        <w:jc w:val="both"/>
        <w:rPr>
          <w:rFonts w:ascii="GHEA Grapalat" w:hAnsi="GHEA Grapalat" w:cs="Arial"/>
          <w:b/>
          <w:sz w:val="20"/>
          <w:lang w:val="hy-AM"/>
        </w:rPr>
      </w:pPr>
      <w:r w:rsidRPr="00E6597C">
        <w:rPr>
          <w:rFonts w:ascii="GHEA Grapalat" w:hAnsi="GHEA Grapalat" w:cs="Arial Armenian"/>
          <w:sz w:val="20"/>
          <w:lang w:val="hy-AM"/>
        </w:rPr>
        <w:t>2</w:t>
      </w:r>
      <w:r w:rsidRPr="00856BFE">
        <w:rPr>
          <w:rFonts w:ascii="GHEA Grapalat" w:hAnsi="GHEA Grapalat" w:cs="Arial Armenian"/>
          <w:b/>
          <w:sz w:val="20"/>
          <w:lang w:val="hy-AM"/>
        </w:rPr>
        <w:t>.</w:t>
      </w:r>
      <w:r w:rsidR="007968A3" w:rsidRPr="00856BFE">
        <w:rPr>
          <w:rFonts w:ascii="GHEA Grapalat" w:hAnsi="GHEA Grapalat" w:cs="Arial Armenian"/>
          <w:b/>
          <w:sz w:val="20"/>
          <w:lang w:val="hy-AM"/>
        </w:rPr>
        <w:t>4</w:t>
      </w:r>
      <w:r w:rsidR="00773485" w:rsidRPr="00856BFE">
        <w:rPr>
          <w:rFonts w:ascii="GHEA Grapalat" w:hAnsi="GHEA Grapalat" w:cs="Arial Armenian"/>
          <w:b/>
          <w:sz w:val="20"/>
          <w:lang w:val="hy-AM"/>
        </w:rPr>
        <w:t xml:space="preserve"> </w:t>
      </w:r>
      <w:r w:rsidRPr="00856BFE">
        <w:rPr>
          <w:rFonts w:ascii="GHEA Grapalat" w:hAnsi="GHEA Grapalat" w:cs="Sylfaen"/>
          <w:b/>
          <w:sz w:val="20"/>
          <w:lang w:val="hy-AM"/>
        </w:rPr>
        <w:t>Մասնակիցը</w:t>
      </w:r>
      <w:r w:rsidRPr="00856BFE">
        <w:rPr>
          <w:rFonts w:ascii="GHEA Grapalat" w:hAnsi="GHEA Grapalat" w:cs="Arial"/>
          <w:b/>
          <w:sz w:val="20"/>
          <w:lang w:val="hy-AM"/>
        </w:rPr>
        <w:t xml:space="preserve"> </w:t>
      </w:r>
      <w:r w:rsidR="003A7A32" w:rsidRPr="00856BFE">
        <w:rPr>
          <w:rFonts w:ascii="GHEA Grapalat" w:hAnsi="GHEA Grapalat" w:cs="Arial"/>
          <w:b/>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856BFE" w:rsidRPr="00856BFE">
        <w:rPr>
          <w:rFonts w:ascii="GHEA Grapalat" w:hAnsi="GHEA Grapalat"/>
          <w:b/>
          <w:color w:val="000000"/>
          <w:sz w:val="20"/>
          <w:szCs w:val="20"/>
          <w:lang w:val="hy-AM"/>
        </w:rPr>
        <w:t xml:space="preserve"> 30</w:t>
      </w:r>
      <w:r w:rsidR="005D30FC" w:rsidRPr="00856BFE">
        <w:rPr>
          <w:rFonts w:ascii="GHEA Grapalat" w:hAnsi="GHEA Grapalat"/>
          <w:b/>
          <w:color w:val="000000"/>
          <w:sz w:val="20"/>
          <w:szCs w:val="20"/>
          <w:lang w:val="hy-AM"/>
        </w:rPr>
        <w:t xml:space="preserve"> տոկոսի</w:t>
      </w:r>
      <w:r w:rsidR="005D30FC" w:rsidRPr="00856BFE">
        <w:rPr>
          <w:rStyle w:val="af6"/>
          <w:rFonts w:ascii="GHEA Grapalat" w:hAnsi="GHEA Grapalat" w:cs="Arial"/>
          <w:b/>
          <w:sz w:val="20"/>
          <w:lang w:val="hy-AM"/>
        </w:rPr>
        <w:footnoteReference w:id="2"/>
      </w:r>
      <w:r w:rsidR="005D30FC" w:rsidRPr="00856BFE">
        <w:rPr>
          <w:rFonts w:ascii="GHEA Grapalat" w:hAnsi="GHEA Grapalat"/>
          <w:b/>
          <w:color w:val="000000"/>
          <w:sz w:val="20"/>
          <w:szCs w:val="20"/>
          <w:vertAlign w:val="superscript"/>
          <w:lang w:val="hy-AM"/>
        </w:rPr>
        <w:t>.1</w:t>
      </w:r>
      <w:r w:rsidR="005D30FC" w:rsidRPr="00856BFE">
        <w:rPr>
          <w:rFonts w:ascii="GHEA Grapalat" w:hAnsi="GHEA Grapalat"/>
          <w:b/>
          <w:color w:val="000000"/>
          <w:sz w:val="20"/>
          <w:szCs w:val="20"/>
          <w:lang w:val="hy-AM"/>
        </w:rPr>
        <w:t xml:space="preserve"> 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8" w:tgtFrame="_blank" w:history="1">
        <w:r w:rsidR="005D30FC" w:rsidRPr="00856BFE">
          <w:rPr>
            <w:rFonts w:ascii="GHEA Grapalat" w:hAnsi="GHEA Grapalat"/>
            <w:b/>
            <w:color w:val="000000"/>
            <w:sz w:val="20"/>
            <w:szCs w:val="20"/>
            <w:lang w:val="hy-AM"/>
          </w:rPr>
          <w:t>Standard &amp; Poor’s</w:t>
        </w:r>
      </w:hyperlink>
      <w:r w:rsidR="005D30FC" w:rsidRPr="00856BFE">
        <w:rPr>
          <w:rFonts w:ascii="Calibri" w:hAnsi="Calibri" w:cs="Calibri"/>
          <w:b/>
          <w:color w:val="000000"/>
          <w:sz w:val="20"/>
          <w:szCs w:val="20"/>
          <w:lang w:val="hy-AM"/>
        </w:rPr>
        <w:t> </w:t>
      </w:r>
      <w:r w:rsidR="005D30FC" w:rsidRPr="00856BFE">
        <w:rPr>
          <w:rFonts w:ascii="GHEA Grapalat" w:hAnsi="GHEA Grapalat"/>
          <w:b/>
          <w:color w:val="000000"/>
          <w:sz w:val="20"/>
          <w:szCs w:val="20"/>
          <w:lang w:val="hy-AM"/>
        </w:rPr>
        <w:t>) կողմից շնորհված վարկունակության վարկանիշ առնվազն Հայաստանի Հանրապետությանը շնորհված սուվերեն վարկանիշի չափով:</w:t>
      </w:r>
    </w:p>
    <w:p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rsidR="00581DC3" w:rsidRPr="00E6597C" w:rsidRDefault="00581DC3" w:rsidP="009F5FE5">
      <w:pPr>
        <w:jc w:val="both"/>
        <w:rPr>
          <w:rFonts w:ascii="GHEA Grapalat" w:hAnsi="GHEA Grapalat"/>
          <w:b/>
          <w:sz w:val="20"/>
          <w:lang w:val="af-ZA"/>
        </w:rPr>
      </w:pPr>
    </w:p>
    <w:p w:rsidR="00581DC3" w:rsidRPr="00E6597C" w:rsidRDefault="00581DC3" w:rsidP="00EF3662">
      <w:pPr>
        <w:ind w:firstLine="567"/>
        <w:jc w:val="both"/>
        <w:rPr>
          <w:rFonts w:ascii="GHEA Grapalat" w:hAnsi="GHEA Grapalat"/>
          <w:b/>
          <w:sz w:val="20"/>
          <w:lang w:val="af-ZA"/>
        </w:rPr>
      </w:pPr>
    </w:p>
    <w:p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rsidR="00096865" w:rsidRPr="00E6597C" w:rsidRDefault="00096865" w:rsidP="00EF3662">
      <w:pPr>
        <w:jc w:val="center"/>
        <w:rPr>
          <w:rFonts w:ascii="GHEA Grapalat" w:hAnsi="GHEA Grapalat"/>
          <w:b/>
          <w:sz w:val="20"/>
          <w:lang w:val="af-ZA"/>
        </w:rPr>
      </w:pPr>
    </w:p>
    <w:p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rsidR="00096865" w:rsidRPr="00E6597C"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lastRenderedPageBreak/>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6C778B" w:rsidRPr="00E6597C">
        <w:rPr>
          <w:rFonts w:ascii="GHEA Grapalat" w:hAnsi="GHEA Grapalat" w:cs="Sylfaen"/>
          <w:sz w:val="20"/>
          <w:vertAlign w:val="superscript"/>
          <w:lang w:val="af-ZA"/>
        </w:rPr>
        <w:t>5</w:t>
      </w:r>
      <w:r w:rsidR="004D5671" w:rsidRPr="00E6597C">
        <w:rPr>
          <w:rFonts w:ascii="GHEA Grapalat" w:hAnsi="GHEA Grapalat" w:cs="Tahoma"/>
          <w:sz w:val="20"/>
        </w:rPr>
        <w:t>։</w:t>
      </w:r>
      <w:r w:rsidR="00781688" w:rsidRPr="00E6597C">
        <w:rPr>
          <w:rFonts w:ascii="GHEA Grapalat" w:hAnsi="GHEA Grapalat" w:cs="Tahoma"/>
          <w:sz w:val="20"/>
          <w:lang w:val="af-ZA"/>
        </w:rPr>
        <w:t xml:space="preserve"> </w:t>
      </w:r>
      <w:r w:rsidRPr="00E6597C">
        <w:rPr>
          <w:rFonts w:ascii="GHEA Grapalat" w:hAnsi="GHEA Grapalat"/>
          <w:sz w:val="20"/>
          <w:lang w:val="af-ZA"/>
        </w:rPr>
        <w:t xml:space="preserve"> </w:t>
      </w:r>
    </w:p>
    <w:p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096865" w:rsidRPr="009F5FE5" w:rsidRDefault="000677B2" w:rsidP="00EF3662">
      <w:pPr>
        <w:autoSpaceDE w:val="0"/>
        <w:autoSpaceDN w:val="0"/>
        <w:adjustRightInd w:val="0"/>
        <w:ind w:firstLine="567"/>
        <w:jc w:val="both"/>
        <w:rPr>
          <w:rFonts w:ascii="GHEA Grapalat" w:hAnsi="GHEA Grapalat" w:cs="Arial Unicode"/>
          <w:b/>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9F5FE5">
        <w:rPr>
          <w:rFonts w:ascii="GHEA Grapalat" w:hAnsi="GHEA Grapalat" w:cs="Sylfaen"/>
          <w:b/>
          <w:sz w:val="20"/>
          <w:lang w:val="hy-AM"/>
        </w:rPr>
        <w:t>Այդ</w:t>
      </w:r>
      <w:r w:rsidR="00096865" w:rsidRPr="009F5FE5">
        <w:rPr>
          <w:rFonts w:ascii="GHEA Grapalat" w:hAnsi="GHEA Grapalat" w:cs="Arial Unicode"/>
          <w:b/>
          <w:sz w:val="20"/>
          <w:lang w:val="hy-AM"/>
        </w:rPr>
        <w:t xml:space="preserve"> </w:t>
      </w:r>
      <w:r w:rsidR="00096865" w:rsidRPr="009F5FE5">
        <w:rPr>
          <w:rFonts w:ascii="GHEA Grapalat" w:hAnsi="GHEA Grapalat" w:cs="Sylfaen"/>
          <w:b/>
          <w:sz w:val="20"/>
          <w:lang w:val="hy-AM"/>
        </w:rPr>
        <w:t>դեպքում</w:t>
      </w:r>
      <w:r w:rsidR="00096865" w:rsidRPr="009F5FE5">
        <w:rPr>
          <w:rFonts w:ascii="GHEA Grapalat" w:hAnsi="GHEA Grapalat" w:cs="Arial Unicode"/>
          <w:b/>
          <w:sz w:val="20"/>
          <w:lang w:val="hy-AM"/>
        </w:rPr>
        <w:t xml:space="preserve"> </w:t>
      </w:r>
      <w:r w:rsidR="00051B7F" w:rsidRPr="009F5FE5">
        <w:rPr>
          <w:rFonts w:ascii="GHEA Grapalat" w:hAnsi="GHEA Grapalat" w:cs="Sylfaen"/>
          <w:b/>
          <w:sz w:val="20"/>
          <w:lang w:val="hy-AM"/>
        </w:rPr>
        <w:t>մ</w:t>
      </w:r>
      <w:r w:rsidR="00096865" w:rsidRPr="009F5FE5">
        <w:rPr>
          <w:rFonts w:ascii="GHEA Grapalat" w:hAnsi="GHEA Grapalat" w:cs="Sylfaen"/>
          <w:b/>
          <w:sz w:val="20"/>
          <w:lang w:val="hy-AM"/>
        </w:rPr>
        <w:t>ասնակիցները</w:t>
      </w:r>
      <w:r w:rsidR="00096865" w:rsidRPr="009F5FE5">
        <w:rPr>
          <w:rFonts w:ascii="GHEA Grapalat" w:hAnsi="GHEA Grapalat" w:cs="Arial Unicode"/>
          <w:b/>
          <w:sz w:val="20"/>
          <w:lang w:val="hy-AM"/>
        </w:rPr>
        <w:t xml:space="preserve"> </w:t>
      </w:r>
      <w:r w:rsidR="00096865" w:rsidRPr="009F5FE5">
        <w:rPr>
          <w:rFonts w:ascii="GHEA Grapalat" w:hAnsi="GHEA Grapalat" w:cs="Sylfaen"/>
          <w:b/>
          <w:sz w:val="20"/>
          <w:lang w:val="hy-AM"/>
        </w:rPr>
        <w:t>պարտավոր</w:t>
      </w:r>
      <w:r w:rsidR="00096865" w:rsidRPr="009F5FE5">
        <w:rPr>
          <w:rFonts w:ascii="GHEA Grapalat" w:hAnsi="GHEA Grapalat" w:cs="Arial Unicode"/>
          <w:b/>
          <w:sz w:val="20"/>
          <w:lang w:val="hy-AM"/>
        </w:rPr>
        <w:t xml:space="preserve"> </w:t>
      </w:r>
      <w:r w:rsidR="00096865" w:rsidRPr="009F5FE5">
        <w:rPr>
          <w:rFonts w:ascii="GHEA Grapalat" w:hAnsi="GHEA Grapalat" w:cs="Sylfaen"/>
          <w:b/>
          <w:sz w:val="20"/>
          <w:lang w:val="hy-AM"/>
        </w:rPr>
        <w:t>են</w:t>
      </w:r>
      <w:r w:rsidR="00096865" w:rsidRPr="009F5FE5">
        <w:rPr>
          <w:rFonts w:ascii="GHEA Grapalat" w:hAnsi="GHEA Grapalat" w:cs="Arial Unicode"/>
          <w:b/>
          <w:sz w:val="20"/>
          <w:lang w:val="hy-AM"/>
        </w:rPr>
        <w:t xml:space="preserve"> </w:t>
      </w:r>
      <w:r w:rsidR="00096865" w:rsidRPr="009F5FE5">
        <w:rPr>
          <w:rFonts w:ascii="GHEA Grapalat" w:hAnsi="GHEA Grapalat" w:cs="Sylfaen"/>
          <w:b/>
          <w:sz w:val="20"/>
          <w:lang w:val="hy-AM"/>
        </w:rPr>
        <w:t>երկարաձգել</w:t>
      </w:r>
      <w:r w:rsidR="00096865" w:rsidRPr="009F5FE5">
        <w:rPr>
          <w:rFonts w:ascii="GHEA Grapalat" w:hAnsi="GHEA Grapalat" w:cs="Arial Unicode"/>
          <w:b/>
          <w:sz w:val="20"/>
          <w:lang w:val="hy-AM"/>
        </w:rPr>
        <w:t xml:space="preserve"> </w:t>
      </w:r>
      <w:r w:rsidR="00096865" w:rsidRPr="009F5FE5">
        <w:rPr>
          <w:rFonts w:ascii="GHEA Grapalat" w:hAnsi="GHEA Grapalat" w:cs="Sylfaen"/>
          <w:b/>
          <w:sz w:val="20"/>
          <w:lang w:val="hy-AM"/>
        </w:rPr>
        <w:t>իրենց</w:t>
      </w:r>
      <w:r w:rsidR="00096865" w:rsidRPr="009F5FE5">
        <w:rPr>
          <w:rFonts w:ascii="GHEA Grapalat" w:hAnsi="GHEA Grapalat" w:cs="Arial Unicode"/>
          <w:b/>
          <w:sz w:val="20"/>
          <w:lang w:val="hy-AM"/>
        </w:rPr>
        <w:t xml:space="preserve"> </w:t>
      </w:r>
      <w:r w:rsidR="00096865" w:rsidRPr="009F5FE5">
        <w:rPr>
          <w:rFonts w:ascii="GHEA Grapalat" w:hAnsi="GHEA Grapalat" w:cs="Sylfaen"/>
          <w:b/>
          <w:sz w:val="20"/>
          <w:lang w:val="hy-AM"/>
        </w:rPr>
        <w:t>ներկայացրած</w:t>
      </w:r>
      <w:r w:rsidR="00096865" w:rsidRPr="009F5FE5">
        <w:rPr>
          <w:rFonts w:ascii="GHEA Grapalat" w:hAnsi="GHEA Grapalat" w:cs="Arial Unicode"/>
          <w:b/>
          <w:sz w:val="20"/>
          <w:lang w:val="hy-AM"/>
        </w:rPr>
        <w:t xml:space="preserve"> </w:t>
      </w:r>
      <w:r w:rsidR="00096865" w:rsidRPr="009F5FE5">
        <w:rPr>
          <w:rFonts w:ascii="GHEA Grapalat" w:hAnsi="GHEA Grapalat" w:cs="Sylfaen"/>
          <w:b/>
          <w:sz w:val="20"/>
          <w:lang w:val="hy-AM"/>
        </w:rPr>
        <w:t>հայտի</w:t>
      </w:r>
      <w:r w:rsidR="00096865" w:rsidRPr="009F5FE5">
        <w:rPr>
          <w:rFonts w:ascii="GHEA Grapalat" w:hAnsi="GHEA Grapalat" w:cs="Arial Unicode"/>
          <w:b/>
          <w:sz w:val="20"/>
          <w:lang w:val="hy-AM"/>
        </w:rPr>
        <w:t xml:space="preserve"> </w:t>
      </w:r>
      <w:r w:rsidR="00096865" w:rsidRPr="009F5FE5">
        <w:rPr>
          <w:rFonts w:ascii="GHEA Grapalat" w:hAnsi="GHEA Grapalat" w:cs="Sylfaen"/>
          <w:b/>
          <w:sz w:val="20"/>
          <w:lang w:val="hy-AM"/>
        </w:rPr>
        <w:t>ապահովման</w:t>
      </w:r>
      <w:r w:rsidR="00096865" w:rsidRPr="009F5FE5">
        <w:rPr>
          <w:rFonts w:ascii="GHEA Grapalat" w:hAnsi="GHEA Grapalat" w:cs="Arial Unicode"/>
          <w:b/>
          <w:sz w:val="20"/>
          <w:lang w:val="hy-AM"/>
        </w:rPr>
        <w:t xml:space="preserve"> </w:t>
      </w:r>
      <w:r w:rsidR="00781688" w:rsidRPr="009F5FE5">
        <w:rPr>
          <w:rFonts w:ascii="GHEA Grapalat" w:hAnsi="GHEA Grapalat" w:cs="Arial Unicode"/>
          <w:b/>
          <w:sz w:val="20"/>
          <w:lang w:val="hy-AM"/>
        </w:rPr>
        <w:t xml:space="preserve">վավերականության </w:t>
      </w:r>
      <w:r w:rsidR="00096865" w:rsidRPr="009F5FE5">
        <w:rPr>
          <w:rFonts w:ascii="GHEA Grapalat" w:hAnsi="GHEA Grapalat" w:cs="Sylfaen"/>
          <w:b/>
          <w:sz w:val="20"/>
          <w:lang w:val="hy-AM"/>
        </w:rPr>
        <w:t>ժամկետը</w:t>
      </w:r>
      <w:r w:rsidR="00096865" w:rsidRPr="009F5FE5">
        <w:rPr>
          <w:rFonts w:ascii="GHEA Grapalat" w:hAnsi="GHEA Grapalat" w:cs="Arial Unicode"/>
          <w:b/>
          <w:sz w:val="20"/>
          <w:lang w:val="hy-AM"/>
        </w:rPr>
        <w:t xml:space="preserve"> </w:t>
      </w:r>
      <w:r w:rsidR="00096865" w:rsidRPr="009F5FE5">
        <w:rPr>
          <w:rFonts w:ascii="GHEA Grapalat" w:hAnsi="GHEA Grapalat" w:cs="Sylfaen"/>
          <w:b/>
          <w:sz w:val="20"/>
          <w:lang w:val="hy-AM"/>
        </w:rPr>
        <w:t>կամ</w:t>
      </w:r>
      <w:r w:rsidR="00096865" w:rsidRPr="009F5FE5">
        <w:rPr>
          <w:rFonts w:ascii="GHEA Grapalat" w:hAnsi="GHEA Grapalat" w:cs="Arial Unicode"/>
          <w:b/>
          <w:sz w:val="20"/>
          <w:lang w:val="hy-AM"/>
        </w:rPr>
        <w:t xml:space="preserve"> </w:t>
      </w:r>
      <w:r w:rsidR="00096865" w:rsidRPr="009F5FE5">
        <w:rPr>
          <w:rFonts w:ascii="GHEA Grapalat" w:hAnsi="GHEA Grapalat" w:cs="Sylfaen"/>
          <w:b/>
          <w:sz w:val="20"/>
          <w:lang w:val="hy-AM"/>
        </w:rPr>
        <w:t>ներկայացնել</w:t>
      </w:r>
      <w:r w:rsidR="00096865" w:rsidRPr="009F5FE5">
        <w:rPr>
          <w:rFonts w:ascii="GHEA Grapalat" w:hAnsi="GHEA Grapalat" w:cs="Arial Unicode"/>
          <w:b/>
          <w:sz w:val="20"/>
          <w:lang w:val="hy-AM"/>
        </w:rPr>
        <w:t xml:space="preserve"> </w:t>
      </w:r>
      <w:r w:rsidR="00096865" w:rsidRPr="009F5FE5">
        <w:rPr>
          <w:rFonts w:ascii="GHEA Grapalat" w:hAnsi="GHEA Grapalat" w:cs="Sylfaen"/>
          <w:b/>
          <w:sz w:val="20"/>
          <w:lang w:val="hy-AM"/>
        </w:rPr>
        <w:t>հայտի</w:t>
      </w:r>
      <w:r w:rsidR="00096865" w:rsidRPr="009F5FE5">
        <w:rPr>
          <w:rFonts w:ascii="GHEA Grapalat" w:hAnsi="GHEA Grapalat" w:cs="Arial Unicode"/>
          <w:b/>
          <w:sz w:val="20"/>
          <w:lang w:val="hy-AM"/>
        </w:rPr>
        <w:t xml:space="preserve"> </w:t>
      </w:r>
      <w:r w:rsidR="00096865" w:rsidRPr="009F5FE5">
        <w:rPr>
          <w:rFonts w:ascii="GHEA Grapalat" w:hAnsi="GHEA Grapalat" w:cs="Sylfaen"/>
          <w:b/>
          <w:sz w:val="20"/>
          <w:lang w:val="hy-AM"/>
        </w:rPr>
        <w:t>նոր</w:t>
      </w:r>
      <w:r w:rsidR="00096865" w:rsidRPr="009F5FE5">
        <w:rPr>
          <w:rFonts w:ascii="GHEA Grapalat" w:hAnsi="GHEA Grapalat" w:cs="Arial Unicode"/>
          <w:b/>
          <w:sz w:val="20"/>
          <w:lang w:val="hy-AM"/>
        </w:rPr>
        <w:t xml:space="preserve"> </w:t>
      </w:r>
      <w:r w:rsidR="00096865" w:rsidRPr="009F5FE5">
        <w:rPr>
          <w:rFonts w:ascii="GHEA Grapalat" w:hAnsi="GHEA Grapalat" w:cs="Sylfaen"/>
          <w:b/>
          <w:sz w:val="20"/>
          <w:lang w:val="hy-AM"/>
        </w:rPr>
        <w:t>ապահովում</w:t>
      </w:r>
      <w:r w:rsidR="00101F06" w:rsidRPr="009F5FE5">
        <w:rPr>
          <w:rStyle w:val="af6"/>
          <w:rFonts w:ascii="GHEA Grapalat" w:hAnsi="GHEA Grapalat" w:cs="Sylfaen"/>
          <w:b/>
          <w:color w:val="FFFFFF"/>
          <w:sz w:val="20"/>
          <w:shd w:val="clear" w:color="auto" w:fill="FFFFFF"/>
          <w:lang w:val="ru-RU"/>
        </w:rPr>
        <w:footnoteReference w:id="3"/>
      </w:r>
      <w:r w:rsidR="004D5671" w:rsidRPr="009F5FE5">
        <w:rPr>
          <w:rFonts w:ascii="GHEA Grapalat" w:hAnsi="GHEA Grapalat" w:cs="Tahoma"/>
          <w:b/>
          <w:sz w:val="20"/>
          <w:lang w:val="hy-AM"/>
        </w:rPr>
        <w:t>։</w:t>
      </w:r>
      <w:r w:rsidR="00E6597C" w:rsidRPr="009F5FE5">
        <w:rPr>
          <w:rFonts w:ascii="GHEA Grapalat" w:hAnsi="GHEA Grapalat" w:cs="Tahoma"/>
          <w:b/>
          <w:sz w:val="20"/>
          <w:vertAlign w:val="superscript"/>
          <w:lang w:val="hy-AM"/>
        </w:rPr>
        <w:t>6</w:t>
      </w:r>
      <w:r w:rsidR="00096865" w:rsidRPr="009F5FE5">
        <w:rPr>
          <w:rFonts w:ascii="GHEA Grapalat" w:hAnsi="GHEA Grapalat" w:cs="Arial Unicode"/>
          <w:b/>
          <w:sz w:val="20"/>
          <w:lang w:val="hy-AM"/>
        </w:rPr>
        <w:t xml:space="preserve"> </w:t>
      </w:r>
    </w:p>
    <w:p w:rsidR="00B051BE" w:rsidRPr="00E6597C" w:rsidRDefault="00B051BE" w:rsidP="00E6597C">
      <w:pPr>
        <w:ind w:firstLine="567"/>
        <w:jc w:val="both"/>
        <w:rPr>
          <w:rFonts w:ascii="GHEA Grapalat" w:hAnsi="GHEA Grapalat"/>
          <w:b/>
          <w:sz w:val="20"/>
          <w:lang w:val="hy-AM"/>
        </w:rPr>
      </w:pPr>
    </w:p>
    <w:p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rsidR="00B61894" w:rsidRPr="00856BFE" w:rsidRDefault="00096865" w:rsidP="00B61894">
      <w:pPr>
        <w:pStyle w:val="23"/>
        <w:spacing w:line="240" w:lineRule="auto"/>
        <w:ind w:firstLine="567"/>
        <w:rPr>
          <w:rFonts w:ascii="GHEA Grapalat" w:hAnsi="GHEA Grapalat" w:cs="Sylfaen"/>
          <w:b/>
          <w:sz w:val="24"/>
          <w:szCs w:val="24"/>
          <w:lang w:val="hy-AM"/>
        </w:rPr>
      </w:pPr>
      <w:r w:rsidRPr="00E6597C">
        <w:rPr>
          <w:rFonts w:ascii="GHEA Grapalat" w:hAnsi="GHEA Grapalat" w:cs="Sylfaen"/>
          <w:szCs w:val="24"/>
          <w:lang w:val="hy-AM"/>
        </w:rPr>
        <w:lastRenderedPageBreak/>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w:t>
      </w:r>
      <w:r w:rsidR="00856BFE">
        <w:rPr>
          <w:rFonts w:ascii="GHEA Grapalat" w:hAnsi="GHEA Grapalat" w:cs="Sylfaen"/>
          <w:szCs w:val="24"/>
          <w:lang w:val="hy-AM"/>
        </w:rPr>
        <w:t xml:space="preserve">րապարակվելու օրվանից հաշված </w:t>
      </w:r>
      <w:r w:rsidR="00DD2A90">
        <w:rPr>
          <w:rFonts w:ascii="GHEA Grapalat" w:hAnsi="GHEA Grapalat" w:cs="Sylfaen"/>
          <w:b/>
          <w:sz w:val="24"/>
          <w:szCs w:val="24"/>
          <w:lang w:val="hy-AM"/>
        </w:rPr>
        <w:t>15</w:t>
      </w:r>
      <w:r w:rsidR="00856BFE" w:rsidRPr="00856BFE">
        <w:rPr>
          <w:rFonts w:ascii="GHEA Grapalat" w:hAnsi="GHEA Grapalat" w:cs="Sylfaen"/>
          <w:b/>
          <w:sz w:val="24"/>
          <w:szCs w:val="24"/>
          <w:lang w:val="hy-AM"/>
        </w:rPr>
        <w:t>-</w:t>
      </w:r>
      <w:r w:rsidR="00B61894" w:rsidRPr="00856BFE">
        <w:rPr>
          <w:rFonts w:ascii="GHEA Grapalat" w:hAnsi="GHEA Grapalat" w:cs="Sylfaen"/>
          <w:b/>
          <w:sz w:val="24"/>
          <w:szCs w:val="24"/>
          <w:lang w:val="hy-AM"/>
        </w:rPr>
        <w:t xml:space="preserve">րդ օրվա ժամը </w:t>
      </w:r>
      <w:r w:rsidR="00856BFE" w:rsidRPr="00856BFE">
        <w:rPr>
          <w:rFonts w:ascii="GHEA Grapalat" w:hAnsi="GHEA Grapalat" w:cs="Sylfaen"/>
          <w:b/>
          <w:sz w:val="24"/>
          <w:szCs w:val="24"/>
          <w:lang w:val="hy-AM"/>
        </w:rPr>
        <w:t>12:00</w:t>
      </w:r>
      <w:r w:rsidR="00B61894" w:rsidRPr="00856BFE">
        <w:rPr>
          <w:rFonts w:ascii="GHEA Grapalat" w:hAnsi="GHEA Grapalat" w:cs="Sylfaen"/>
          <w:b/>
          <w:sz w:val="24"/>
          <w:szCs w:val="24"/>
          <w:lang w:val="hy-AM"/>
        </w:rPr>
        <w:t xml:space="preserve">-ն, </w:t>
      </w:r>
      <w:r w:rsidR="00856BFE" w:rsidRPr="00856BFE">
        <w:rPr>
          <w:rFonts w:ascii="GHEA Grapalat" w:hAnsi="GHEA Grapalat" w:cs="Sylfaen"/>
          <w:b/>
          <w:sz w:val="24"/>
          <w:szCs w:val="24"/>
          <w:lang w:val="hy-AM"/>
        </w:rPr>
        <w:t xml:space="preserve">ՀՀ Կոտայքի մարզ ,գյուղ Գառնի ,Շահումյան 4 հասցեով  </w:t>
      </w:r>
      <w:r w:rsidR="00B61894" w:rsidRPr="00856BFE">
        <w:rPr>
          <w:rFonts w:ascii="GHEA Grapalat" w:hAnsi="GHEA Grapalat" w:cs="Sylfaen"/>
          <w:b/>
          <w:sz w:val="24"/>
          <w:szCs w:val="24"/>
          <w:lang w:val="hy-AM"/>
        </w:rPr>
        <w:t>հասցեով:</w:t>
      </w:r>
    </w:p>
    <w:p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4B600D" w:rsidRPr="007E4CD6">
        <w:rPr>
          <w:rFonts w:ascii="GHEA Grapalat" w:hAnsi="GHEA Grapalat" w:cs="Sylfaen"/>
          <w:b/>
          <w:sz w:val="22"/>
          <w:szCs w:val="22"/>
          <w:lang w:val="hy-AM"/>
        </w:rPr>
        <w:t>Ռ</w:t>
      </w:r>
      <w:r w:rsidR="004B600D" w:rsidRPr="007E4CD6">
        <w:rPr>
          <w:rFonts w:ascii="GHEA Grapalat" w:hAnsi="GHEA Grapalat" w:cs="Sylfaen"/>
          <w:b/>
          <w:sz w:val="22"/>
          <w:szCs w:val="22"/>
        </w:rPr>
        <w:t xml:space="preserve">. </w:t>
      </w:r>
      <w:r w:rsidR="004B600D" w:rsidRPr="007E4CD6">
        <w:rPr>
          <w:rFonts w:ascii="GHEA Grapalat" w:hAnsi="GHEA Grapalat" w:cs="Sylfaen"/>
          <w:b/>
          <w:sz w:val="22"/>
          <w:szCs w:val="22"/>
          <w:lang w:val="hy-AM"/>
        </w:rPr>
        <w:t>Ասատրյանը</w:t>
      </w:r>
      <w:r w:rsidR="004B600D" w:rsidRPr="00AB6289">
        <w:rPr>
          <w:rFonts w:ascii="GHEA Grapalat" w:hAnsi="GHEA Grapalat" w:cs="Sylfaen"/>
          <w:szCs w:val="24"/>
          <w:lang w:val="hy-AM"/>
        </w:rPr>
        <w:t xml:space="preserve">։ </w:t>
      </w:r>
      <w:r w:rsidRPr="004605D7">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rsidR="003850A0" w:rsidRPr="00E6597C" w:rsidRDefault="003850A0" w:rsidP="003850A0">
      <w:pPr>
        <w:pStyle w:val="23"/>
        <w:spacing w:line="240" w:lineRule="auto"/>
        <w:ind w:firstLine="567"/>
        <w:rPr>
          <w:rFonts w:ascii="GHEA Grapalat" w:hAnsi="GHEA Grapalat" w:cs="Sylfaen"/>
          <w:szCs w:val="24"/>
          <w:lang w:val="hy-AM"/>
        </w:rPr>
      </w:pPr>
      <w:bookmarkStart w:id="2"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ցության իրավունքի պահանջներին իր տվյալների համապատասխանության մասին.</w:t>
      </w:r>
    </w:p>
    <w:p w:rsidR="00C73635" w:rsidRPr="00C73635" w:rsidRDefault="00C73635" w:rsidP="00C73635">
      <w:pPr>
        <w:shd w:val="clear" w:color="auto" w:fill="FFFFFF"/>
        <w:ind w:firstLine="567"/>
        <w:jc w:val="both"/>
        <w:rPr>
          <w:rFonts w:ascii="GHEA Grapalat" w:hAnsi="GHEA Grapalat" w:cs="Sylfaen"/>
          <w:b/>
          <w:sz w:val="20"/>
          <w:lang w:val="hy-AM"/>
        </w:rPr>
      </w:pPr>
      <w:r w:rsidRPr="00C73635">
        <w:rPr>
          <w:rFonts w:ascii="GHEA Grapalat" w:hAnsi="GHEA Grapalat" w:cs="Sylfaen"/>
          <w:sz w:val="20"/>
          <w:highlight w:val="yellow"/>
          <w:lang w:val="hy-AM"/>
        </w:rPr>
        <w:t>բ)</w:t>
      </w:r>
      <w:r w:rsidRPr="00C73635">
        <w:rPr>
          <w:rFonts w:ascii="GHEA Grapalat" w:hAnsi="GHEA Grapalat" w:cs="Sylfaen"/>
          <w:highlight w:val="yellow"/>
          <w:lang w:val="hy-AM"/>
        </w:rPr>
        <w:t xml:space="preserve"> </w:t>
      </w:r>
      <w:r w:rsidRPr="00C73635">
        <w:rPr>
          <w:rFonts w:ascii="GHEA Grapalat" w:hAnsi="GHEA Grapalat" w:cs="Sylfaen"/>
          <w:b/>
          <w:sz w:val="20"/>
          <w:highlight w:val="yellow"/>
          <w:lang w:val="hy-AM"/>
        </w:rPr>
        <w:t>հավաստում՝ ընտրված մասնակից ճանաչվելու դեպքում, սույն հրավերի 1-ին մասի 2.5 կետով սահմանված կարգով և ժամկետում որակավորման ապահովում ներկայացնելու պարտավորության կամ սույն հրավերով նախատեսված վարկունակության վարկանիշ ունենալու մասին.</w:t>
      </w:r>
      <w:r w:rsidRPr="00C73635">
        <w:rPr>
          <w:rFonts w:ascii="GHEA Grapalat" w:hAnsi="GHEA Grapalat" w:cs="Sylfaen"/>
          <w:b/>
          <w:sz w:val="20"/>
          <w:lang w:val="hy-AM"/>
        </w:rPr>
        <w:t xml:space="preserve"> </w:t>
      </w:r>
    </w:p>
    <w:p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807F3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p>
    <w:bookmarkEnd w:id="3"/>
    <w:p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r w:rsidR="00B61894" w:rsidRPr="00807F3D" w:rsidDel="00B61894">
        <w:rPr>
          <w:rFonts w:ascii="GHEA Grapalat" w:hAnsi="GHEA Grapalat" w:cs="Sylfaen"/>
          <w:sz w:val="20"/>
          <w:lang w:val="hy-AM"/>
        </w:rPr>
        <w:t xml:space="preserve"> </w:t>
      </w:r>
      <w:r w:rsidR="00E6597C" w:rsidRPr="00807F3D">
        <w:rPr>
          <w:rFonts w:ascii="GHEA Grapalat" w:hAnsi="GHEA Grapalat" w:cs="Sylfaen"/>
          <w:sz w:val="20"/>
          <w:vertAlign w:val="superscript"/>
          <w:lang w:val="hy-AM"/>
        </w:rPr>
        <w:t>7</w:t>
      </w:r>
      <w:r w:rsidR="00340083" w:rsidRPr="00807F3D">
        <w:rPr>
          <w:rStyle w:val="af6"/>
          <w:rFonts w:ascii="GHEA Grapalat" w:hAnsi="GHEA Grapalat"/>
          <w:color w:val="FFFFFF"/>
          <w:sz w:val="20"/>
          <w:lang w:val="hy-AM"/>
        </w:rPr>
        <w:footnoteReference w:id="4"/>
      </w:r>
    </w:p>
    <w:p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p>
    <w:p w:rsidR="00C96127" w:rsidRPr="009F5FE5" w:rsidRDefault="00EC6281" w:rsidP="00EF3662">
      <w:pPr>
        <w:pStyle w:val="norm"/>
        <w:spacing w:line="240" w:lineRule="auto"/>
        <w:rPr>
          <w:rFonts w:ascii="GHEA Grapalat" w:hAnsi="GHEA Grapalat" w:cs="Sylfaen"/>
          <w:b/>
          <w:sz w:val="20"/>
          <w:szCs w:val="24"/>
          <w:lang w:val="hy-AM" w:eastAsia="en-US"/>
        </w:rPr>
      </w:pPr>
      <w:r w:rsidRPr="009F5FE5">
        <w:rPr>
          <w:rFonts w:ascii="GHEA Grapalat" w:hAnsi="GHEA Grapalat" w:cs="Sylfaen"/>
          <w:b/>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rsidR="00E410D5" w:rsidRPr="00E6597C" w:rsidRDefault="00E410D5" w:rsidP="00E410D5">
      <w:pPr>
        <w:pStyle w:val="norm"/>
        <w:spacing w:line="240" w:lineRule="auto"/>
        <w:rPr>
          <w:rFonts w:ascii="GHEA Grapalat" w:hAnsi="GHEA Grapalat" w:cs="Sylfaen"/>
          <w:sz w:val="20"/>
          <w:szCs w:val="24"/>
          <w:lang w:val="hy-AM" w:eastAsia="en-US"/>
        </w:rPr>
      </w:pPr>
      <w:bookmarkStart w:id="4"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E6597C" w:rsidRDefault="00037DDE" w:rsidP="00EF3662">
      <w:pPr>
        <w:pStyle w:val="norm"/>
        <w:spacing w:line="240" w:lineRule="auto"/>
        <w:rPr>
          <w:rFonts w:ascii="GHEA Grapalat" w:hAnsi="GHEA Grapalat" w:cs="Sylfaen"/>
          <w:sz w:val="20"/>
          <w:szCs w:val="24"/>
          <w:lang w:val="hy-AM" w:eastAsia="en-US"/>
        </w:rPr>
      </w:pPr>
    </w:p>
    <w:p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rsidR="00A45946" w:rsidRPr="00E6597C" w:rsidRDefault="00A45946" w:rsidP="00EF3662">
      <w:pPr>
        <w:jc w:val="center"/>
        <w:rPr>
          <w:rFonts w:ascii="GHEA Grapalat" w:hAnsi="GHEA Grapalat" w:cs="Arial"/>
          <w:b/>
          <w:sz w:val="20"/>
          <w:lang w:val="es-ES"/>
        </w:rPr>
      </w:pPr>
    </w:p>
    <w:p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rsidR="00B95FE0" w:rsidRPr="00E6597C" w:rsidRDefault="00C8055A" w:rsidP="00EF3662">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p>
    <w:p w:rsidR="00B95FE0" w:rsidRPr="00E6597C" w:rsidRDefault="00B95FE0" w:rsidP="006C1D25">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 xml:space="preserve">ասնակիցների գնային առաջարկների </w:t>
      </w:r>
      <w:r w:rsidR="00934B33" w:rsidRPr="00E6597C">
        <w:rPr>
          <w:rFonts w:ascii="GHEA Grapalat" w:hAnsi="GHEA Grapalat" w:cs="Sylfaen"/>
          <w:sz w:val="20"/>
          <w:szCs w:val="24"/>
          <w:lang w:val="hy-AM" w:eastAsia="en-US"/>
        </w:rPr>
        <w:t>գնահատում</w:t>
      </w:r>
      <w:r w:rsidR="00934B33" w:rsidRPr="00E6597C">
        <w:rPr>
          <w:rFonts w:ascii="GHEA Grapalat" w:hAnsi="GHEA Grapalat" w:cs="Sylfaen"/>
          <w:sz w:val="20"/>
          <w:szCs w:val="24"/>
          <w:lang w:eastAsia="en-US"/>
        </w:rPr>
        <w:t>ն</w:t>
      </w:r>
      <w:r w:rsidR="00934B33" w:rsidRPr="00E6597C">
        <w:rPr>
          <w:rFonts w:ascii="GHEA Grapalat" w:hAnsi="GHEA Grapalat" w:cs="Sylfaen"/>
          <w:sz w:val="20"/>
          <w:szCs w:val="24"/>
          <w:lang w:val="hy-AM" w:eastAsia="en-US"/>
        </w:rPr>
        <w:t xml:space="preserve"> </w:t>
      </w:r>
      <w:r w:rsidR="00934B33" w:rsidRPr="00E6597C">
        <w:rPr>
          <w:rFonts w:ascii="GHEA Grapalat" w:hAnsi="GHEA Grapalat" w:cs="Sylfaen"/>
          <w:sz w:val="20"/>
          <w:szCs w:val="24"/>
          <w:lang w:eastAsia="en-US"/>
        </w:rPr>
        <w:t>ու</w:t>
      </w:r>
      <w:r w:rsidR="00A45946" w:rsidRPr="00E6597C">
        <w:rPr>
          <w:rFonts w:ascii="GHEA Grapalat" w:hAnsi="GHEA Grapalat" w:cs="Sylfaen"/>
          <w:sz w:val="20"/>
          <w:szCs w:val="24"/>
          <w:lang w:val="hy-AM" w:eastAsia="en-US"/>
        </w:rPr>
        <w:t xml:space="preserve"> համեմատումն իրականացվում </w:t>
      </w:r>
      <w:r w:rsidR="00934B33" w:rsidRPr="00E6597C">
        <w:rPr>
          <w:rFonts w:ascii="GHEA Grapalat" w:hAnsi="GHEA Grapalat" w:cs="Sylfaen"/>
          <w:sz w:val="20"/>
          <w:szCs w:val="24"/>
          <w:lang w:eastAsia="en-US"/>
        </w:rPr>
        <w:t>են</w:t>
      </w:r>
      <w:r w:rsidR="00A45946" w:rsidRPr="00E6597C">
        <w:rPr>
          <w:rFonts w:ascii="GHEA Grapalat" w:hAnsi="GHEA Grapalat" w:cs="Sylfaen"/>
          <w:sz w:val="20"/>
          <w:szCs w:val="24"/>
          <w:lang w:val="hy-AM" w:eastAsia="en-US"/>
        </w:rPr>
        <w:t xml:space="preserve"> առանց սույն կետում նշված հարկի գումարի հաշվարկման:</w:t>
      </w:r>
      <w:r w:rsidRPr="00E6597C">
        <w:rPr>
          <w:rFonts w:ascii="GHEA Grapalat" w:hAnsi="GHEA Grapalat" w:cs="Sylfaen"/>
          <w:sz w:val="20"/>
          <w:szCs w:val="24"/>
          <w:lang w:val="hy-AM" w:eastAsia="en-US"/>
        </w:rPr>
        <w:t xml:space="preserve"> Ընդ որում, մասնակցի հայտը ենթակա չէ մերժման, եթե`</w:t>
      </w:r>
    </w:p>
    <w:p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rsidR="00096865" w:rsidRPr="00E6597C" w:rsidRDefault="00096865" w:rsidP="00EF3662">
      <w:pPr>
        <w:pStyle w:val="23"/>
        <w:spacing w:line="240" w:lineRule="auto"/>
        <w:ind w:firstLine="567"/>
        <w:rPr>
          <w:rFonts w:ascii="GHEA Grapalat" w:hAnsi="GHEA Grapalat"/>
          <w:lang w:val="es-ES"/>
        </w:rPr>
      </w:pPr>
    </w:p>
    <w:p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rsidR="00096865" w:rsidRPr="00E6597C" w:rsidRDefault="00096865" w:rsidP="00EF3662">
      <w:pPr>
        <w:pStyle w:val="a3"/>
        <w:spacing w:line="240" w:lineRule="auto"/>
        <w:ind w:firstLine="567"/>
        <w:rPr>
          <w:rFonts w:ascii="GHEA Grapalat" w:hAnsi="GHEA Grapalat"/>
          <w:b/>
          <w:lang w:val="af-ZA"/>
        </w:rPr>
      </w:pPr>
    </w:p>
    <w:p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rsidR="00FA0E41" w:rsidRPr="00E6597C" w:rsidRDefault="00FA0E41" w:rsidP="00EF3662">
      <w:pPr>
        <w:ind w:firstLine="567"/>
        <w:jc w:val="center"/>
        <w:rPr>
          <w:rFonts w:ascii="GHEA Grapalat" w:hAnsi="GHEA Grapalat"/>
          <w:b/>
          <w:sz w:val="20"/>
          <w:lang w:val="af-ZA"/>
        </w:rPr>
      </w:pPr>
    </w:p>
    <w:p w:rsidR="00096865" w:rsidRPr="007B0688" w:rsidRDefault="000D701E" w:rsidP="007B0688">
      <w:pPr>
        <w:ind w:firstLine="567"/>
        <w:jc w:val="center"/>
        <w:rPr>
          <w:rFonts w:ascii="GHEA Grapalat" w:hAnsi="GHEA Grapalat"/>
          <w:b/>
          <w:sz w:val="20"/>
          <w:lang w:val="af-ZA"/>
        </w:rPr>
      </w:pPr>
      <w:r w:rsidRPr="007B0688">
        <w:rPr>
          <w:rFonts w:ascii="GHEA Grapalat" w:hAnsi="GHEA Grapalat"/>
          <w:b/>
          <w:sz w:val="20"/>
          <w:lang w:val="af-ZA"/>
        </w:rPr>
        <w:t>7</w:t>
      </w:r>
      <w:r w:rsidR="00955A1E" w:rsidRPr="007B0688">
        <w:rPr>
          <w:rFonts w:ascii="GHEA Grapalat" w:hAnsi="GHEA Grapalat"/>
          <w:b/>
          <w:sz w:val="20"/>
          <w:lang w:val="af-ZA"/>
        </w:rPr>
        <w:t xml:space="preserve">. </w:t>
      </w:r>
      <w:r w:rsidR="00955A1E" w:rsidRPr="007B0688">
        <w:rPr>
          <w:rFonts w:ascii="GHEA Grapalat" w:hAnsi="GHEA Grapalat" w:cs="Sylfaen"/>
          <w:b/>
          <w:sz w:val="20"/>
          <w:lang w:val="es-ES"/>
        </w:rPr>
        <w:t>ՀԱՅՏԻ</w:t>
      </w:r>
      <w:r w:rsidR="00955A1E" w:rsidRPr="007B0688">
        <w:rPr>
          <w:rFonts w:ascii="GHEA Grapalat" w:hAnsi="GHEA Grapalat" w:cs="Times Armenian"/>
          <w:b/>
          <w:sz w:val="20"/>
          <w:lang w:val="af-ZA"/>
        </w:rPr>
        <w:t xml:space="preserve"> </w:t>
      </w:r>
      <w:r w:rsidR="00955A1E" w:rsidRPr="007B0688">
        <w:rPr>
          <w:rFonts w:ascii="GHEA Grapalat" w:hAnsi="GHEA Grapalat" w:cs="Sylfaen"/>
          <w:b/>
          <w:sz w:val="20"/>
          <w:lang w:val="es-ES"/>
        </w:rPr>
        <w:t>ԱՊԱՀՈՎՈՒՄԸ</w:t>
      </w:r>
      <w:r w:rsidR="00955A1E" w:rsidRPr="007B0688">
        <w:rPr>
          <w:rFonts w:ascii="GHEA Grapalat" w:hAnsi="GHEA Grapalat" w:cs="Times Armenian"/>
          <w:b/>
          <w:color w:val="FFFFFF"/>
          <w:sz w:val="20"/>
          <w:lang w:val="af-ZA"/>
        </w:rPr>
        <w:t xml:space="preserve"> </w:t>
      </w:r>
    </w:p>
    <w:p w:rsidR="007A3EE6" w:rsidRPr="007B0688" w:rsidRDefault="00283198" w:rsidP="00EF3662">
      <w:pPr>
        <w:ind w:firstLine="567"/>
        <w:jc w:val="both"/>
        <w:rPr>
          <w:rFonts w:ascii="GHEA Grapalat" w:hAnsi="GHEA Grapalat"/>
          <w:sz w:val="20"/>
          <w:szCs w:val="20"/>
          <w:lang w:val="af-ZA"/>
        </w:rPr>
      </w:pPr>
      <w:r w:rsidRPr="007B0688">
        <w:rPr>
          <w:rFonts w:ascii="GHEA Grapalat" w:hAnsi="GHEA Grapalat"/>
          <w:sz w:val="20"/>
          <w:lang w:val="af-ZA"/>
        </w:rPr>
        <w:t>7</w:t>
      </w:r>
      <w:r w:rsidR="00096865" w:rsidRPr="007B0688">
        <w:rPr>
          <w:rFonts w:ascii="GHEA Grapalat" w:hAnsi="GHEA Grapalat"/>
          <w:sz w:val="20"/>
          <w:lang w:val="af-ZA"/>
        </w:rPr>
        <w:t xml:space="preserve">.1 </w:t>
      </w:r>
      <w:r w:rsidR="00096865" w:rsidRPr="007B0688">
        <w:rPr>
          <w:rFonts w:ascii="GHEA Grapalat" w:hAnsi="GHEA Grapalat" w:cs="Sylfaen"/>
          <w:sz w:val="20"/>
          <w:lang w:val="ru-RU"/>
        </w:rPr>
        <w:t>Մասնակիցը</w:t>
      </w:r>
      <w:r w:rsidR="00096865" w:rsidRPr="007B0688">
        <w:rPr>
          <w:rFonts w:ascii="GHEA Grapalat" w:hAnsi="GHEA Grapalat" w:cs="Sylfaen"/>
          <w:sz w:val="20"/>
          <w:lang w:val="af-ZA"/>
        </w:rPr>
        <w:t xml:space="preserve"> </w:t>
      </w:r>
      <w:r w:rsidR="00096865" w:rsidRPr="007B0688">
        <w:rPr>
          <w:rFonts w:ascii="GHEA Grapalat" w:hAnsi="GHEA Grapalat" w:cs="Sylfaen"/>
          <w:sz w:val="20"/>
          <w:lang w:val="ru-RU"/>
        </w:rPr>
        <w:t>հայտով</w:t>
      </w:r>
      <w:r w:rsidR="00096865" w:rsidRPr="007B0688">
        <w:rPr>
          <w:rFonts w:ascii="GHEA Grapalat" w:hAnsi="GHEA Grapalat" w:cs="Sylfaen"/>
          <w:sz w:val="20"/>
          <w:lang w:val="af-ZA"/>
        </w:rPr>
        <w:t xml:space="preserve">` </w:t>
      </w:r>
      <w:r w:rsidR="00096865" w:rsidRPr="007B0688">
        <w:rPr>
          <w:rFonts w:ascii="GHEA Grapalat" w:hAnsi="GHEA Grapalat" w:cs="Sylfaen"/>
          <w:sz w:val="20"/>
          <w:lang w:val="ru-RU"/>
        </w:rPr>
        <w:t>սույն</w:t>
      </w:r>
      <w:r w:rsidR="00096865" w:rsidRPr="007B0688">
        <w:rPr>
          <w:rFonts w:ascii="GHEA Grapalat" w:hAnsi="GHEA Grapalat" w:cs="Sylfaen"/>
          <w:sz w:val="20"/>
          <w:lang w:val="af-ZA"/>
        </w:rPr>
        <w:t xml:space="preserve"> </w:t>
      </w:r>
      <w:r w:rsidR="00096865" w:rsidRPr="007B0688">
        <w:rPr>
          <w:rFonts w:ascii="GHEA Grapalat" w:hAnsi="GHEA Grapalat" w:cs="Sylfaen"/>
          <w:sz w:val="20"/>
          <w:lang w:val="ru-RU"/>
        </w:rPr>
        <w:t>հրավերով</w:t>
      </w:r>
      <w:r w:rsidR="00096865" w:rsidRPr="007B0688">
        <w:rPr>
          <w:rFonts w:ascii="GHEA Grapalat" w:hAnsi="GHEA Grapalat" w:cs="Sylfaen"/>
          <w:sz w:val="20"/>
          <w:lang w:val="af-ZA"/>
        </w:rPr>
        <w:t xml:space="preserve"> </w:t>
      </w:r>
      <w:r w:rsidR="00096865" w:rsidRPr="007B0688">
        <w:rPr>
          <w:rFonts w:ascii="GHEA Grapalat" w:hAnsi="GHEA Grapalat" w:cs="Sylfaen"/>
          <w:sz w:val="20"/>
          <w:lang w:val="ru-RU"/>
        </w:rPr>
        <w:t>սահմանված</w:t>
      </w:r>
      <w:r w:rsidR="00096865" w:rsidRPr="007B0688">
        <w:rPr>
          <w:rFonts w:ascii="GHEA Grapalat" w:hAnsi="GHEA Grapalat" w:cs="Sylfaen"/>
          <w:sz w:val="20"/>
          <w:lang w:val="af-ZA"/>
        </w:rPr>
        <w:t xml:space="preserve"> </w:t>
      </w:r>
      <w:r w:rsidR="00712311" w:rsidRPr="007B0688">
        <w:rPr>
          <w:rFonts w:ascii="GHEA Grapalat" w:hAnsi="GHEA Grapalat" w:cs="Sylfaen"/>
          <w:sz w:val="20"/>
          <w:lang w:val="af-ZA"/>
        </w:rPr>
        <w:t xml:space="preserve">կարգով </w:t>
      </w:r>
      <w:r w:rsidR="00903898" w:rsidRPr="007B0688">
        <w:rPr>
          <w:rFonts w:ascii="GHEA Grapalat" w:hAnsi="GHEA Grapalat" w:cs="Sylfaen"/>
          <w:bCs/>
          <w:sz w:val="20"/>
          <w:szCs w:val="20"/>
        </w:rPr>
        <w:t>ներկայացնում</w:t>
      </w:r>
      <w:r w:rsidR="00903898" w:rsidRPr="007B0688">
        <w:rPr>
          <w:rFonts w:ascii="GHEA Grapalat" w:hAnsi="GHEA Grapalat" w:cs="Sylfaen"/>
          <w:bCs/>
          <w:sz w:val="20"/>
          <w:szCs w:val="20"/>
          <w:lang w:val="af-ZA"/>
        </w:rPr>
        <w:t xml:space="preserve"> </w:t>
      </w:r>
      <w:r w:rsidR="00903898" w:rsidRPr="007B0688">
        <w:rPr>
          <w:rFonts w:ascii="GHEA Grapalat" w:hAnsi="GHEA Grapalat" w:cs="Sylfaen"/>
          <w:bCs/>
          <w:sz w:val="20"/>
          <w:szCs w:val="20"/>
        </w:rPr>
        <w:t>է</w:t>
      </w:r>
      <w:r w:rsidR="00903898" w:rsidRPr="007B0688">
        <w:rPr>
          <w:rFonts w:ascii="GHEA Grapalat" w:hAnsi="GHEA Grapalat" w:cs="Sylfaen"/>
          <w:bCs/>
          <w:sz w:val="20"/>
          <w:szCs w:val="20"/>
          <w:lang w:val="af-ZA"/>
        </w:rPr>
        <w:t xml:space="preserve"> </w:t>
      </w:r>
      <w:r w:rsidR="00903898" w:rsidRPr="007B0688">
        <w:rPr>
          <w:rFonts w:ascii="GHEA Grapalat" w:hAnsi="GHEA Grapalat" w:cs="Sylfaen"/>
          <w:bCs/>
          <w:sz w:val="20"/>
          <w:szCs w:val="20"/>
        </w:rPr>
        <w:t>հայտի</w:t>
      </w:r>
      <w:r w:rsidR="00903898" w:rsidRPr="007B0688">
        <w:rPr>
          <w:rFonts w:ascii="GHEA Grapalat" w:hAnsi="GHEA Grapalat" w:cs="Sylfaen"/>
          <w:bCs/>
          <w:sz w:val="20"/>
          <w:szCs w:val="20"/>
          <w:lang w:val="af-ZA"/>
        </w:rPr>
        <w:t xml:space="preserve"> </w:t>
      </w:r>
      <w:r w:rsidR="00903898" w:rsidRPr="007B0688">
        <w:rPr>
          <w:rFonts w:ascii="GHEA Grapalat" w:hAnsi="GHEA Grapalat" w:cs="Sylfaen"/>
          <w:bCs/>
          <w:sz w:val="20"/>
          <w:szCs w:val="20"/>
        </w:rPr>
        <w:t>ապահովում</w:t>
      </w:r>
      <w:r w:rsidR="00AE3822" w:rsidRPr="007B0688">
        <w:rPr>
          <w:rFonts w:ascii="GHEA Grapalat" w:hAnsi="GHEA Grapalat" w:cs="Sylfaen"/>
          <w:bCs/>
          <w:sz w:val="20"/>
          <w:szCs w:val="20"/>
          <w:lang w:val="af-ZA"/>
        </w:rPr>
        <w:t>:</w:t>
      </w:r>
      <w:r w:rsidR="00903898" w:rsidRPr="007B0688">
        <w:rPr>
          <w:rFonts w:ascii="GHEA Grapalat" w:hAnsi="GHEA Grapalat"/>
          <w:sz w:val="20"/>
          <w:szCs w:val="20"/>
          <w:lang w:val="af-ZA"/>
        </w:rPr>
        <w:t xml:space="preserve"> </w:t>
      </w:r>
    </w:p>
    <w:p w:rsidR="00903898" w:rsidRPr="007B0688" w:rsidRDefault="00771C0F" w:rsidP="00EF3662">
      <w:pPr>
        <w:ind w:firstLine="567"/>
        <w:jc w:val="both"/>
        <w:rPr>
          <w:rFonts w:ascii="GHEA Grapalat" w:hAnsi="GHEA Grapalat" w:cs="Sylfaen"/>
          <w:sz w:val="20"/>
          <w:szCs w:val="20"/>
          <w:lang w:val="af-ZA"/>
        </w:rPr>
      </w:pPr>
      <w:r w:rsidRPr="007B0688">
        <w:rPr>
          <w:rFonts w:ascii="GHEA Grapalat" w:hAnsi="GHEA Grapalat" w:cs="Sylfaen"/>
          <w:sz w:val="20"/>
          <w:szCs w:val="20"/>
        </w:rPr>
        <w:t>Հ</w:t>
      </w:r>
      <w:r w:rsidR="00903898" w:rsidRPr="007B0688">
        <w:rPr>
          <w:rFonts w:ascii="GHEA Grapalat" w:hAnsi="GHEA Grapalat" w:cs="Sylfaen"/>
          <w:sz w:val="20"/>
          <w:szCs w:val="20"/>
        </w:rPr>
        <w:t>այտի</w:t>
      </w:r>
      <w:r w:rsidR="00903898" w:rsidRPr="007B0688">
        <w:rPr>
          <w:rFonts w:ascii="GHEA Grapalat" w:hAnsi="GHEA Grapalat" w:cs="Sylfaen"/>
          <w:sz w:val="20"/>
          <w:szCs w:val="20"/>
          <w:lang w:val="af-ZA"/>
        </w:rPr>
        <w:t xml:space="preserve"> </w:t>
      </w:r>
      <w:r w:rsidR="00903898" w:rsidRPr="007B0688">
        <w:rPr>
          <w:rFonts w:ascii="GHEA Grapalat" w:hAnsi="GHEA Grapalat" w:cs="Sylfaen"/>
          <w:sz w:val="20"/>
          <w:szCs w:val="20"/>
        </w:rPr>
        <w:t>ապահովումը</w:t>
      </w:r>
      <w:r w:rsidR="00903898" w:rsidRPr="007B0688">
        <w:rPr>
          <w:rFonts w:ascii="GHEA Grapalat" w:hAnsi="GHEA Grapalat" w:cs="Sylfaen"/>
          <w:sz w:val="20"/>
          <w:szCs w:val="20"/>
          <w:lang w:val="af-ZA"/>
        </w:rPr>
        <w:t xml:space="preserve"> </w:t>
      </w:r>
      <w:r w:rsidR="00903898" w:rsidRPr="007B0688">
        <w:rPr>
          <w:rFonts w:ascii="GHEA Grapalat" w:hAnsi="GHEA Grapalat" w:cs="Sylfaen"/>
          <w:sz w:val="20"/>
          <w:szCs w:val="20"/>
        </w:rPr>
        <w:t>ներկայացվում</w:t>
      </w:r>
      <w:r w:rsidR="00903898" w:rsidRPr="007B0688">
        <w:rPr>
          <w:rFonts w:ascii="GHEA Grapalat" w:hAnsi="GHEA Grapalat" w:cs="Sylfaen"/>
          <w:sz w:val="20"/>
          <w:szCs w:val="20"/>
          <w:lang w:val="af-ZA"/>
        </w:rPr>
        <w:t xml:space="preserve"> </w:t>
      </w:r>
      <w:r w:rsidR="00903898" w:rsidRPr="007B0688">
        <w:rPr>
          <w:rFonts w:ascii="GHEA Grapalat" w:hAnsi="GHEA Grapalat" w:cs="Sylfaen"/>
          <w:sz w:val="20"/>
          <w:szCs w:val="20"/>
        </w:rPr>
        <w:t>է</w:t>
      </w:r>
      <w:r w:rsidR="00903898" w:rsidRPr="007B0688">
        <w:rPr>
          <w:rFonts w:ascii="GHEA Grapalat" w:hAnsi="GHEA Grapalat" w:cs="Sylfaen"/>
          <w:sz w:val="20"/>
          <w:szCs w:val="20"/>
          <w:lang w:val="af-ZA"/>
        </w:rPr>
        <w:t xml:space="preserve"> </w:t>
      </w:r>
      <w:r w:rsidR="00903898" w:rsidRPr="007B0688">
        <w:rPr>
          <w:rFonts w:ascii="GHEA Grapalat" w:hAnsi="GHEA Grapalat" w:cs="Sylfaen"/>
          <w:sz w:val="20"/>
          <w:szCs w:val="20"/>
        </w:rPr>
        <w:t>բանկային</w:t>
      </w:r>
      <w:r w:rsidR="00903898" w:rsidRPr="007B0688">
        <w:rPr>
          <w:rFonts w:ascii="GHEA Grapalat" w:hAnsi="GHEA Grapalat" w:cs="Sylfaen"/>
          <w:sz w:val="20"/>
          <w:szCs w:val="20"/>
          <w:lang w:val="af-ZA"/>
        </w:rPr>
        <w:t xml:space="preserve"> </w:t>
      </w:r>
      <w:r w:rsidR="00903898" w:rsidRPr="007B0688">
        <w:rPr>
          <w:rFonts w:ascii="GHEA Grapalat" w:hAnsi="GHEA Grapalat" w:cs="Sylfaen"/>
          <w:sz w:val="20"/>
          <w:szCs w:val="20"/>
        </w:rPr>
        <w:t>երաշխիքի</w:t>
      </w:r>
      <w:r w:rsidR="00903898" w:rsidRPr="007B0688">
        <w:rPr>
          <w:rFonts w:ascii="GHEA Grapalat" w:hAnsi="GHEA Grapalat" w:cs="Sylfaen"/>
          <w:sz w:val="20"/>
          <w:szCs w:val="20"/>
          <w:lang w:val="af-ZA"/>
        </w:rPr>
        <w:t xml:space="preserve"> </w:t>
      </w:r>
      <w:r w:rsidR="00406C77" w:rsidRPr="007B0688">
        <w:rPr>
          <w:rFonts w:ascii="GHEA Grapalat" w:hAnsi="GHEA Grapalat" w:cs="Sylfaen"/>
          <w:sz w:val="20"/>
          <w:szCs w:val="20"/>
          <w:lang w:val="af-ZA"/>
        </w:rPr>
        <w:t xml:space="preserve">(հավելված 3) </w:t>
      </w:r>
      <w:r w:rsidR="00903898" w:rsidRPr="007B0688">
        <w:rPr>
          <w:rFonts w:ascii="GHEA Grapalat" w:hAnsi="GHEA Grapalat" w:cs="Sylfaen"/>
          <w:sz w:val="20"/>
          <w:szCs w:val="20"/>
        </w:rPr>
        <w:t>կամ</w:t>
      </w:r>
      <w:r w:rsidR="00903898" w:rsidRPr="007B0688">
        <w:rPr>
          <w:rFonts w:ascii="GHEA Grapalat" w:hAnsi="GHEA Grapalat" w:cs="Sylfaen"/>
          <w:sz w:val="20"/>
          <w:szCs w:val="20"/>
          <w:lang w:val="af-ZA"/>
        </w:rPr>
        <w:t xml:space="preserve"> </w:t>
      </w:r>
      <w:r w:rsidR="00903898" w:rsidRPr="007B0688">
        <w:rPr>
          <w:rFonts w:ascii="GHEA Grapalat" w:hAnsi="GHEA Grapalat" w:cs="Sylfaen"/>
          <w:sz w:val="20"/>
          <w:szCs w:val="20"/>
        </w:rPr>
        <w:t>կանխիկ</w:t>
      </w:r>
      <w:r w:rsidR="00903898" w:rsidRPr="007B0688">
        <w:rPr>
          <w:rFonts w:ascii="GHEA Grapalat" w:hAnsi="GHEA Grapalat" w:cs="Sylfaen"/>
          <w:sz w:val="20"/>
          <w:szCs w:val="20"/>
          <w:lang w:val="af-ZA"/>
        </w:rPr>
        <w:t xml:space="preserve"> </w:t>
      </w:r>
      <w:r w:rsidR="00903898" w:rsidRPr="007B0688">
        <w:rPr>
          <w:rFonts w:ascii="GHEA Grapalat" w:hAnsi="GHEA Grapalat" w:cs="Sylfaen"/>
          <w:sz w:val="20"/>
          <w:szCs w:val="20"/>
        </w:rPr>
        <w:t>փողի</w:t>
      </w:r>
      <w:r w:rsidR="00903898" w:rsidRPr="007B0688">
        <w:rPr>
          <w:rFonts w:ascii="GHEA Grapalat" w:hAnsi="GHEA Grapalat" w:cs="Sylfaen"/>
          <w:sz w:val="20"/>
          <w:szCs w:val="20"/>
          <w:lang w:val="af-ZA"/>
        </w:rPr>
        <w:t xml:space="preserve"> </w:t>
      </w:r>
      <w:r w:rsidR="00903898" w:rsidRPr="007B0688">
        <w:rPr>
          <w:rFonts w:ascii="GHEA Grapalat" w:hAnsi="GHEA Grapalat" w:cs="Sylfaen"/>
          <w:sz w:val="20"/>
          <w:szCs w:val="20"/>
        </w:rPr>
        <w:t>ձևով</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որի</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չափը</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հավասար</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է</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մասնակցի</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գնային</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առաջարկի</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հինգ</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տոկոսին</w:t>
      </w:r>
      <w:r w:rsidR="00903898" w:rsidRPr="007B0688">
        <w:rPr>
          <w:rFonts w:ascii="GHEA Grapalat" w:hAnsi="GHEA Grapalat" w:cs="Sylfaen"/>
          <w:sz w:val="20"/>
          <w:szCs w:val="20"/>
          <w:lang w:val="af-ZA"/>
        </w:rPr>
        <w:t>:</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Ընդ</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որում</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եթե</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մասնակիցը</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հայտի</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ապահովումը</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ներկայացրել</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է</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սույն</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կետով</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սահմանված</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չափից</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ավել</w:t>
      </w:r>
      <w:r w:rsidR="00A22EB5" w:rsidRPr="007B0688">
        <w:rPr>
          <w:rFonts w:ascii="GHEA Grapalat" w:hAnsi="GHEA Grapalat" w:cs="Sylfaen"/>
          <w:sz w:val="20"/>
          <w:szCs w:val="20"/>
        </w:rPr>
        <w:t>ի</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ապա</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հայտը</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համարվում</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է</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հրավերի</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պահանջներին</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բավարարող</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և</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ենթակա</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չէ</w:t>
      </w:r>
      <w:r w:rsidR="00AE3822" w:rsidRPr="007B0688">
        <w:rPr>
          <w:rFonts w:ascii="GHEA Grapalat" w:hAnsi="GHEA Grapalat" w:cs="Sylfaen"/>
          <w:sz w:val="20"/>
          <w:szCs w:val="20"/>
          <w:lang w:val="af-ZA"/>
        </w:rPr>
        <w:t xml:space="preserve"> </w:t>
      </w:r>
      <w:r w:rsidR="00AE3822" w:rsidRPr="007B0688">
        <w:rPr>
          <w:rFonts w:ascii="GHEA Grapalat" w:hAnsi="GHEA Grapalat" w:cs="Sylfaen"/>
          <w:sz w:val="20"/>
          <w:szCs w:val="20"/>
        </w:rPr>
        <w:t>մերժման</w:t>
      </w:r>
      <w:r w:rsidR="00AE3822" w:rsidRPr="007B0688">
        <w:rPr>
          <w:rFonts w:ascii="GHEA Grapalat" w:hAnsi="GHEA Grapalat" w:cs="Sylfaen"/>
          <w:sz w:val="20"/>
          <w:szCs w:val="20"/>
          <w:lang w:val="af-ZA"/>
        </w:rPr>
        <w:t>:</w:t>
      </w:r>
    </w:p>
    <w:p w:rsidR="001578D4" w:rsidRPr="007B0688" w:rsidRDefault="001578D4" w:rsidP="00EF3662">
      <w:pPr>
        <w:ind w:firstLine="567"/>
        <w:jc w:val="both"/>
        <w:rPr>
          <w:rFonts w:ascii="GHEA Grapalat" w:hAnsi="GHEA Grapalat" w:cs="Sylfaen"/>
          <w:sz w:val="20"/>
          <w:szCs w:val="20"/>
          <w:lang w:val="af-ZA"/>
        </w:rPr>
      </w:pPr>
      <w:r w:rsidRPr="007B0688">
        <w:rPr>
          <w:rFonts w:ascii="GHEA Grapalat" w:hAnsi="GHEA Grapalat"/>
          <w:sz w:val="20"/>
          <w:szCs w:val="20"/>
        </w:rPr>
        <w:t>Կանխիկ</w:t>
      </w:r>
      <w:r w:rsidRPr="007B0688">
        <w:rPr>
          <w:rFonts w:ascii="GHEA Grapalat" w:hAnsi="GHEA Grapalat"/>
          <w:sz w:val="20"/>
          <w:szCs w:val="20"/>
          <w:lang w:val="af-ZA"/>
        </w:rPr>
        <w:t xml:space="preserve"> </w:t>
      </w:r>
      <w:r w:rsidRPr="007B0688">
        <w:rPr>
          <w:rFonts w:ascii="GHEA Grapalat" w:hAnsi="GHEA Grapalat"/>
          <w:sz w:val="20"/>
          <w:szCs w:val="20"/>
        </w:rPr>
        <w:t>փողի</w:t>
      </w:r>
      <w:r w:rsidRPr="007B0688">
        <w:rPr>
          <w:rFonts w:ascii="GHEA Grapalat" w:hAnsi="GHEA Grapalat"/>
          <w:sz w:val="20"/>
          <w:szCs w:val="20"/>
          <w:lang w:val="af-ZA"/>
        </w:rPr>
        <w:t xml:space="preserve"> </w:t>
      </w:r>
      <w:r w:rsidRPr="007B0688">
        <w:rPr>
          <w:rFonts w:ascii="GHEA Grapalat" w:hAnsi="GHEA Grapalat"/>
          <w:sz w:val="20"/>
          <w:szCs w:val="20"/>
        </w:rPr>
        <w:t>ձևով</w:t>
      </w:r>
      <w:r w:rsidRPr="007B0688">
        <w:rPr>
          <w:rFonts w:ascii="GHEA Grapalat" w:hAnsi="GHEA Grapalat"/>
          <w:sz w:val="20"/>
          <w:szCs w:val="20"/>
          <w:lang w:val="af-ZA"/>
        </w:rPr>
        <w:t xml:space="preserve"> </w:t>
      </w:r>
      <w:r w:rsidRPr="007B0688">
        <w:rPr>
          <w:rFonts w:ascii="GHEA Grapalat" w:hAnsi="GHEA Grapalat"/>
          <w:sz w:val="20"/>
          <w:szCs w:val="20"/>
        </w:rPr>
        <w:t>ներկայացված</w:t>
      </w:r>
      <w:r w:rsidRPr="007B0688">
        <w:rPr>
          <w:rFonts w:ascii="GHEA Grapalat" w:hAnsi="GHEA Grapalat"/>
          <w:sz w:val="20"/>
          <w:szCs w:val="20"/>
          <w:lang w:val="af-ZA"/>
        </w:rPr>
        <w:t xml:space="preserve"> </w:t>
      </w:r>
      <w:r w:rsidRPr="007B0688">
        <w:rPr>
          <w:rFonts w:ascii="GHEA Grapalat" w:hAnsi="GHEA Grapalat"/>
          <w:sz w:val="20"/>
          <w:szCs w:val="20"/>
        </w:rPr>
        <w:t>հայտի</w:t>
      </w:r>
      <w:r w:rsidRPr="007B0688">
        <w:rPr>
          <w:rFonts w:ascii="GHEA Grapalat" w:hAnsi="GHEA Grapalat"/>
          <w:sz w:val="20"/>
          <w:szCs w:val="20"/>
          <w:lang w:val="af-ZA"/>
        </w:rPr>
        <w:t xml:space="preserve"> </w:t>
      </w:r>
      <w:r w:rsidRPr="007B0688">
        <w:rPr>
          <w:rFonts w:ascii="GHEA Grapalat" w:hAnsi="GHEA Grapalat"/>
          <w:sz w:val="20"/>
          <w:szCs w:val="20"/>
        </w:rPr>
        <w:t>ապահովումը</w:t>
      </w:r>
      <w:r w:rsidRPr="007B0688">
        <w:rPr>
          <w:rFonts w:ascii="GHEA Grapalat" w:hAnsi="GHEA Grapalat"/>
          <w:sz w:val="20"/>
          <w:szCs w:val="20"/>
          <w:lang w:val="af-ZA"/>
        </w:rPr>
        <w:t xml:space="preserve"> </w:t>
      </w:r>
      <w:r w:rsidR="00712311" w:rsidRPr="007B0688">
        <w:rPr>
          <w:rFonts w:ascii="GHEA Grapalat" w:hAnsi="GHEA Grapalat"/>
          <w:sz w:val="20"/>
          <w:szCs w:val="20"/>
        </w:rPr>
        <w:t>պետք</w:t>
      </w:r>
      <w:r w:rsidR="00712311" w:rsidRPr="007B0688">
        <w:rPr>
          <w:rFonts w:ascii="GHEA Grapalat" w:hAnsi="GHEA Grapalat"/>
          <w:sz w:val="20"/>
          <w:szCs w:val="20"/>
          <w:lang w:val="af-ZA"/>
        </w:rPr>
        <w:t xml:space="preserve"> </w:t>
      </w:r>
      <w:r w:rsidR="00712311" w:rsidRPr="007B0688">
        <w:rPr>
          <w:rFonts w:ascii="GHEA Grapalat" w:hAnsi="GHEA Grapalat"/>
          <w:sz w:val="20"/>
          <w:szCs w:val="20"/>
        </w:rPr>
        <w:t>է</w:t>
      </w:r>
      <w:r w:rsidR="00712311" w:rsidRPr="007B0688">
        <w:rPr>
          <w:rFonts w:ascii="GHEA Grapalat" w:hAnsi="GHEA Grapalat"/>
          <w:sz w:val="20"/>
          <w:szCs w:val="20"/>
          <w:lang w:val="af-ZA"/>
        </w:rPr>
        <w:t xml:space="preserve"> </w:t>
      </w:r>
      <w:r w:rsidR="00712311" w:rsidRPr="007B0688">
        <w:rPr>
          <w:rFonts w:ascii="GHEA Grapalat" w:hAnsi="GHEA Grapalat"/>
          <w:sz w:val="20"/>
          <w:szCs w:val="20"/>
        </w:rPr>
        <w:t>փոխանցվի</w:t>
      </w:r>
      <w:r w:rsidR="00712311" w:rsidRPr="007B0688">
        <w:rPr>
          <w:rFonts w:ascii="GHEA Grapalat" w:hAnsi="GHEA Grapalat"/>
          <w:sz w:val="20"/>
          <w:szCs w:val="20"/>
          <w:lang w:val="af-ZA"/>
        </w:rPr>
        <w:t xml:space="preserve"> </w:t>
      </w:r>
      <w:r w:rsidR="00712311" w:rsidRPr="007B0688">
        <w:rPr>
          <w:rFonts w:ascii="GHEA Grapalat" w:hAnsi="GHEA Grapalat"/>
          <w:sz w:val="20"/>
          <w:szCs w:val="20"/>
        </w:rPr>
        <w:t>Կենտրոնական</w:t>
      </w:r>
      <w:r w:rsidR="00712311" w:rsidRPr="007B0688">
        <w:rPr>
          <w:rFonts w:ascii="GHEA Grapalat" w:hAnsi="GHEA Grapalat"/>
          <w:sz w:val="20"/>
          <w:szCs w:val="20"/>
          <w:lang w:val="af-ZA"/>
        </w:rPr>
        <w:t xml:space="preserve"> </w:t>
      </w:r>
      <w:r w:rsidR="00712311" w:rsidRPr="007B0688">
        <w:rPr>
          <w:rFonts w:ascii="GHEA Grapalat" w:hAnsi="GHEA Grapalat"/>
          <w:sz w:val="20"/>
          <w:szCs w:val="20"/>
        </w:rPr>
        <w:t>գանձապետարանում</w:t>
      </w:r>
      <w:r w:rsidR="00712311" w:rsidRPr="007B0688">
        <w:rPr>
          <w:rFonts w:ascii="GHEA Grapalat" w:hAnsi="GHEA Grapalat"/>
          <w:sz w:val="20"/>
          <w:szCs w:val="20"/>
          <w:lang w:val="af-ZA"/>
        </w:rPr>
        <w:t xml:space="preserve"> </w:t>
      </w:r>
      <w:r w:rsidRPr="007B0688">
        <w:rPr>
          <w:rFonts w:ascii="GHEA Grapalat" w:hAnsi="GHEA Grapalat"/>
          <w:sz w:val="20"/>
          <w:szCs w:val="20"/>
        </w:rPr>
        <w:t>լիազորված</w:t>
      </w:r>
      <w:r w:rsidRPr="007B0688">
        <w:rPr>
          <w:rFonts w:ascii="GHEA Grapalat" w:hAnsi="GHEA Grapalat"/>
          <w:sz w:val="20"/>
          <w:szCs w:val="20"/>
          <w:lang w:val="af-ZA"/>
        </w:rPr>
        <w:t xml:space="preserve"> </w:t>
      </w:r>
      <w:r w:rsidRPr="007B0688">
        <w:rPr>
          <w:rFonts w:ascii="GHEA Grapalat" w:hAnsi="GHEA Grapalat"/>
          <w:sz w:val="20"/>
          <w:szCs w:val="20"/>
        </w:rPr>
        <w:t>մարմնի</w:t>
      </w:r>
      <w:r w:rsidRPr="007B0688">
        <w:rPr>
          <w:rFonts w:ascii="GHEA Grapalat" w:hAnsi="GHEA Grapalat"/>
          <w:sz w:val="20"/>
          <w:szCs w:val="20"/>
          <w:lang w:val="af-ZA"/>
        </w:rPr>
        <w:t xml:space="preserve"> </w:t>
      </w:r>
      <w:r w:rsidRPr="007B0688">
        <w:rPr>
          <w:rFonts w:ascii="GHEA Grapalat" w:hAnsi="GHEA Grapalat"/>
          <w:sz w:val="20"/>
          <w:szCs w:val="20"/>
        </w:rPr>
        <w:t>անվամբ</w:t>
      </w:r>
      <w:r w:rsidRPr="007B0688">
        <w:rPr>
          <w:rFonts w:ascii="GHEA Grapalat" w:hAnsi="GHEA Grapalat"/>
          <w:sz w:val="20"/>
          <w:szCs w:val="20"/>
          <w:lang w:val="af-ZA"/>
        </w:rPr>
        <w:t xml:space="preserve"> </w:t>
      </w:r>
      <w:r w:rsidRPr="007B0688">
        <w:rPr>
          <w:rFonts w:ascii="GHEA Grapalat" w:hAnsi="GHEA Grapalat"/>
          <w:sz w:val="20"/>
          <w:szCs w:val="20"/>
        </w:rPr>
        <w:t>բացված</w:t>
      </w:r>
      <w:r w:rsidRPr="007B0688">
        <w:rPr>
          <w:rFonts w:ascii="GHEA Grapalat" w:hAnsi="GHEA Grapalat"/>
          <w:sz w:val="20"/>
          <w:szCs w:val="20"/>
          <w:lang w:val="af-ZA"/>
        </w:rPr>
        <w:t xml:space="preserve"> </w:t>
      </w:r>
      <w:r w:rsidR="003F1EEA" w:rsidRPr="007B0688">
        <w:rPr>
          <w:rFonts w:ascii="GHEA Grapalat" w:hAnsi="GHEA Grapalat"/>
          <w:lang w:val="af-ZA"/>
        </w:rPr>
        <w:t>«</w:t>
      </w:r>
      <w:r w:rsidR="003B0D6E" w:rsidRPr="007B0688">
        <w:rPr>
          <w:rFonts w:ascii="GHEA Grapalat" w:hAnsi="GHEA Grapalat"/>
          <w:sz w:val="20"/>
          <w:szCs w:val="20"/>
          <w:lang w:val="af-ZA"/>
        </w:rPr>
        <w:t>900008000466</w:t>
      </w:r>
      <w:r w:rsidR="003F1EEA" w:rsidRPr="007B0688">
        <w:rPr>
          <w:rFonts w:ascii="GHEA Grapalat" w:hAnsi="GHEA Grapalat"/>
          <w:lang w:val="af-ZA"/>
        </w:rPr>
        <w:t>»</w:t>
      </w:r>
      <w:r w:rsidR="00F20DA5" w:rsidRPr="007B0688">
        <w:rPr>
          <w:rFonts w:ascii="GHEA Grapalat" w:hAnsi="GHEA Grapalat"/>
          <w:sz w:val="20"/>
          <w:szCs w:val="20"/>
          <w:lang w:val="af-ZA"/>
        </w:rPr>
        <w:t xml:space="preserve"> </w:t>
      </w:r>
      <w:r w:rsidRPr="007B0688">
        <w:rPr>
          <w:rFonts w:ascii="GHEA Grapalat" w:hAnsi="GHEA Grapalat"/>
          <w:sz w:val="20"/>
          <w:szCs w:val="20"/>
        </w:rPr>
        <w:t>գանձապետական</w:t>
      </w:r>
      <w:r w:rsidRPr="007B0688">
        <w:rPr>
          <w:rFonts w:ascii="GHEA Grapalat" w:hAnsi="GHEA Grapalat"/>
          <w:sz w:val="20"/>
          <w:szCs w:val="20"/>
          <w:lang w:val="af-ZA"/>
        </w:rPr>
        <w:t xml:space="preserve"> </w:t>
      </w:r>
      <w:r w:rsidRPr="007B0688">
        <w:rPr>
          <w:rFonts w:ascii="GHEA Grapalat" w:hAnsi="GHEA Grapalat"/>
          <w:sz w:val="20"/>
          <w:szCs w:val="20"/>
        </w:rPr>
        <w:t>հաշվ</w:t>
      </w:r>
      <w:r w:rsidR="00712311" w:rsidRPr="007B0688">
        <w:rPr>
          <w:rFonts w:ascii="GHEA Grapalat" w:hAnsi="GHEA Grapalat"/>
          <w:sz w:val="20"/>
          <w:szCs w:val="20"/>
        </w:rPr>
        <w:t>ին</w:t>
      </w:r>
      <w:r w:rsidR="00712311" w:rsidRPr="007B0688">
        <w:rPr>
          <w:rFonts w:ascii="GHEA Grapalat" w:hAnsi="GHEA Grapalat"/>
          <w:sz w:val="20"/>
          <w:szCs w:val="20"/>
          <w:lang w:val="af-ZA"/>
        </w:rPr>
        <w:t xml:space="preserve">, </w:t>
      </w:r>
      <w:r w:rsidR="00712311" w:rsidRPr="007B0688">
        <w:rPr>
          <w:rFonts w:ascii="GHEA Grapalat" w:hAnsi="GHEA Grapalat"/>
          <w:sz w:val="20"/>
          <w:szCs w:val="20"/>
        </w:rPr>
        <w:t>որը</w:t>
      </w:r>
      <w:r w:rsidR="00712311" w:rsidRPr="007B0688">
        <w:rPr>
          <w:rFonts w:ascii="GHEA Grapalat" w:hAnsi="GHEA Grapalat"/>
          <w:sz w:val="20"/>
          <w:szCs w:val="20"/>
          <w:lang w:val="af-ZA"/>
        </w:rPr>
        <w:t xml:space="preserve"> </w:t>
      </w:r>
      <w:r w:rsidR="00712311" w:rsidRPr="007B0688">
        <w:rPr>
          <w:rFonts w:ascii="GHEA Grapalat" w:hAnsi="GHEA Grapalat"/>
          <w:sz w:val="20"/>
          <w:szCs w:val="20"/>
        </w:rPr>
        <w:t>ենթակա</w:t>
      </w:r>
      <w:r w:rsidR="00712311" w:rsidRPr="007B0688">
        <w:rPr>
          <w:rFonts w:ascii="GHEA Grapalat" w:hAnsi="GHEA Grapalat"/>
          <w:sz w:val="20"/>
          <w:szCs w:val="20"/>
          <w:lang w:val="af-ZA"/>
        </w:rPr>
        <w:t xml:space="preserve"> </w:t>
      </w:r>
      <w:r w:rsidR="00712311" w:rsidRPr="007B0688">
        <w:rPr>
          <w:rFonts w:ascii="GHEA Grapalat" w:hAnsi="GHEA Grapalat"/>
          <w:sz w:val="20"/>
          <w:szCs w:val="20"/>
        </w:rPr>
        <w:t>է</w:t>
      </w:r>
      <w:r w:rsidR="00712311" w:rsidRPr="007B0688">
        <w:rPr>
          <w:rFonts w:ascii="GHEA Grapalat" w:hAnsi="GHEA Grapalat"/>
          <w:sz w:val="20"/>
          <w:szCs w:val="20"/>
          <w:lang w:val="af-ZA"/>
        </w:rPr>
        <w:t xml:space="preserve"> </w:t>
      </w:r>
      <w:r w:rsidR="00712311" w:rsidRPr="007B0688">
        <w:rPr>
          <w:rFonts w:ascii="GHEA Grapalat" w:hAnsi="GHEA Grapalat"/>
          <w:sz w:val="20"/>
          <w:szCs w:val="20"/>
        </w:rPr>
        <w:t>վերադարձման</w:t>
      </w:r>
      <w:r w:rsidR="00712311" w:rsidRPr="007B0688">
        <w:rPr>
          <w:rFonts w:ascii="GHEA Grapalat" w:hAnsi="GHEA Grapalat"/>
          <w:sz w:val="20"/>
          <w:szCs w:val="20"/>
          <w:lang w:val="af-ZA"/>
        </w:rPr>
        <w:t xml:space="preserve"> </w:t>
      </w:r>
      <w:r w:rsidR="002032CE" w:rsidRPr="007B0688">
        <w:rPr>
          <w:rFonts w:ascii="GHEA Grapalat" w:hAnsi="GHEA Grapalat"/>
          <w:sz w:val="20"/>
          <w:szCs w:val="20"/>
        </w:rPr>
        <w:t>այն</w:t>
      </w:r>
      <w:r w:rsidR="002032CE" w:rsidRPr="007B0688">
        <w:rPr>
          <w:rFonts w:ascii="GHEA Grapalat" w:hAnsi="GHEA Grapalat"/>
          <w:sz w:val="20"/>
          <w:szCs w:val="20"/>
          <w:lang w:val="af-ZA"/>
        </w:rPr>
        <w:t xml:space="preserve"> </w:t>
      </w:r>
      <w:r w:rsidR="002032CE" w:rsidRPr="007B0688">
        <w:rPr>
          <w:rFonts w:ascii="GHEA Grapalat" w:hAnsi="GHEA Grapalat"/>
          <w:sz w:val="20"/>
          <w:szCs w:val="20"/>
        </w:rPr>
        <w:t>ներկայացրած</w:t>
      </w:r>
      <w:r w:rsidR="002032CE" w:rsidRPr="007B0688">
        <w:rPr>
          <w:rFonts w:ascii="GHEA Grapalat" w:hAnsi="GHEA Grapalat"/>
          <w:sz w:val="20"/>
          <w:szCs w:val="20"/>
          <w:lang w:val="af-ZA"/>
        </w:rPr>
        <w:t xml:space="preserve"> </w:t>
      </w:r>
      <w:r w:rsidR="002032CE" w:rsidRPr="007B0688">
        <w:rPr>
          <w:rFonts w:ascii="GHEA Grapalat" w:hAnsi="GHEA Grapalat"/>
          <w:sz w:val="20"/>
          <w:szCs w:val="20"/>
        </w:rPr>
        <w:t>մասնակցին</w:t>
      </w:r>
      <w:r w:rsidR="002032CE" w:rsidRPr="007B0688">
        <w:rPr>
          <w:rFonts w:ascii="GHEA Grapalat" w:hAnsi="GHEA Grapalat"/>
          <w:sz w:val="20"/>
          <w:szCs w:val="20"/>
          <w:lang w:val="af-ZA"/>
        </w:rPr>
        <w:t xml:space="preserve">` </w:t>
      </w:r>
      <w:r w:rsidR="00712311" w:rsidRPr="007B0688">
        <w:rPr>
          <w:rFonts w:ascii="GHEA Grapalat" w:hAnsi="GHEA Grapalat"/>
          <w:sz w:val="20"/>
          <w:szCs w:val="20"/>
        </w:rPr>
        <w:t>սույն</w:t>
      </w:r>
      <w:r w:rsidR="00712311" w:rsidRPr="007B0688">
        <w:rPr>
          <w:rFonts w:ascii="GHEA Grapalat" w:hAnsi="GHEA Grapalat"/>
          <w:sz w:val="20"/>
          <w:szCs w:val="20"/>
          <w:lang w:val="af-ZA"/>
        </w:rPr>
        <w:t xml:space="preserve"> </w:t>
      </w:r>
      <w:r w:rsidR="00712311" w:rsidRPr="007B0688">
        <w:rPr>
          <w:rFonts w:ascii="GHEA Grapalat" w:hAnsi="GHEA Grapalat"/>
          <w:sz w:val="20"/>
          <w:szCs w:val="20"/>
        </w:rPr>
        <w:t>ընթացակարգի</w:t>
      </w:r>
      <w:r w:rsidR="00712311" w:rsidRPr="007B0688">
        <w:rPr>
          <w:rFonts w:ascii="GHEA Grapalat" w:hAnsi="GHEA Grapalat"/>
          <w:sz w:val="20"/>
          <w:szCs w:val="20"/>
          <w:lang w:val="af-ZA"/>
        </w:rPr>
        <w:t xml:space="preserve"> </w:t>
      </w:r>
      <w:r w:rsidR="00712311" w:rsidRPr="007B0688">
        <w:rPr>
          <w:rFonts w:ascii="GHEA Grapalat" w:hAnsi="GHEA Grapalat"/>
          <w:sz w:val="20"/>
          <w:szCs w:val="20"/>
        </w:rPr>
        <w:t>շրջանակում</w:t>
      </w:r>
      <w:r w:rsidR="00712311" w:rsidRPr="007B0688">
        <w:rPr>
          <w:rFonts w:ascii="GHEA Grapalat" w:hAnsi="GHEA Grapalat"/>
          <w:sz w:val="20"/>
          <w:szCs w:val="20"/>
          <w:lang w:val="af-ZA"/>
        </w:rPr>
        <w:t xml:space="preserve"> </w:t>
      </w:r>
      <w:r w:rsidR="00712311" w:rsidRPr="007B0688">
        <w:rPr>
          <w:rFonts w:ascii="GHEA Grapalat" w:hAnsi="GHEA Grapalat"/>
          <w:sz w:val="20"/>
          <w:szCs w:val="20"/>
        </w:rPr>
        <w:t>պայմանագիրը</w:t>
      </w:r>
      <w:r w:rsidR="00712311" w:rsidRPr="007B0688">
        <w:rPr>
          <w:rFonts w:ascii="GHEA Grapalat" w:hAnsi="GHEA Grapalat"/>
          <w:sz w:val="20"/>
          <w:szCs w:val="20"/>
          <w:lang w:val="af-ZA"/>
        </w:rPr>
        <w:t xml:space="preserve"> </w:t>
      </w:r>
      <w:r w:rsidR="00712311" w:rsidRPr="007B0688">
        <w:rPr>
          <w:rFonts w:ascii="GHEA Grapalat" w:hAnsi="GHEA Grapalat"/>
          <w:sz w:val="20"/>
          <w:szCs w:val="20"/>
        </w:rPr>
        <w:t>կնքվելուց</w:t>
      </w:r>
      <w:r w:rsidR="00712311" w:rsidRPr="007B0688">
        <w:rPr>
          <w:rFonts w:ascii="GHEA Grapalat" w:hAnsi="GHEA Grapalat"/>
          <w:sz w:val="20"/>
          <w:szCs w:val="20"/>
          <w:lang w:val="af-ZA"/>
        </w:rPr>
        <w:t xml:space="preserve"> </w:t>
      </w:r>
      <w:r w:rsidR="00712311" w:rsidRPr="007B0688">
        <w:rPr>
          <w:rFonts w:ascii="GHEA Grapalat" w:hAnsi="GHEA Grapalat"/>
          <w:sz w:val="20"/>
          <w:szCs w:val="20"/>
        </w:rPr>
        <w:t>կամ</w:t>
      </w:r>
      <w:r w:rsidR="00712311" w:rsidRPr="007B0688">
        <w:rPr>
          <w:rFonts w:ascii="GHEA Grapalat" w:hAnsi="GHEA Grapalat"/>
          <w:sz w:val="20"/>
          <w:szCs w:val="20"/>
          <w:lang w:val="af-ZA"/>
        </w:rPr>
        <w:t xml:space="preserve"> </w:t>
      </w:r>
      <w:r w:rsidR="00712311" w:rsidRPr="007B0688">
        <w:rPr>
          <w:rFonts w:ascii="GHEA Grapalat" w:hAnsi="GHEA Grapalat"/>
          <w:sz w:val="20"/>
          <w:szCs w:val="20"/>
        </w:rPr>
        <w:t>սույն</w:t>
      </w:r>
      <w:r w:rsidR="00712311" w:rsidRPr="007B0688">
        <w:rPr>
          <w:rFonts w:ascii="GHEA Grapalat" w:hAnsi="GHEA Grapalat"/>
          <w:sz w:val="20"/>
          <w:szCs w:val="20"/>
          <w:lang w:val="af-ZA"/>
        </w:rPr>
        <w:t xml:space="preserve"> </w:t>
      </w:r>
      <w:r w:rsidR="00712311" w:rsidRPr="007B0688">
        <w:rPr>
          <w:rFonts w:ascii="GHEA Grapalat" w:hAnsi="GHEA Grapalat"/>
          <w:sz w:val="20"/>
          <w:szCs w:val="20"/>
        </w:rPr>
        <w:t>ընթացակարգը</w:t>
      </w:r>
      <w:r w:rsidR="00712311" w:rsidRPr="007B0688">
        <w:rPr>
          <w:rFonts w:ascii="GHEA Grapalat" w:hAnsi="GHEA Grapalat"/>
          <w:sz w:val="20"/>
          <w:szCs w:val="20"/>
          <w:lang w:val="af-ZA"/>
        </w:rPr>
        <w:t xml:space="preserve"> </w:t>
      </w:r>
      <w:r w:rsidR="00712311" w:rsidRPr="007B0688">
        <w:rPr>
          <w:rFonts w:ascii="GHEA Grapalat" w:hAnsi="GHEA Grapalat"/>
          <w:sz w:val="20"/>
          <w:szCs w:val="20"/>
        </w:rPr>
        <w:t>չկայացած</w:t>
      </w:r>
      <w:r w:rsidR="00712311" w:rsidRPr="007B0688">
        <w:rPr>
          <w:rFonts w:ascii="GHEA Grapalat" w:hAnsi="GHEA Grapalat"/>
          <w:sz w:val="20"/>
          <w:szCs w:val="20"/>
          <w:lang w:val="af-ZA"/>
        </w:rPr>
        <w:t xml:space="preserve"> </w:t>
      </w:r>
      <w:r w:rsidR="00712311" w:rsidRPr="007B0688">
        <w:rPr>
          <w:rFonts w:ascii="GHEA Grapalat" w:hAnsi="GHEA Grapalat"/>
          <w:sz w:val="20"/>
          <w:szCs w:val="20"/>
        </w:rPr>
        <w:t>հայտարարվելուց</w:t>
      </w:r>
      <w:r w:rsidR="00712311" w:rsidRPr="007B0688">
        <w:rPr>
          <w:rFonts w:ascii="GHEA Grapalat" w:hAnsi="GHEA Grapalat"/>
          <w:sz w:val="20"/>
          <w:szCs w:val="20"/>
          <w:lang w:val="af-ZA"/>
        </w:rPr>
        <w:t xml:space="preserve"> </w:t>
      </w:r>
      <w:r w:rsidR="00712311" w:rsidRPr="007B0688">
        <w:rPr>
          <w:rFonts w:ascii="GHEA Grapalat" w:hAnsi="GHEA Grapalat"/>
          <w:sz w:val="20"/>
          <w:szCs w:val="20"/>
        </w:rPr>
        <w:t>հետո</w:t>
      </w:r>
      <w:r w:rsidR="00712311" w:rsidRPr="007B0688">
        <w:rPr>
          <w:rFonts w:ascii="GHEA Grapalat" w:hAnsi="GHEA Grapalat"/>
          <w:sz w:val="20"/>
          <w:szCs w:val="20"/>
          <w:lang w:val="af-ZA"/>
        </w:rPr>
        <w:t xml:space="preserve"> </w:t>
      </w:r>
      <w:r w:rsidR="00C54CEE" w:rsidRPr="007B0688">
        <w:rPr>
          <w:rFonts w:ascii="GHEA Grapalat" w:hAnsi="GHEA Grapalat"/>
          <w:sz w:val="20"/>
          <w:szCs w:val="20"/>
        </w:rPr>
        <w:t>քսան</w:t>
      </w:r>
      <w:r w:rsidR="00402941" w:rsidRPr="007B0688">
        <w:rPr>
          <w:rFonts w:ascii="GHEA Grapalat" w:hAnsi="GHEA Grapalat"/>
          <w:sz w:val="20"/>
          <w:szCs w:val="20"/>
          <w:lang w:val="af-ZA"/>
        </w:rPr>
        <w:t xml:space="preserve"> </w:t>
      </w:r>
      <w:r w:rsidR="00712311" w:rsidRPr="007B0688">
        <w:rPr>
          <w:rFonts w:ascii="GHEA Grapalat" w:hAnsi="GHEA Grapalat"/>
          <w:sz w:val="20"/>
          <w:szCs w:val="20"/>
        </w:rPr>
        <w:t>աշխատանքային</w:t>
      </w:r>
      <w:r w:rsidR="00712311" w:rsidRPr="007B0688">
        <w:rPr>
          <w:rFonts w:ascii="GHEA Grapalat" w:hAnsi="GHEA Grapalat"/>
          <w:sz w:val="20"/>
          <w:szCs w:val="20"/>
          <w:lang w:val="af-ZA"/>
        </w:rPr>
        <w:t xml:space="preserve"> </w:t>
      </w:r>
      <w:r w:rsidR="00712311" w:rsidRPr="007B0688">
        <w:rPr>
          <w:rFonts w:ascii="GHEA Grapalat" w:hAnsi="GHEA Grapalat"/>
          <w:sz w:val="20"/>
          <w:szCs w:val="20"/>
        </w:rPr>
        <w:t>օրվա</w:t>
      </w:r>
      <w:r w:rsidR="00712311" w:rsidRPr="007B0688">
        <w:rPr>
          <w:rFonts w:ascii="GHEA Grapalat" w:hAnsi="GHEA Grapalat"/>
          <w:sz w:val="20"/>
          <w:szCs w:val="20"/>
          <w:lang w:val="af-ZA"/>
        </w:rPr>
        <w:t xml:space="preserve"> </w:t>
      </w:r>
      <w:r w:rsidR="00712311" w:rsidRPr="007B0688">
        <w:rPr>
          <w:rFonts w:ascii="GHEA Grapalat" w:hAnsi="GHEA Grapalat"/>
          <w:sz w:val="20"/>
          <w:szCs w:val="20"/>
        </w:rPr>
        <w:t>ընթացքում</w:t>
      </w:r>
      <w:r w:rsidR="00402941" w:rsidRPr="007B0688">
        <w:rPr>
          <w:rFonts w:ascii="GHEA Grapalat" w:hAnsi="GHEA Grapalat"/>
          <w:sz w:val="20"/>
          <w:szCs w:val="20"/>
          <w:lang w:val="af-ZA"/>
        </w:rPr>
        <w:t xml:space="preserve">, </w:t>
      </w:r>
      <w:r w:rsidR="00402941" w:rsidRPr="007B0688">
        <w:rPr>
          <w:rFonts w:ascii="GHEA Grapalat" w:hAnsi="GHEA Grapalat"/>
          <w:sz w:val="20"/>
          <w:szCs w:val="20"/>
        </w:rPr>
        <w:t>բացառությամբ</w:t>
      </w:r>
      <w:r w:rsidR="00402941" w:rsidRPr="007B0688">
        <w:rPr>
          <w:rFonts w:ascii="GHEA Grapalat" w:hAnsi="GHEA Grapalat"/>
          <w:sz w:val="20"/>
          <w:szCs w:val="20"/>
          <w:lang w:val="af-ZA"/>
        </w:rPr>
        <w:t xml:space="preserve"> </w:t>
      </w:r>
      <w:r w:rsidR="00402941" w:rsidRPr="007B0688">
        <w:rPr>
          <w:rFonts w:ascii="GHEA Grapalat" w:hAnsi="GHEA Grapalat"/>
          <w:sz w:val="20"/>
          <w:szCs w:val="20"/>
        </w:rPr>
        <w:t>սույն</w:t>
      </w:r>
      <w:r w:rsidR="00402941" w:rsidRPr="007B0688">
        <w:rPr>
          <w:rFonts w:ascii="GHEA Grapalat" w:hAnsi="GHEA Grapalat"/>
          <w:sz w:val="20"/>
          <w:szCs w:val="20"/>
          <w:lang w:val="af-ZA"/>
        </w:rPr>
        <w:t xml:space="preserve"> </w:t>
      </w:r>
      <w:r w:rsidR="00402941" w:rsidRPr="007B0688">
        <w:rPr>
          <w:rFonts w:ascii="GHEA Grapalat" w:hAnsi="GHEA Grapalat"/>
          <w:sz w:val="20"/>
          <w:szCs w:val="20"/>
        </w:rPr>
        <w:t>հրավերի</w:t>
      </w:r>
      <w:r w:rsidR="00402941" w:rsidRPr="007B0688">
        <w:rPr>
          <w:rFonts w:ascii="GHEA Grapalat" w:hAnsi="GHEA Grapalat"/>
          <w:sz w:val="20"/>
          <w:szCs w:val="20"/>
          <w:lang w:val="af-ZA"/>
        </w:rPr>
        <w:t xml:space="preserve"> 1-</w:t>
      </w:r>
      <w:r w:rsidR="00402941" w:rsidRPr="007B0688">
        <w:rPr>
          <w:rFonts w:ascii="GHEA Grapalat" w:hAnsi="GHEA Grapalat"/>
          <w:sz w:val="20"/>
          <w:szCs w:val="20"/>
        </w:rPr>
        <w:t>ին</w:t>
      </w:r>
      <w:r w:rsidR="00402941" w:rsidRPr="007B0688">
        <w:rPr>
          <w:rFonts w:ascii="GHEA Grapalat" w:hAnsi="GHEA Grapalat"/>
          <w:sz w:val="20"/>
          <w:szCs w:val="20"/>
          <w:lang w:val="af-ZA"/>
        </w:rPr>
        <w:t xml:space="preserve"> </w:t>
      </w:r>
      <w:r w:rsidR="00402941" w:rsidRPr="007B0688">
        <w:rPr>
          <w:rFonts w:ascii="GHEA Grapalat" w:hAnsi="GHEA Grapalat"/>
          <w:sz w:val="20"/>
          <w:szCs w:val="20"/>
        </w:rPr>
        <w:t>մասի</w:t>
      </w:r>
      <w:r w:rsidR="00402941" w:rsidRPr="007B0688">
        <w:rPr>
          <w:rFonts w:ascii="GHEA Grapalat" w:hAnsi="GHEA Grapalat"/>
          <w:sz w:val="20"/>
          <w:szCs w:val="20"/>
          <w:lang w:val="af-ZA"/>
        </w:rPr>
        <w:t xml:space="preserve"> </w:t>
      </w:r>
      <w:r w:rsidR="000D701E" w:rsidRPr="007B0688">
        <w:rPr>
          <w:rFonts w:ascii="GHEA Grapalat" w:hAnsi="GHEA Grapalat"/>
          <w:sz w:val="20"/>
          <w:szCs w:val="20"/>
          <w:lang w:val="af-ZA"/>
        </w:rPr>
        <w:t>7</w:t>
      </w:r>
      <w:r w:rsidR="00402941" w:rsidRPr="007B0688">
        <w:rPr>
          <w:rFonts w:ascii="GHEA Grapalat" w:hAnsi="GHEA Grapalat"/>
          <w:sz w:val="20"/>
          <w:szCs w:val="20"/>
          <w:lang w:val="af-ZA"/>
        </w:rPr>
        <w:t xml:space="preserve">.3 </w:t>
      </w:r>
      <w:r w:rsidR="00402941" w:rsidRPr="007B0688">
        <w:rPr>
          <w:rFonts w:ascii="GHEA Grapalat" w:hAnsi="GHEA Grapalat"/>
          <w:sz w:val="20"/>
          <w:szCs w:val="20"/>
        </w:rPr>
        <w:t>կետով</w:t>
      </w:r>
      <w:r w:rsidR="00402941" w:rsidRPr="007B0688">
        <w:rPr>
          <w:rFonts w:ascii="GHEA Grapalat" w:hAnsi="GHEA Grapalat"/>
          <w:sz w:val="20"/>
          <w:szCs w:val="20"/>
          <w:lang w:val="af-ZA"/>
        </w:rPr>
        <w:t xml:space="preserve"> </w:t>
      </w:r>
      <w:r w:rsidR="00402941" w:rsidRPr="007B0688">
        <w:rPr>
          <w:rFonts w:ascii="GHEA Grapalat" w:hAnsi="GHEA Grapalat"/>
          <w:sz w:val="20"/>
          <w:szCs w:val="20"/>
        </w:rPr>
        <w:t>նախատեսված</w:t>
      </w:r>
      <w:r w:rsidR="00402941" w:rsidRPr="007B0688">
        <w:rPr>
          <w:rFonts w:ascii="GHEA Grapalat" w:hAnsi="GHEA Grapalat"/>
          <w:sz w:val="20"/>
          <w:szCs w:val="20"/>
          <w:lang w:val="af-ZA"/>
        </w:rPr>
        <w:t xml:space="preserve"> </w:t>
      </w:r>
      <w:r w:rsidR="00402941" w:rsidRPr="007B0688">
        <w:rPr>
          <w:rFonts w:ascii="GHEA Grapalat" w:hAnsi="GHEA Grapalat"/>
          <w:sz w:val="20"/>
          <w:szCs w:val="20"/>
        </w:rPr>
        <w:t>դեպքերի</w:t>
      </w:r>
      <w:r w:rsidR="00712311" w:rsidRPr="007B0688">
        <w:rPr>
          <w:rFonts w:ascii="GHEA Grapalat" w:hAnsi="GHEA Grapalat"/>
          <w:sz w:val="20"/>
          <w:szCs w:val="20"/>
          <w:lang w:val="af-ZA"/>
        </w:rPr>
        <w:t xml:space="preserve">: </w:t>
      </w:r>
    </w:p>
    <w:p w:rsidR="000A7528" w:rsidRPr="007B0688" w:rsidRDefault="00283198" w:rsidP="00EF3662">
      <w:pPr>
        <w:ind w:firstLine="567"/>
        <w:jc w:val="both"/>
        <w:rPr>
          <w:rFonts w:ascii="GHEA Grapalat" w:hAnsi="GHEA Grapalat"/>
          <w:sz w:val="20"/>
          <w:szCs w:val="20"/>
          <w:lang w:val="af-ZA"/>
        </w:rPr>
      </w:pPr>
      <w:r w:rsidRPr="007B0688">
        <w:rPr>
          <w:rFonts w:ascii="GHEA Grapalat" w:hAnsi="GHEA Grapalat" w:cs="Sylfaen"/>
          <w:sz w:val="20"/>
          <w:szCs w:val="20"/>
          <w:lang w:val="af-ZA"/>
        </w:rPr>
        <w:t>7</w:t>
      </w:r>
      <w:r w:rsidR="000A7528" w:rsidRPr="007B0688">
        <w:rPr>
          <w:rFonts w:ascii="GHEA Grapalat" w:hAnsi="GHEA Grapalat" w:cs="Sylfaen"/>
          <w:sz w:val="20"/>
          <w:szCs w:val="20"/>
          <w:lang w:val="af-ZA"/>
        </w:rPr>
        <w:t xml:space="preserve">.2 </w:t>
      </w:r>
      <w:r w:rsidR="00712311" w:rsidRPr="007B0688">
        <w:rPr>
          <w:rFonts w:ascii="GHEA Grapalat" w:hAnsi="GHEA Grapalat"/>
          <w:sz w:val="20"/>
          <w:szCs w:val="20"/>
        </w:rPr>
        <w:t>Գնման</w:t>
      </w:r>
      <w:r w:rsidR="00712311" w:rsidRPr="007B0688">
        <w:rPr>
          <w:rFonts w:ascii="GHEA Grapalat" w:hAnsi="GHEA Grapalat"/>
          <w:sz w:val="20"/>
          <w:szCs w:val="20"/>
          <w:lang w:val="af-ZA"/>
        </w:rPr>
        <w:t xml:space="preserve"> </w:t>
      </w:r>
      <w:r w:rsidR="000A7528" w:rsidRPr="007B0688">
        <w:rPr>
          <w:rFonts w:ascii="GHEA Grapalat" w:hAnsi="GHEA Grapalat"/>
          <w:sz w:val="20"/>
          <w:szCs w:val="20"/>
        </w:rPr>
        <w:t>ընթացակարգ</w:t>
      </w:r>
      <w:r w:rsidR="00712311" w:rsidRPr="007B0688">
        <w:rPr>
          <w:rFonts w:ascii="GHEA Grapalat" w:hAnsi="GHEA Grapalat"/>
          <w:sz w:val="20"/>
          <w:szCs w:val="20"/>
        </w:rPr>
        <w:t>ը</w:t>
      </w:r>
      <w:r w:rsidR="00712311" w:rsidRPr="007B0688">
        <w:rPr>
          <w:rFonts w:ascii="GHEA Grapalat" w:hAnsi="GHEA Grapalat"/>
          <w:sz w:val="20"/>
          <w:szCs w:val="20"/>
          <w:lang w:val="af-ZA"/>
        </w:rPr>
        <w:t xml:space="preserve"> </w:t>
      </w:r>
      <w:r w:rsidR="00712311" w:rsidRPr="007B0688">
        <w:rPr>
          <w:rFonts w:ascii="GHEA Grapalat" w:hAnsi="GHEA Grapalat"/>
          <w:sz w:val="20"/>
          <w:szCs w:val="20"/>
        </w:rPr>
        <w:t>չափաբաժիններով</w:t>
      </w:r>
      <w:r w:rsidR="00712311" w:rsidRPr="007B0688">
        <w:rPr>
          <w:rFonts w:ascii="GHEA Grapalat" w:hAnsi="GHEA Grapalat"/>
          <w:sz w:val="20"/>
          <w:szCs w:val="20"/>
          <w:lang w:val="af-ZA"/>
        </w:rPr>
        <w:t xml:space="preserve"> </w:t>
      </w:r>
      <w:r w:rsidR="00712311" w:rsidRPr="007B0688">
        <w:rPr>
          <w:rFonts w:ascii="GHEA Grapalat" w:hAnsi="GHEA Grapalat"/>
          <w:sz w:val="20"/>
          <w:szCs w:val="20"/>
        </w:rPr>
        <w:t>կազմակերպվելու</w:t>
      </w:r>
      <w:r w:rsidR="00712311" w:rsidRPr="007B0688">
        <w:rPr>
          <w:rFonts w:ascii="GHEA Grapalat" w:hAnsi="GHEA Grapalat"/>
          <w:sz w:val="20"/>
          <w:szCs w:val="20"/>
          <w:lang w:val="af-ZA"/>
        </w:rPr>
        <w:t xml:space="preserve"> </w:t>
      </w:r>
      <w:r w:rsidR="00712311" w:rsidRPr="007B0688">
        <w:rPr>
          <w:rFonts w:ascii="GHEA Grapalat" w:hAnsi="GHEA Grapalat"/>
          <w:sz w:val="20"/>
          <w:szCs w:val="20"/>
        </w:rPr>
        <w:t>դեպքում</w:t>
      </w:r>
      <w:r w:rsidR="00712311" w:rsidRPr="007B0688">
        <w:rPr>
          <w:rFonts w:ascii="GHEA Grapalat" w:hAnsi="GHEA Grapalat"/>
          <w:sz w:val="20"/>
          <w:szCs w:val="20"/>
          <w:lang w:val="af-ZA"/>
        </w:rPr>
        <w:t xml:space="preserve">, </w:t>
      </w:r>
      <w:r w:rsidR="00712311" w:rsidRPr="007B0688">
        <w:rPr>
          <w:rFonts w:ascii="GHEA Grapalat" w:hAnsi="GHEA Grapalat"/>
          <w:sz w:val="20"/>
          <w:szCs w:val="20"/>
        </w:rPr>
        <w:t>եթե</w:t>
      </w:r>
      <w:r w:rsidR="00712311" w:rsidRPr="007B0688">
        <w:rPr>
          <w:rFonts w:ascii="GHEA Grapalat" w:hAnsi="GHEA Grapalat"/>
          <w:sz w:val="20"/>
          <w:szCs w:val="20"/>
          <w:lang w:val="af-ZA"/>
        </w:rPr>
        <w:t>`</w:t>
      </w:r>
      <w:r w:rsidR="00712311" w:rsidRPr="007B0688" w:rsidDel="00712311">
        <w:rPr>
          <w:rFonts w:ascii="GHEA Grapalat" w:hAnsi="GHEA Grapalat"/>
          <w:sz w:val="20"/>
          <w:szCs w:val="20"/>
          <w:lang w:val="af-ZA"/>
        </w:rPr>
        <w:t xml:space="preserve"> </w:t>
      </w:r>
      <w:r w:rsidR="000A7528" w:rsidRPr="007B0688">
        <w:rPr>
          <w:rFonts w:ascii="GHEA Grapalat" w:hAnsi="GHEA Grapalat"/>
          <w:sz w:val="20"/>
          <w:szCs w:val="20"/>
          <w:lang w:val="af-ZA"/>
        </w:rPr>
        <w:t xml:space="preserve"> </w:t>
      </w:r>
    </w:p>
    <w:p w:rsidR="000A7528" w:rsidRPr="007B0688" w:rsidRDefault="000A7528" w:rsidP="000F008F">
      <w:pPr>
        <w:ind w:firstLine="567"/>
        <w:jc w:val="both"/>
        <w:rPr>
          <w:rFonts w:ascii="GHEA Grapalat" w:hAnsi="GHEA Grapalat"/>
          <w:sz w:val="20"/>
          <w:szCs w:val="20"/>
          <w:lang w:val="af-ZA"/>
        </w:rPr>
      </w:pPr>
      <w:r w:rsidRPr="007B0688">
        <w:rPr>
          <w:rFonts w:ascii="GHEA Grapalat" w:hAnsi="GHEA Grapalat"/>
          <w:sz w:val="20"/>
          <w:szCs w:val="20"/>
          <w:lang w:val="hy-AM"/>
        </w:rPr>
        <w:lastRenderedPageBreak/>
        <w:t>ա.</w:t>
      </w:r>
      <w:r w:rsidRPr="007B0688">
        <w:rPr>
          <w:rFonts w:ascii="GHEA Grapalat" w:hAnsi="GHEA Grapalat"/>
          <w:sz w:val="20"/>
          <w:szCs w:val="20"/>
          <w:lang w:val="af-ZA"/>
        </w:rPr>
        <w:t xml:space="preserve"> </w:t>
      </w:r>
      <w:proofErr w:type="gramStart"/>
      <w:r w:rsidR="00712311" w:rsidRPr="007B0688">
        <w:rPr>
          <w:rFonts w:ascii="GHEA Grapalat" w:hAnsi="GHEA Grapalat"/>
          <w:sz w:val="20"/>
          <w:szCs w:val="20"/>
        </w:rPr>
        <w:t>մասնակիցը</w:t>
      </w:r>
      <w:proofErr w:type="gramEnd"/>
      <w:r w:rsidR="00712311" w:rsidRPr="007B0688">
        <w:rPr>
          <w:rFonts w:ascii="GHEA Grapalat" w:hAnsi="GHEA Grapalat"/>
          <w:sz w:val="20"/>
          <w:szCs w:val="20"/>
          <w:lang w:val="af-ZA"/>
        </w:rPr>
        <w:t xml:space="preserve"> </w:t>
      </w:r>
      <w:r w:rsidRPr="007B0688">
        <w:rPr>
          <w:rFonts w:ascii="GHEA Grapalat" w:hAnsi="GHEA Grapalat"/>
          <w:sz w:val="20"/>
          <w:szCs w:val="20"/>
        </w:rPr>
        <w:t>հայտ</w:t>
      </w:r>
      <w:r w:rsidRPr="007B0688">
        <w:rPr>
          <w:rFonts w:ascii="GHEA Grapalat" w:hAnsi="GHEA Grapalat"/>
          <w:sz w:val="20"/>
          <w:szCs w:val="20"/>
          <w:lang w:val="af-ZA"/>
        </w:rPr>
        <w:t xml:space="preserve"> </w:t>
      </w:r>
      <w:r w:rsidRPr="007B0688">
        <w:rPr>
          <w:rFonts w:ascii="GHEA Grapalat" w:hAnsi="GHEA Grapalat"/>
          <w:sz w:val="20"/>
          <w:szCs w:val="20"/>
        </w:rPr>
        <w:t>ներկայացնում</w:t>
      </w:r>
      <w:r w:rsidRPr="007B0688">
        <w:rPr>
          <w:rFonts w:ascii="GHEA Grapalat" w:hAnsi="GHEA Grapalat"/>
          <w:sz w:val="20"/>
          <w:szCs w:val="20"/>
          <w:lang w:val="af-ZA"/>
        </w:rPr>
        <w:t xml:space="preserve"> </w:t>
      </w:r>
      <w:r w:rsidRPr="007B0688">
        <w:rPr>
          <w:rFonts w:ascii="GHEA Grapalat" w:hAnsi="GHEA Grapalat"/>
          <w:sz w:val="20"/>
          <w:szCs w:val="20"/>
        </w:rPr>
        <w:t>է</w:t>
      </w:r>
      <w:r w:rsidRPr="007B0688">
        <w:rPr>
          <w:rFonts w:ascii="GHEA Grapalat" w:hAnsi="GHEA Grapalat"/>
          <w:sz w:val="20"/>
          <w:szCs w:val="20"/>
          <w:lang w:val="af-ZA"/>
        </w:rPr>
        <w:t xml:space="preserve"> </w:t>
      </w:r>
      <w:r w:rsidRPr="007B0688">
        <w:rPr>
          <w:rFonts w:ascii="GHEA Grapalat" w:hAnsi="GHEA Grapalat"/>
          <w:sz w:val="20"/>
          <w:szCs w:val="20"/>
        </w:rPr>
        <w:t>մեկից</w:t>
      </w:r>
      <w:r w:rsidRPr="007B0688">
        <w:rPr>
          <w:rFonts w:ascii="GHEA Grapalat" w:hAnsi="GHEA Grapalat"/>
          <w:sz w:val="20"/>
          <w:szCs w:val="20"/>
          <w:lang w:val="af-ZA"/>
        </w:rPr>
        <w:t xml:space="preserve"> </w:t>
      </w:r>
      <w:r w:rsidRPr="007B0688">
        <w:rPr>
          <w:rFonts w:ascii="GHEA Grapalat" w:hAnsi="GHEA Grapalat"/>
          <w:sz w:val="20"/>
          <w:szCs w:val="20"/>
        </w:rPr>
        <w:t>ավել</w:t>
      </w:r>
      <w:r w:rsidRPr="007B0688">
        <w:rPr>
          <w:rFonts w:ascii="GHEA Grapalat" w:hAnsi="GHEA Grapalat"/>
          <w:sz w:val="20"/>
          <w:szCs w:val="20"/>
          <w:lang w:val="af-ZA"/>
        </w:rPr>
        <w:t xml:space="preserve"> </w:t>
      </w:r>
      <w:r w:rsidRPr="007B0688">
        <w:rPr>
          <w:rFonts w:ascii="GHEA Grapalat" w:hAnsi="GHEA Grapalat"/>
          <w:sz w:val="20"/>
          <w:szCs w:val="20"/>
        </w:rPr>
        <w:t>չափաբաժինների</w:t>
      </w:r>
      <w:r w:rsidRPr="007B0688">
        <w:rPr>
          <w:rFonts w:ascii="GHEA Grapalat" w:hAnsi="GHEA Grapalat"/>
          <w:sz w:val="20"/>
          <w:szCs w:val="20"/>
          <w:lang w:val="af-ZA"/>
        </w:rPr>
        <w:t xml:space="preserve"> </w:t>
      </w:r>
      <w:r w:rsidRPr="007B0688">
        <w:rPr>
          <w:rFonts w:ascii="GHEA Grapalat" w:hAnsi="GHEA Grapalat"/>
          <w:sz w:val="20"/>
          <w:szCs w:val="20"/>
        </w:rPr>
        <w:t>համար</w:t>
      </w:r>
      <w:r w:rsidRPr="007B0688">
        <w:rPr>
          <w:rFonts w:ascii="GHEA Grapalat" w:hAnsi="GHEA Grapalat"/>
          <w:sz w:val="20"/>
          <w:szCs w:val="20"/>
          <w:lang w:val="af-ZA"/>
        </w:rPr>
        <w:t xml:space="preserve">, </w:t>
      </w:r>
      <w:r w:rsidRPr="007B0688">
        <w:rPr>
          <w:rFonts w:ascii="GHEA Grapalat" w:hAnsi="GHEA Grapalat"/>
          <w:sz w:val="20"/>
          <w:szCs w:val="20"/>
        </w:rPr>
        <w:t>ապա</w:t>
      </w:r>
      <w:r w:rsidRPr="007B0688">
        <w:rPr>
          <w:rFonts w:ascii="GHEA Grapalat" w:hAnsi="GHEA Grapalat"/>
          <w:sz w:val="20"/>
          <w:szCs w:val="20"/>
          <w:lang w:val="af-ZA"/>
        </w:rPr>
        <w:t xml:space="preserve"> </w:t>
      </w:r>
      <w:r w:rsidR="00712311" w:rsidRPr="007B0688">
        <w:rPr>
          <w:rFonts w:ascii="GHEA Grapalat" w:hAnsi="GHEA Grapalat"/>
          <w:sz w:val="20"/>
          <w:szCs w:val="20"/>
        </w:rPr>
        <w:t>հայտի</w:t>
      </w:r>
      <w:r w:rsidR="00712311" w:rsidRPr="007B0688">
        <w:rPr>
          <w:rFonts w:ascii="GHEA Grapalat" w:hAnsi="GHEA Grapalat"/>
          <w:sz w:val="20"/>
          <w:szCs w:val="20"/>
          <w:lang w:val="af-ZA"/>
        </w:rPr>
        <w:t xml:space="preserve"> </w:t>
      </w:r>
      <w:r w:rsidR="00712311" w:rsidRPr="007B0688">
        <w:rPr>
          <w:rFonts w:ascii="GHEA Grapalat" w:hAnsi="GHEA Grapalat"/>
          <w:sz w:val="20"/>
          <w:szCs w:val="20"/>
        </w:rPr>
        <w:t>ապահովումը</w:t>
      </w:r>
      <w:r w:rsidR="00712311" w:rsidRPr="007B0688">
        <w:rPr>
          <w:rFonts w:ascii="GHEA Grapalat" w:hAnsi="GHEA Grapalat"/>
          <w:sz w:val="20"/>
          <w:szCs w:val="20"/>
          <w:lang w:val="af-ZA"/>
        </w:rPr>
        <w:t xml:space="preserve"> </w:t>
      </w:r>
      <w:r w:rsidRPr="007B0688">
        <w:rPr>
          <w:rFonts w:ascii="GHEA Grapalat" w:hAnsi="GHEA Grapalat"/>
          <w:sz w:val="20"/>
          <w:szCs w:val="20"/>
        </w:rPr>
        <w:t>կարող</w:t>
      </w:r>
      <w:r w:rsidRPr="007B0688">
        <w:rPr>
          <w:rFonts w:ascii="GHEA Grapalat" w:hAnsi="GHEA Grapalat"/>
          <w:sz w:val="20"/>
          <w:szCs w:val="20"/>
          <w:lang w:val="af-ZA"/>
        </w:rPr>
        <w:t xml:space="preserve"> </w:t>
      </w:r>
      <w:r w:rsidRPr="007B0688">
        <w:rPr>
          <w:rFonts w:ascii="GHEA Grapalat" w:hAnsi="GHEA Grapalat"/>
          <w:sz w:val="20"/>
          <w:szCs w:val="20"/>
        </w:rPr>
        <w:t>է</w:t>
      </w:r>
      <w:r w:rsidRPr="007B0688">
        <w:rPr>
          <w:rFonts w:ascii="GHEA Grapalat" w:hAnsi="GHEA Grapalat"/>
          <w:sz w:val="20"/>
          <w:szCs w:val="20"/>
          <w:lang w:val="af-ZA"/>
        </w:rPr>
        <w:t xml:space="preserve"> </w:t>
      </w:r>
      <w:r w:rsidRPr="007B0688">
        <w:rPr>
          <w:rFonts w:ascii="GHEA Grapalat" w:hAnsi="GHEA Grapalat"/>
          <w:sz w:val="20"/>
          <w:szCs w:val="20"/>
        </w:rPr>
        <w:t>ներկայացնել</w:t>
      </w:r>
      <w:r w:rsidRPr="007B0688">
        <w:rPr>
          <w:rFonts w:ascii="GHEA Grapalat" w:hAnsi="GHEA Grapalat"/>
          <w:sz w:val="20"/>
          <w:szCs w:val="20"/>
          <w:lang w:val="af-ZA"/>
        </w:rPr>
        <w:t xml:space="preserve"> </w:t>
      </w:r>
      <w:r w:rsidRPr="007B0688">
        <w:rPr>
          <w:rFonts w:ascii="GHEA Grapalat" w:hAnsi="GHEA Grapalat"/>
          <w:sz w:val="20"/>
          <w:szCs w:val="20"/>
        </w:rPr>
        <w:t>ինչպես</w:t>
      </w:r>
      <w:r w:rsidRPr="007B0688">
        <w:rPr>
          <w:rFonts w:ascii="GHEA Grapalat" w:hAnsi="GHEA Grapalat"/>
          <w:sz w:val="20"/>
          <w:szCs w:val="20"/>
          <w:lang w:val="af-ZA"/>
        </w:rPr>
        <w:t xml:space="preserve"> </w:t>
      </w:r>
      <w:r w:rsidRPr="007B0688">
        <w:rPr>
          <w:rFonts w:ascii="GHEA Grapalat" w:hAnsi="GHEA Grapalat"/>
          <w:sz w:val="20"/>
          <w:szCs w:val="20"/>
        </w:rPr>
        <w:t>յուրաքանչյուր</w:t>
      </w:r>
      <w:r w:rsidRPr="007B0688">
        <w:rPr>
          <w:rFonts w:ascii="GHEA Grapalat" w:hAnsi="GHEA Grapalat"/>
          <w:sz w:val="20"/>
          <w:szCs w:val="20"/>
          <w:lang w:val="af-ZA"/>
        </w:rPr>
        <w:t xml:space="preserve"> </w:t>
      </w:r>
      <w:r w:rsidRPr="007B0688">
        <w:rPr>
          <w:rFonts w:ascii="GHEA Grapalat" w:hAnsi="GHEA Grapalat"/>
          <w:sz w:val="20"/>
          <w:szCs w:val="20"/>
        </w:rPr>
        <w:t>չափաբաժնի</w:t>
      </w:r>
      <w:r w:rsidRPr="007B0688">
        <w:rPr>
          <w:rFonts w:ascii="GHEA Grapalat" w:hAnsi="GHEA Grapalat"/>
          <w:sz w:val="20"/>
          <w:szCs w:val="20"/>
          <w:lang w:val="af-ZA"/>
        </w:rPr>
        <w:t xml:space="preserve"> </w:t>
      </w:r>
      <w:r w:rsidRPr="007B0688">
        <w:rPr>
          <w:rFonts w:ascii="GHEA Grapalat" w:hAnsi="GHEA Grapalat"/>
          <w:sz w:val="20"/>
          <w:szCs w:val="20"/>
        </w:rPr>
        <w:t>համար</w:t>
      </w:r>
      <w:r w:rsidRPr="007B0688">
        <w:rPr>
          <w:rFonts w:ascii="GHEA Grapalat" w:hAnsi="GHEA Grapalat"/>
          <w:sz w:val="20"/>
          <w:szCs w:val="20"/>
          <w:lang w:val="af-ZA"/>
        </w:rPr>
        <w:t xml:space="preserve"> </w:t>
      </w:r>
      <w:r w:rsidRPr="007B0688">
        <w:rPr>
          <w:rFonts w:ascii="GHEA Grapalat" w:hAnsi="GHEA Grapalat"/>
          <w:sz w:val="20"/>
          <w:szCs w:val="20"/>
        </w:rPr>
        <w:t>առանձին</w:t>
      </w:r>
      <w:r w:rsidRPr="007B0688">
        <w:rPr>
          <w:rFonts w:ascii="GHEA Grapalat" w:hAnsi="GHEA Grapalat"/>
          <w:sz w:val="20"/>
          <w:szCs w:val="20"/>
          <w:lang w:val="af-ZA"/>
        </w:rPr>
        <w:t xml:space="preserve">, </w:t>
      </w:r>
      <w:r w:rsidRPr="007B0688">
        <w:rPr>
          <w:rFonts w:ascii="GHEA Grapalat" w:hAnsi="GHEA Grapalat"/>
          <w:sz w:val="20"/>
          <w:szCs w:val="20"/>
        </w:rPr>
        <w:t>այնպես</w:t>
      </w:r>
      <w:r w:rsidRPr="007B0688">
        <w:rPr>
          <w:rFonts w:ascii="GHEA Grapalat" w:hAnsi="GHEA Grapalat"/>
          <w:sz w:val="20"/>
          <w:szCs w:val="20"/>
          <w:lang w:val="af-ZA"/>
        </w:rPr>
        <w:t xml:space="preserve"> </w:t>
      </w:r>
      <w:r w:rsidRPr="007B0688">
        <w:rPr>
          <w:rFonts w:ascii="GHEA Grapalat" w:hAnsi="GHEA Grapalat"/>
          <w:sz w:val="20"/>
          <w:szCs w:val="20"/>
        </w:rPr>
        <w:t>էլ</w:t>
      </w:r>
      <w:r w:rsidRPr="007B0688">
        <w:rPr>
          <w:rFonts w:ascii="GHEA Grapalat" w:hAnsi="GHEA Grapalat"/>
          <w:sz w:val="20"/>
          <w:szCs w:val="20"/>
          <w:lang w:val="af-ZA"/>
        </w:rPr>
        <w:t xml:space="preserve"> </w:t>
      </w:r>
      <w:r w:rsidRPr="007B0688">
        <w:rPr>
          <w:rFonts w:ascii="GHEA Grapalat" w:hAnsi="GHEA Grapalat"/>
          <w:sz w:val="20"/>
          <w:szCs w:val="20"/>
        </w:rPr>
        <w:t>մեկ</w:t>
      </w:r>
      <w:r w:rsidRPr="007B0688">
        <w:rPr>
          <w:rFonts w:ascii="GHEA Grapalat" w:hAnsi="GHEA Grapalat"/>
          <w:sz w:val="20"/>
          <w:szCs w:val="20"/>
          <w:lang w:val="af-ZA"/>
        </w:rPr>
        <w:t xml:space="preserve"> </w:t>
      </w:r>
      <w:r w:rsidRPr="007B0688">
        <w:rPr>
          <w:rFonts w:ascii="GHEA Grapalat" w:hAnsi="GHEA Grapalat"/>
          <w:sz w:val="20"/>
          <w:szCs w:val="20"/>
        </w:rPr>
        <w:t>հայտի</w:t>
      </w:r>
      <w:r w:rsidRPr="007B0688">
        <w:rPr>
          <w:rFonts w:ascii="GHEA Grapalat" w:hAnsi="GHEA Grapalat"/>
          <w:sz w:val="20"/>
          <w:szCs w:val="20"/>
          <w:lang w:val="af-ZA"/>
        </w:rPr>
        <w:t xml:space="preserve"> </w:t>
      </w:r>
      <w:r w:rsidRPr="007B0688">
        <w:rPr>
          <w:rFonts w:ascii="GHEA Grapalat" w:hAnsi="GHEA Grapalat"/>
          <w:sz w:val="20"/>
          <w:szCs w:val="20"/>
        </w:rPr>
        <w:t>ապահովում</w:t>
      </w:r>
      <w:r w:rsidRPr="007B0688">
        <w:rPr>
          <w:rFonts w:ascii="GHEA Grapalat" w:hAnsi="GHEA Grapalat"/>
          <w:sz w:val="20"/>
          <w:szCs w:val="20"/>
          <w:lang w:val="af-ZA"/>
        </w:rPr>
        <w:t xml:space="preserve">` </w:t>
      </w:r>
      <w:r w:rsidRPr="007B0688">
        <w:rPr>
          <w:rFonts w:ascii="GHEA Grapalat" w:hAnsi="GHEA Grapalat"/>
          <w:sz w:val="20"/>
          <w:szCs w:val="20"/>
        </w:rPr>
        <w:t>բոլոր</w:t>
      </w:r>
      <w:r w:rsidRPr="007B0688">
        <w:rPr>
          <w:rFonts w:ascii="GHEA Grapalat" w:hAnsi="GHEA Grapalat"/>
          <w:sz w:val="20"/>
          <w:szCs w:val="20"/>
          <w:lang w:val="af-ZA"/>
        </w:rPr>
        <w:t xml:space="preserve"> </w:t>
      </w:r>
      <w:r w:rsidRPr="007B0688">
        <w:rPr>
          <w:rFonts w:ascii="GHEA Grapalat" w:hAnsi="GHEA Grapalat"/>
          <w:sz w:val="20"/>
          <w:szCs w:val="20"/>
        </w:rPr>
        <w:t>չափաբաժինների</w:t>
      </w:r>
      <w:r w:rsidRPr="007B0688">
        <w:rPr>
          <w:rFonts w:ascii="GHEA Grapalat" w:hAnsi="GHEA Grapalat"/>
          <w:sz w:val="20"/>
          <w:szCs w:val="20"/>
          <w:lang w:val="af-ZA"/>
        </w:rPr>
        <w:t xml:space="preserve"> </w:t>
      </w:r>
      <w:r w:rsidRPr="007B0688">
        <w:rPr>
          <w:rFonts w:ascii="GHEA Grapalat" w:hAnsi="GHEA Grapalat"/>
          <w:sz w:val="20"/>
          <w:szCs w:val="20"/>
        </w:rPr>
        <w:t>համար</w:t>
      </w:r>
      <w:r w:rsidRPr="007B0688">
        <w:rPr>
          <w:rFonts w:ascii="GHEA Grapalat" w:hAnsi="GHEA Grapalat"/>
          <w:sz w:val="20"/>
          <w:szCs w:val="20"/>
          <w:lang w:val="af-ZA"/>
        </w:rPr>
        <w:t xml:space="preserve">: </w:t>
      </w:r>
      <w:r w:rsidRPr="007B0688">
        <w:rPr>
          <w:rFonts w:ascii="GHEA Grapalat" w:hAnsi="GHEA Grapalat"/>
          <w:sz w:val="20"/>
          <w:szCs w:val="20"/>
        </w:rPr>
        <w:t>Մեկ</w:t>
      </w:r>
      <w:r w:rsidRPr="007B0688">
        <w:rPr>
          <w:rFonts w:ascii="GHEA Grapalat" w:hAnsi="GHEA Grapalat"/>
          <w:sz w:val="20"/>
          <w:szCs w:val="20"/>
          <w:lang w:val="af-ZA"/>
        </w:rPr>
        <w:t xml:space="preserve"> </w:t>
      </w:r>
      <w:r w:rsidRPr="007B0688">
        <w:rPr>
          <w:rFonts w:ascii="GHEA Grapalat" w:hAnsi="GHEA Grapalat"/>
          <w:sz w:val="20"/>
          <w:szCs w:val="20"/>
        </w:rPr>
        <w:t>հայտի</w:t>
      </w:r>
      <w:r w:rsidRPr="007B0688">
        <w:rPr>
          <w:rFonts w:ascii="GHEA Grapalat" w:hAnsi="GHEA Grapalat"/>
          <w:sz w:val="20"/>
          <w:szCs w:val="20"/>
          <w:lang w:val="af-ZA"/>
        </w:rPr>
        <w:t xml:space="preserve"> </w:t>
      </w:r>
      <w:r w:rsidRPr="007B0688">
        <w:rPr>
          <w:rFonts w:ascii="GHEA Grapalat" w:hAnsi="GHEA Grapalat"/>
          <w:sz w:val="20"/>
          <w:szCs w:val="20"/>
        </w:rPr>
        <w:t>ապահովում</w:t>
      </w:r>
      <w:r w:rsidRPr="007B0688">
        <w:rPr>
          <w:rFonts w:ascii="GHEA Grapalat" w:hAnsi="GHEA Grapalat"/>
          <w:sz w:val="20"/>
          <w:szCs w:val="20"/>
          <w:lang w:val="af-ZA"/>
        </w:rPr>
        <w:t xml:space="preserve"> </w:t>
      </w:r>
      <w:r w:rsidRPr="007B0688">
        <w:rPr>
          <w:rFonts w:ascii="GHEA Grapalat" w:hAnsi="GHEA Grapalat"/>
          <w:sz w:val="20"/>
          <w:szCs w:val="20"/>
        </w:rPr>
        <w:t>ներկայացվելու</w:t>
      </w:r>
      <w:r w:rsidRPr="007B0688">
        <w:rPr>
          <w:rFonts w:ascii="GHEA Grapalat" w:hAnsi="GHEA Grapalat"/>
          <w:sz w:val="20"/>
          <w:szCs w:val="20"/>
          <w:lang w:val="af-ZA"/>
        </w:rPr>
        <w:t xml:space="preserve"> </w:t>
      </w:r>
      <w:r w:rsidRPr="007B0688">
        <w:rPr>
          <w:rFonts w:ascii="GHEA Grapalat" w:hAnsi="GHEA Grapalat"/>
          <w:sz w:val="20"/>
          <w:szCs w:val="20"/>
        </w:rPr>
        <w:t>դեպքում</w:t>
      </w:r>
      <w:r w:rsidRPr="007B0688">
        <w:rPr>
          <w:rFonts w:ascii="GHEA Grapalat" w:hAnsi="GHEA Grapalat"/>
          <w:sz w:val="20"/>
          <w:szCs w:val="20"/>
          <w:lang w:val="af-ZA"/>
        </w:rPr>
        <w:t xml:space="preserve">, </w:t>
      </w:r>
      <w:r w:rsidRPr="007B0688">
        <w:rPr>
          <w:rFonts w:ascii="GHEA Grapalat" w:hAnsi="GHEA Grapalat"/>
          <w:sz w:val="20"/>
          <w:szCs w:val="20"/>
        </w:rPr>
        <w:t>դրա</w:t>
      </w:r>
      <w:r w:rsidRPr="007B0688">
        <w:rPr>
          <w:rFonts w:ascii="GHEA Grapalat" w:hAnsi="GHEA Grapalat"/>
          <w:sz w:val="20"/>
          <w:szCs w:val="20"/>
          <w:lang w:val="af-ZA"/>
        </w:rPr>
        <w:t xml:space="preserve"> </w:t>
      </w:r>
      <w:r w:rsidRPr="007B0688">
        <w:rPr>
          <w:rFonts w:ascii="GHEA Grapalat" w:hAnsi="GHEA Grapalat"/>
          <w:sz w:val="20"/>
          <w:szCs w:val="20"/>
        </w:rPr>
        <w:t>գումարը</w:t>
      </w:r>
      <w:r w:rsidRPr="007B0688">
        <w:rPr>
          <w:rFonts w:ascii="GHEA Grapalat" w:hAnsi="GHEA Grapalat"/>
          <w:sz w:val="20"/>
          <w:szCs w:val="20"/>
          <w:lang w:val="af-ZA"/>
        </w:rPr>
        <w:t xml:space="preserve"> </w:t>
      </w:r>
      <w:r w:rsidRPr="007B0688">
        <w:rPr>
          <w:rFonts w:ascii="GHEA Grapalat" w:hAnsi="GHEA Grapalat"/>
          <w:sz w:val="20"/>
          <w:szCs w:val="20"/>
        </w:rPr>
        <w:t>հաշվարկվում</w:t>
      </w:r>
      <w:r w:rsidRPr="007B0688">
        <w:rPr>
          <w:rFonts w:ascii="GHEA Grapalat" w:hAnsi="GHEA Grapalat"/>
          <w:sz w:val="20"/>
          <w:szCs w:val="20"/>
          <w:lang w:val="af-ZA"/>
        </w:rPr>
        <w:t xml:space="preserve"> </w:t>
      </w:r>
      <w:r w:rsidRPr="007B0688">
        <w:rPr>
          <w:rFonts w:ascii="GHEA Grapalat" w:hAnsi="GHEA Grapalat"/>
          <w:sz w:val="20"/>
          <w:szCs w:val="20"/>
        </w:rPr>
        <w:t>է</w:t>
      </w:r>
      <w:r w:rsidRPr="007B0688">
        <w:rPr>
          <w:rFonts w:ascii="GHEA Grapalat" w:hAnsi="GHEA Grapalat"/>
          <w:sz w:val="20"/>
          <w:szCs w:val="20"/>
          <w:lang w:val="af-ZA"/>
        </w:rPr>
        <w:t xml:space="preserve"> </w:t>
      </w:r>
      <w:r w:rsidRPr="007B0688">
        <w:rPr>
          <w:rFonts w:ascii="GHEA Grapalat" w:hAnsi="GHEA Grapalat"/>
          <w:sz w:val="20"/>
          <w:szCs w:val="20"/>
        </w:rPr>
        <w:t>ներկայացված</w:t>
      </w:r>
      <w:r w:rsidRPr="007B0688">
        <w:rPr>
          <w:rFonts w:ascii="GHEA Grapalat" w:hAnsi="GHEA Grapalat"/>
          <w:sz w:val="20"/>
          <w:szCs w:val="20"/>
          <w:lang w:val="af-ZA"/>
        </w:rPr>
        <w:t xml:space="preserve"> </w:t>
      </w:r>
      <w:r w:rsidRPr="007B0688">
        <w:rPr>
          <w:rFonts w:ascii="GHEA Grapalat" w:hAnsi="GHEA Grapalat"/>
          <w:sz w:val="20"/>
          <w:szCs w:val="20"/>
        </w:rPr>
        <w:t>չափաբաժինների</w:t>
      </w:r>
      <w:r w:rsidRPr="007B0688">
        <w:rPr>
          <w:rFonts w:ascii="GHEA Grapalat" w:hAnsi="GHEA Grapalat"/>
          <w:sz w:val="20"/>
          <w:szCs w:val="20"/>
          <w:lang w:val="af-ZA"/>
        </w:rPr>
        <w:t xml:space="preserve"> </w:t>
      </w:r>
      <w:r w:rsidRPr="007B0688">
        <w:rPr>
          <w:rFonts w:ascii="GHEA Grapalat" w:hAnsi="GHEA Grapalat"/>
          <w:sz w:val="20"/>
          <w:szCs w:val="20"/>
        </w:rPr>
        <w:t>գնային</w:t>
      </w:r>
      <w:r w:rsidRPr="007B0688">
        <w:rPr>
          <w:rFonts w:ascii="GHEA Grapalat" w:hAnsi="GHEA Grapalat"/>
          <w:sz w:val="20"/>
          <w:szCs w:val="20"/>
          <w:lang w:val="af-ZA"/>
        </w:rPr>
        <w:t xml:space="preserve"> </w:t>
      </w:r>
      <w:r w:rsidRPr="007B0688">
        <w:rPr>
          <w:rFonts w:ascii="GHEA Grapalat" w:hAnsi="GHEA Grapalat"/>
          <w:sz w:val="20"/>
          <w:szCs w:val="20"/>
        </w:rPr>
        <w:t>առաջարկների</w:t>
      </w:r>
      <w:r w:rsidRPr="007B0688">
        <w:rPr>
          <w:rFonts w:ascii="GHEA Grapalat" w:hAnsi="GHEA Grapalat"/>
          <w:sz w:val="20"/>
          <w:szCs w:val="20"/>
          <w:lang w:val="af-ZA"/>
        </w:rPr>
        <w:t xml:space="preserve"> </w:t>
      </w:r>
      <w:r w:rsidRPr="007B0688">
        <w:rPr>
          <w:rFonts w:ascii="GHEA Grapalat" w:hAnsi="GHEA Grapalat"/>
          <w:sz w:val="20"/>
          <w:szCs w:val="20"/>
        </w:rPr>
        <w:t>հանրագումարի</w:t>
      </w:r>
      <w:r w:rsidRPr="007B0688">
        <w:rPr>
          <w:rFonts w:ascii="GHEA Grapalat" w:hAnsi="GHEA Grapalat"/>
          <w:sz w:val="20"/>
          <w:szCs w:val="20"/>
          <w:lang w:val="af-ZA"/>
        </w:rPr>
        <w:t xml:space="preserve"> </w:t>
      </w:r>
      <w:r w:rsidRPr="007B0688">
        <w:rPr>
          <w:rFonts w:ascii="GHEA Grapalat" w:hAnsi="GHEA Grapalat"/>
          <w:sz w:val="20"/>
          <w:szCs w:val="20"/>
        </w:rPr>
        <w:t>նկատմամբ</w:t>
      </w:r>
      <w:r w:rsidRPr="007B0688">
        <w:rPr>
          <w:rFonts w:ascii="GHEA Grapalat" w:hAnsi="GHEA Grapalat"/>
          <w:sz w:val="20"/>
          <w:szCs w:val="20"/>
          <w:lang w:val="af-ZA"/>
        </w:rPr>
        <w:t xml:space="preserve">: </w:t>
      </w:r>
    </w:p>
    <w:p w:rsidR="00F20DA5" w:rsidRPr="007B0688" w:rsidRDefault="00283198" w:rsidP="00EF3662">
      <w:pPr>
        <w:ind w:firstLine="567"/>
        <w:jc w:val="both"/>
        <w:rPr>
          <w:rFonts w:ascii="GHEA Grapalat" w:hAnsi="GHEA Grapalat" w:cs="Sylfaen"/>
          <w:sz w:val="20"/>
          <w:lang w:val="af-ZA"/>
        </w:rPr>
      </w:pPr>
      <w:r w:rsidRPr="007B0688">
        <w:rPr>
          <w:rFonts w:ascii="GHEA Grapalat" w:hAnsi="GHEA Grapalat" w:cs="Sylfaen"/>
          <w:sz w:val="20"/>
          <w:lang w:val="af-ZA"/>
        </w:rPr>
        <w:t>7</w:t>
      </w:r>
      <w:r w:rsidR="00096865" w:rsidRPr="007B0688">
        <w:rPr>
          <w:rFonts w:ascii="GHEA Grapalat" w:hAnsi="GHEA Grapalat" w:cs="Sylfaen"/>
          <w:sz w:val="20"/>
          <w:lang w:val="af-ZA"/>
        </w:rPr>
        <w:t>.</w:t>
      </w:r>
      <w:r w:rsidR="009771B9" w:rsidRPr="007B0688">
        <w:rPr>
          <w:rFonts w:ascii="GHEA Grapalat" w:hAnsi="GHEA Grapalat" w:cs="Sylfaen"/>
          <w:sz w:val="20"/>
          <w:lang w:val="af-ZA"/>
        </w:rPr>
        <w:t>3</w:t>
      </w:r>
      <w:r w:rsidR="00096865" w:rsidRPr="007B0688">
        <w:rPr>
          <w:rFonts w:ascii="GHEA Grapalat" w:hAnsi="GHEA Grapalat" w:cs="Sylfaen"/>
          <w:sz w:val="20"/>
          <w:lang w:val="af-ZA"/>
        </w:rPr>
        <w:t xml:space="preserve"> </w:t>
      </w:r>
      <w:r w:rsidR="009771B9" w:rsidRPr="007B0688">
        <w:rPr>
          <w:rFonts w:ascii="GHEA Grapalat" w:hAnsi="GHEA Grapalat" w:cs="Sylfaen"/>
          <w:sz w:val="20"/>
          <w:lang w:val="ru-RU"/>
        </w:rPr>
        <w:t>Մասնակիցը</w:t>
      </w:r>
      <w:r w:rsidR="009771B9" w:rsidRPr="007B0688">
        <w:rPr>
          <w:rFonts w:ascii="GHEA Grapalat" w:hAnsi="GHEA Grapalat" w:cs="Sylfaen"/>
          <w:sz w:val="20"/>
          <w:lang w:val="af-ZA"/>
        </w:rPr>
        <w:t xml:space="preserve"> </w:t>
      </w:r>
      <w:r w:rsidR="009771B9" w:rsidRPr="007B0688">
        <w:rPr>
          <w:rFonts w:ascii="GHEA Grapalat" w:hAnsi="GHEA Grapalat" w:cs="Sylfaen"/>
          <w:sz w:val="20"/>
          <w:lang w:val="ru-RU"/>
        </w:rPr>
        <w:t>վճարում</w:t>
      </w:r>
      <w:r w:rsidR="009771B9" w:rsidRPr="007B0688">
        <w:rPr>
          <w:rFonts w:ascii="GHEA Grapalat" w:hAnsi="GHEA Grapalat" w:cs="Sylfaen"/>
          <w:sz w:val="20"/>
          <w:lang w:val="af-ZA"/>
        </w:rPr>
        <w:t xml:space="preserve"> </w:t>
      </w:r>
      <w:r w:rsidR="009771B9" w:rsidRPr="007B0688">
        <w:rPr>
          <w:rFonts w:ascii="GHEA Grapalat" w:hAnsi="GHEA Grapalat" w:cs="Sylfaen"/>
          <w:sz w:val="20"/>
          <w:lang w:val="ru-RU"/>
        </w:rPr>
        <w:t>է</w:t>
      </w:r>
      <w:r w:rsidR="009771B9" w:rsidRPr="007B0688">
        <w:rPr>
          <w:rFonts w:ascii="GHEA Grapalat" w:hAnsi="GHEA Grapalat" w:cs="Sylfaen"/>
          <w:sz w:val="20"/>
          <w:lang w:val="af-ZA"/>
        </w:rPr>
        <w:t xml:space="preserve"> </w:t>
      </w:r>
      <w:r w:rsidR="009771B9" w:rsidRPr="007B0688">
        <w:rPr>
          <w:rFonts w:ascii="GHEA Grapalat" w:hAnsi="GHEA Grapalat" w:cs="Sylfaen"/>
          <w:sz w:val="20"/>
          <w:lang w:val="ru-RU"/>
        </w:rPr>
        <w:t>հայտի</w:t>
      </w:r>
      <w:r w:rsidR="009771B9" w:rsidRPr="007B0688">
        <w:rPr>
          <w:rFonts w:ascii="GHEA Grapalat" w:hAnsi="GHEA Grapalat" w:cs="Sylfaen"/>
          <w:sz w:val="20"/>
          <w:lang w:val="af-ZA"/>
        </w:rPr>
        <w:t xml:space="preserve"> </w:t>
      </w:r>
      <w:r w:rsidR="009771B9" w:rsidRPr="007B0688">
        <w:rPr>
          <w:rFonts w:ascii="GHEA Grapalat" w:hAnsi="GHEA Grapalat" w:cs="Sylfaen"/>
          <w:sz w:val="20"/>
          <w:lang w:val="ru-RU"/>
        </w:rPr>
        <w:t>ապահովումը</w:t>
      </w:r>
      <w:r w:rsidR="009771B9" w:rsidRPr="007B0688">
        <w:rPr>
          <w:rFonts w:ascii="GHEA Grapalat" w:hAnsi="GHEA Grapalat" w:cs="Sylfaen"/>
          <w:sz w:val="20"/>
          <w:lang w:val="af-ZA"/>
        </w:rPr>
        <w:t xml:space="preserve">, </w:t>
      </w:r>
      <w:r w:rsidR="009771B9" w:rsidRPr="007B0688">
        <w:rPr>
          <w:rFonts w:ascii="GHEA Grapalat" w:hAnsi="GHEA Grapalat" w:cs="Sylfaen"/>
          <w:sz w:val="20"/>
          <w:lang w:val="ru-RU"/>
        </w:rPr>
        <w:t>եթե</w:t>
      </w:r>
      <w:r w:rsidR="009771B9" w:rsidRPr="007B0688">
        <w:rPr>
          <w:rFonts w:ascii="GHEA Grapalat" w:hAnsi="GHEA Grapalat" w:cs="Sylfaen"/>
          <w:sz w:val="20"/>
          <w:lang w:val="af-ZA"/>
        </w:rPr>
        <w:t xml:space="preserve"> </w:t>
      </w:r>
      <w:r w:rsidR="009771B9" w:rsidRPr="007B0688">
        <w:rPr>
          <w:rFonts w:ascii="GHEA Grapalat" w:hAnsi="GHEA Grapalat" w:cs="Sylfaen"/>
          <w:sz w:val="20"/>
          <w:lang w:val="ru-RU"/>
        </w:rPr>
        <w:t>նա</w:t>
      </w:r>
      <w:r w:rsidR="009771B9" w:rsidRPr="007B0688">
        <w:rPr>
          <w:rFonts w:ascii="GHEA Grapalat" w:hAnsi="GHEA Grapalat" w:cs="Sylfaen"/>
          <w:sz w:val="20"/>
          <w:lang w:val="af-ZA"/>
        </w:rPr>
        <w:t>`</w:t>
      </w:r>
    </w:p>
    <w:p w:rsidR="00096865" w:rsidRPr="007B0688" w:rsidRDefault="00096865" w:rsidP="00EF3662">
      <w:pPr>
        <w:ind w:firstLine="567"/>
        <w:jc w:val="both"/>
        <w:rPr>
          <w:rFonts w:ascii="GHEA Grapalat" w:hAnsi="GHEA Grapalat" w:cs="Sylfaen"/>
          <w:sz w:val="20"/>
          <w:lang w:val="af-ZA"/>
        </w:rPr>
      </w:pPr>
      <w:r w:rsidRPr="007B0688">
        <w:rPr>
          <w:rFonts w:ascii="GHEA Grapalat" w:hAnsi="GHEA Grapalat" w:cs="Sylfaen"/>
          <w:sz w:val="20"/>
          <w:lang w:val="af-ZA"/>
        </w:rPr>
        <w:t xml:space="preserve">1) </w:t>
      </w:r>
      <w:r w:rsidRPr="007B0688">
        <w:rPr>
          <w:rFonts w:ascii="GHEA Grapalat" w:hAnsi="GHEA Grapalat" w:cs="Sylfaen"/>
          <w:sz w:val="20"/>
          <w:lang w:val="ru-RU"/>
        </w:rPr>
        <w:t>հայտարարվել</w:t>
      </w:r>
      <w:r w:rsidRPr="007B0688">
        <w:rPr>
          <w:rFonts w:ascii="GHEA Grapalat" w:hAnsi="GHEA Grapalat" w:cs="Sylfaen"/>
          <w:sz w:val="20"/>
          <w:lang w:val="af-ZA"/>
        </w:rPr>
        <w:t xml:space="preserve"> </w:t>
      </w:r>
      <w:r w:rsidRPr="007B0688">
        <w:rPr>
          <w:rFonts w:ascii="GHEA Grapalat" w:hAnsi="GHEA Grapalat" w:cs="Sylfaen"/>
          <w:sz w:val="20"/>
          <w:lang w:val="ru-RU"/>
        </w:rPr>
        <w:t>է</w:t>
      </w:r>
      <w:r w:rsidRPr="007B0688">
        <w:rPr>
          <w:rFonts w:ascii="GHEA Grapalat" w:hAnsi="GHEA Grapalat" w:cs="Sylfaen"/>
          <w:sz w:val="20"/>
          <w:lang w:val="af-ZA"/>
        </w:rPr>
        <w:t xml:space="preserve"> </w:t>
      </w:r>
      <w:r w:rsidRPr="007B0688">
        <w:rPr>
          <w:rFonts w:ascii="GHEA Grapalat" w:hAnsi="GHEA Grapalat" w:cs="Sylfaen"/>
          <w:sz w:val="20"/>
          <w:lang w:val="ru-RU"/>
        </w:rPr>
        <w:t>ընտրված</w:t>
      </w:r>
      <w:r w:rsidRPr="007B0688">
        <w:rPr>
          <w:rFonts w:ascii="GHEA Grapalat" w:hAnsi="GHEA Grapalat" w:cs="Sylfaen"/>
          <w:sz w:val="20"/>
          <w:lang w:val="af-ZA"/>
        </w:rPr>
        <w:t xml:space="preserve"> </w:t>
      </w:r>
      <w:r w:rsidRPr="007B0688">
        <w:rPr>
          <w:rFonts w:ascii="GHEA Grapalat" w:hAnsi="GHEA Grapalat" w:cs="Sylfaen"/>
          <w:sz w:val="20"/>
          <w:lang w:val="ru-RU"/>
        </w:rPr>
        <w:t>մասնակից</w:t>
      </w:r>
      <w:r w:rsidRPr="007B0688">
        <w:rPr>
          <w:rFonts w:ascii="GHEA Grapalat" w:hAnsi="GHEA Grapalat" w:cs="Sylfaen"/>
          <w:sz w:val="20"/>
          <w:lang w:val="af-ZA"/>
        </w:rPr>
        <w:t xml:space="preserve">, </w:t>
      </w:r>
      <w:r w:rsidRPr="007B0688">
        <w:rPr>
          <w:rFonts w:ascii="GHEA Grapalat" w:hAnsi="GHEA Grapalat" w:cs="Sylfaen"/>
          <w:sz w:val="20"/>
          <w:lang w:val="ru-RU"/>
        </w:rPr>
        <w:t>սակայն</w:t>
      </w:r>
      <w:r w:rsidRPr="007B0688">
        <w:rPr>
          <w:rFonts w:ascii="GHEA Grapalat" w:hAnsi="GHEA Grapalat" w:cs="Sylfaen"/>
          <w:sz w:val="20"/>
          <w:lang w:val="af-ZA"/>
        </w:rPr>
        <w:t xml:space="preserve"> </w:t>
      </w:r>
      <w:r w:rsidRPr="007B0688">
        <w:rPr>
          <w:rFonts w:ascii="GHEA Grapalat" w:hAnsi="GHEA Grapalat" w:cs="Sylfaen"/>
          <w:sz w:val="20"/>
          <w:lang w:val="ru-RU"/>
        </w:rPr>
        <w:t>հրաժարվում</w:t>
      </w:r>
      <w:r w:rsidRPr="007B0688">
        <w:rPr>
          <w:rFonts w:ascii="GHEA Grapalat" w:hAnsi="GHEA Grapalat" w:cs="Sylfaen"/>
          <w:sz w:val="20"/>
          <w:lang w:val="af-ZA"/>
        </w:rPr>
        <w:t xml:space="preserve"> </w:t>
      </w:r>
      <w:r w:rsidRPr="007B0688">
        <w:rPr>
          <w:rFonts w:ascii="GHEA Grapalat" w:hAnsi="GHEA Grapalat" w:cs="Sylfaen"/>
          <w:sz w:val="20"/>
          <w:lang w:val="ru-RU"/>
        </w:rPr>
        <w:t>կամ</w:t>
      </w:r>
      <w:r w:rsidRPr="007B0688">
        <w:rPr>
          <w:rFonts w:ascii="GHEA Grapalat" w:hAnsi="GHEA Grapalat" w:cs="Sylfaen"/>
          <w:sz w:val="20"/>
          <w:lang w:val="af-ZA"/>
        </w:rPr>
        <w:t xml:space="preserve"> </w:t>
      </w:r>
      <w:r w:rsidRPr="007B0688">
        <w:rPr>
          <w:rFonts w:ascii="GHEA Grapalat" w:hAnsi="GHEA Grapalat" w:cs="Sylfaen"/>
          <w:sz w:val="20"/>
          <w:lang w:val="ru-RU"/>
        </w:rPr>
        <w:t>զրկվում</w:t>
      </w:r>
      <w:r w:rsidRPr="007B0688">
        <w:rPr>
          <w:rFonts w:ascii="GHEA Grapalat" w:hAnsi="GHEA Grapalat" w:cs="Sylfaen"/>
          <w:sz w:val="20"/>
          <w:lang w:val="af-ZA"/>
        </w:rPr>
        <w:t xml:space="preserve"> </w:t>
      </w:r>
      <w:r w:rsidRPr="007B0688">
        <w:rPr>
          <w:rFonts w:ascii="GHEA Grapalat" w:hAnsi="GHEA Grapalat" w:cs="Sylfaen"/>
          <w:sz w:val="20"/>
          <w:lang w:val="ru-RU"/>
        </w:rPr>
        <w:t>է</w:t>
      </w:r>
      <w:r w:rsidRPr="007B0688">
        <w:rPr>
          <w:rFonts w:ascii="GHEA Grapalat" w:hAnsi="GHEA Grapalat" w:cs="Sylfaen"/>
          <w:sz w:val="20"/>
          <w:lang w:val="af-ZA"/>
        </w:rPr>
        <w:t xml:space="preserve"> </w:t>
      </w:r>
      <w:r w:rsidRPr="007B0688">
        <w:rPr>
          <w:rFonts w:ascii="GHEA Grapalat" w:hAnsi="GHEA Grapalat" w:cs="Sylfaen"/>
          <w:sz w:val="20"/>
          <w:lang w:val="ru-RU"/>
        </w:rPr>
        <w:t>պայմանագիր</w:t>
      </w:r>
      <w:r w:rsidRPr="007B0688">
        <w:rPr>
          <w:rFonts w:ascii="GHEA Grapalat" w:hAnsi="GHEA Grapalat" w:cs="Sylfaen"/>
          <w:sz w:val="20"/>
          <w:lang w:val="af-ZA"/>
        </w:rPr>
        <w:t xml:space="preserve"> </w:t>
      </w:r>
      <w:r w:rsidRPr="007B0688">
        <w:rPr>
          <w:rFonts w:ascii="GHEA Grapalat" w:hAnsi="GHEA Grapalat" w:cs="Sylfaen"/>
          <w:sz w:val="20"/>
          <w:lang w:val="ru-RU"/>
        </w:rPr>
        <w:t>կնքելու</w:t>
      </w:r>
      <w:r w:rsidRPr="007B0688">
        <w:rPr>
          <w:rFonts w:ascii="GHEA Grapalat" w:hAnsi="GHEA Grapalat" w:cs="Sylfaen"/>
          <w:sz w:val="20"/>
          <w:lang w:val="af-ZA"/>
        </w:rPr>
        <w:t xml:space="preserve"> </w:t>
      </w:r>
      <w:r w:rsidRPr="007B0688">
        <w:rPr>
          <w:rFonts w:ascii="GHEA Grapalat" w:hAnsi="GHEA Grapalat" w:cs="Sylfaen"/>
          <w:sz w:val="20"/>
          <w:lang w:val="ru-RU"/>
        </w:rPr>
        <w:t>իրավունքից</w:t>
      </w:r>
      <w:r w:rsidRPr="007B0688">
        <w:rPr>
          <w:rFonts w:ascii="GHEA Grapalat" w:hAnsi="GHEA Grapalat" w:cs="Sylfaen"/>
          <w:sz w:val="20"/>
          <w:lang w:val="af-ZA"/>
        </w:rPr>
        <w:t>.</w:t>
      </w:r>
    </w:p>
    <w:p w:rsidR="00096865" w:rsidRPr="007B0688" w:rsidRDefault="00096865" w:rsidP="00EF3662">
      <w:pPr>
        <w:ind w:firstLine="567"/>
        <w:jc w:val="both"/>
        <w:rPr>
          <w:rFonts w:ascii="GHEA Grapalat" w:hAnsi="GHEA Grapalat" w:cs="Sylfaen"/>
          <w:sz w:val="20"/>
          <w:lang w:val="af-ZA"/>
        </w:rPr>
      </w:pPr>
      <w:r w:rsidRPr="007B0688">
        <w:rPr>
          <w:rFonts w:ascii="GHEA Grapalat" w:hAnsi="GHEA Grapalat" w:cs="Sylfaen"/>
          <w:sz w:val="20"/>
          <w:lang w:val="af-ZA"/>
        </w:rPr>
        <w:t xml:space="preserve">2) </w:t>
      </w:r>
      <w:r w:rsidRPr="007B0688">
        <w:rPr>
          <w:rFonts w:ascii="GHEA Grapalat" w:hAnsi="GHEA Grapalat" w:cs="Sylfaen"/>
          <w:sz w:val="20"/>
          <w:lang w:val="ru-RU"/>
        </w:rPr>
        <w:t>խախտել</w:t>
      </w:r>
      <w:r w:rsidRPr="007B0688">
        <w:rPr>
          <w:rFonts w:ascii="GHEA Grapalat" w:hAnsi="GHEA Grapalat" w:cs="Sylfaen"/>
          <w:sz w:val="20"/>
          <w:lang w:val="af-ZA"/>
        </w:rPr>
        <w:t xml:space="preserve"> </w:t>
      </w:r>
      <w:r w:rsidRPr="007B0688">
        <w:rPr>
          <w:rFonts w:ascii="GHEA Grapalat" w:hAnsi="GHEA Grapalat" w:cs="Sylfaen"/>
          <w:sz w:val="20"/>
          <w:lang w:val="ru-RU"/>
        </w:rPr>
        <w:t>է</w:t>
      </w:r>
      <w:r w:rsidRPr="007B0688">
        <w:rPr>
          <w:rFonts w:ascii="GHEA Grapalat" w:hAnsi="GHEA Grapalat" w:cs="Sylfaen"/>
          <w:sz w:val="20"/>
          <w:lang w:val="af-ZA"/>
        </w:rPr>
        <w:t xml:space="preserve"> </w:t>
      </w:r>
      <w:r w:rsidRPr="007B0688">
        <w:rPr>
          <w:rFonts w:ascii="GHEA Grapalat" w:hAnsi="GHEA Grapalat" w:cs="Sylfaen"/>
          <w:sz w:val="20"/>
          <w:lang w:val="ru-RU"/>
        </w:rPr>
        <w:t>գնման</w:t>
      </w:r>
      <w:r w:rsidRPr="007B0688">
        <w:rPr>
          <w:rFonts w:ascii="GHEA Grapalat" w:hAnsi="GHEA Grapalat" w:cs="Sylfaen"/>
          <w:sz w:val="20"/>
          <w:lang w:val="af-ZA"/>
        </w:rPr>
        <w:t xml:space="preserve"> </w:t>
      </w:r>
      <w:r w:rsidRPr="007B0688">
        <w:rPr>
          <w:rFonts w:ascii="GHEA Grapalat" w:hAnsi="GHEA Grapalat" w:cs="Sylfaen"/>
          <w:sz w:val="20"/>
          <w:lang w:val="ru-RU"/>
        </w:rPr>
        <w:t>գործընթացի</w:t>
      </w:r>
      <w:r w:rsidRPr="007B0688">
        <w:rPr>
          <w:rFonts w:ascii="GHEA Grapalat" w:hAnsi="GHEA Grapalat" w:cs="Sylfaen"/>
          <w:sz w:val="20"/>
          <w:lang w:val="af-ZA"/>
        </w:rPr>
        <w:t xml:space="preserve"> </w:t>
      </w:r>
      <w:r w:rsidRPr="007B0688">
        <w:rPr>
          <w:rFonts w:ascii="GHEA Grapalat" w:hAnsi="GHEA Grapalat" w:cs="Sylfaen"/>
          <w:sz w:val="20"/>
          <w:lang w:val="ru-RU"/>
        </w:rPr>
        <w:t>շրջանակում</w:t>
      </w:r>
      <w:r w:rsidRPr="007B0688">
        <w:rPr>
          <w:rFonts w:ascii="GHEA Grapalat" w:hAnsi="GHEA Grapalat" w:cs="Sylfaen"/>
          <w:sz w:val="20"/>
          <w:lang w:val="af-ZA"/>
        </w:rPr>
        <w:t xml:space="preserve"> </w:t>
      </w:r>
      <w:r w:rsidRPr="007B0688">
        <w:rPr>
          <w:rFonts w:ascii="GHEA Grapalat" w:hAnsi="GHEA Grapalat" w:cs="Sylfaen"/>
          <w:sz w:val="20"/>
          <w:lang w:val="ru-RU"/>
        </w:rPr>
        <w:t>ստանձնած</w:t>
      </w:r>
      <w:r w:rsidRPr="007B0688">
        <w:rPr>
          <w:rFonts w:ascii="GHEA Grapalat" w:hAnsi="GHEA Grapalat" w:cs="Sylfaen"/>
          <w:sz w:val="20"/>
          <w:lang w:val="af-ZA"/>
        </w:rPr>
        <w:t xml:space="preserve"> </w:t>
      </w:r>
      <w:r w:rsidRPr="007B0688">
        <w:rPr>
          <w:rFonts w:ascii="GHEA Grapalat" w:hAnsi="GHEA Grapalat" w:cs="Sylfaen"/>
          <w:sz w:val="20"/>
          <w:lang w:val="ru-RU"/>
        </w:rPr>
        <w:t>պարտավորություն</w:t>
      </w:r>
      <w:r w:rsidRPr="007B0688">
        <w:rPr>
          <w:rFonts w:ascii="GHEA Grapalat" w:hAnsi="GHEA Grapalat" w:cs="Sylfaen"/>
          <w:sz w:val="20"/>
          <w:lang w:val="af-ZA"/>
        </w:rPr>
        <w:t xml:space="preserve">, </w:t>
      </w:r>
      <w:r w:rsidRPr="007B0688">
        <w:rPr>
          <w:rFonts w:ascii="GHEA Grapalat" w:hAnsi="GHEA Grapalat" w:cs="Sylfaen"/>
          <w:sz w:val="20"/>
          <w:lang w:val="ru-RU"/>
        </w:rPr>
        <w:t>որը</w:t>
      </w:r>
      <w:r w:rsidRPr="007B0688">
        <w:rPr>
          <w:rFonts w:ascii="GHEA Grapalat" w:hAnsi="GHEA Grapalat" w:cs="Sylfaen"/>
          <w:sz w:val="20"/>
          <w:lang w:val="af-ZA"/>
        </w:rPr>
        <w:t xml:space="preserve"> </w:t>
      </w:r>
      <w:r w:rsidRPr="007B0688">
        <w:rPr>
          <w:rFonts w:ascii="GHEA Grapalat" w:hAnsi="GHEA Grapalat" w:cs="Sylfaen"/>
          <w:sz w:val="20"/>
          <w:lang w:val="ru-RU"/>
        </w:rPr>
        <w:t>հանգեցրել</w:t>
      </w:r>
      <w:r w:rsidRPr="007B0688">
        <w:rPr>
          <w:rFonts w:ascii="GHEA Grapalat" w:hAnsi="GHEA Grapalat" w:cs="Sylfaen"/>
          <w:sz w:val="20"/>
          <w:lang w:val="af-ZA"/>
        </w:rPr>
        <w:t xml:space="preserve"> </w:t>
      </w:r>
      <w:r w:rsidRPr="007B0688">
        <w:rPr>
          <w:rFonts w:ascii="GHEA Grapalat" w:hAnsi="GHEA Grapalat" w:cs="Sylfaen"/>
          <w:sz w:val="20"/>
          <w:lang w:val="ru-RU"/>
        </w:rPr>
        <w:t>է</w:t>
      </w:r>
      <w:r w:rsidRPr="007B0688">
        <w:rPr>
          <w:rFonts w:ascii="GHEA Grapalat" w:hAnsi="GHEA Grapalat" w:cs="Sylfaen"/>
          <w:sz w:val="20"/>
          <w:lang w:val="af-ZA"/>
        </w:rPr>
        <w:t xml:space="preserve"> </w:t>
      </w:r>
      <w:r w:rsidRPr="007B0688">
        <w:rPr>
          <w:rFonts w:ascii="GHEA Grapalat" w:hAnsi="GHEA Grapalat" w:cs="Sylfaen"/>
          <w:sz w:val="20"/>
          <w:lang w:val="ru-RU"/>
        </w:rPr>
        <w:t>գործընթացին</w:t>
      </w:r>
      <w:r w:rsidRPr="007B0688">
        <w:rPr>
          <w:rFonts w:ascii="GHEA Grapalat" w:hAnsi="GHEA Grapalat" w:cs="Sylfaen"/>
          <w:sz w:val="20"/>
          <w:lang w:val="af-ZA"/>
        </w:rPr>
        <w:t xml:space="preserve"> </w:t>
      </w:r>
      <w:r w:rsidRPr="007B0688">
        <w:rPr>
          <w:rFonts w:ascii="GHEA Grapalat" w:hAnsi="GHEA Grapalat" w:cs="Sylfaen"/>
          <w:sz w:val="20"/>
          <w:lang w:val="ru-RU"/>
        </w:rPr>
        <w:t>տվյալ</w:t>
      </w:r>
      <w:r w:rsidRPr="007B0688">
        <w:rPr>
          <w:rFonts w:ascii="GHEA Grapalat" w:hAnsi="GHEA Grapalat" w:cs="Sylfaen"/>
          <w:sz w:val="20"/>
          <w:lang w:val="af-ZA"/>
        </w:rPr>
        <w:t xml:space="preserve"> </w:t>
      </w:r>
      <w:r w:rsidR="00EB602D" w:rsidRPr="007B0688">
        <w:rPr>
          <w:rFonts w:ascii="GHEA Grapalat" w:hAnsi="GHEA Grapalat" w:cs="Sylfaen"/>
          <w:sz w:val="20"/>
        </w:rPr>
        <w:t>Մ</w:t>
      </w:r>
      <w:r w:rsidRPr="007B0688">
        <w:rPr>
          <w:rFonts w:ascii="GHEA Grapalat" w:hAnsi="GHEA Grapalat" w:cs="Sylfaen"/>
          <w:sz w:val="20"/>
          <w:lang w:val="ru-RU"/>
        </w:rPr>
        <w:t>ասնակցի</w:t>
      </w:r>
      <w:r w:rsidRPr="007B0688">
        <w:rPr>
          <w:rFonts w:ascii="GHEA Grapalat" w:hAnsi="GHEA Grapalat" w:cs="Sylfaen"/>
          <w:sz w:val="20"/>
          <w:lang w:val="af-ZA"/>
        </w:rPr>
        <w:t xml:space="preserve"> </w:t>
      </w:r>
      <w:r w:rsidRPr="007B0688">
        <w:rPr>
          <w:rFonts w:ascii="GHEA Grapalat" w:hAnsi="GHEA Grapalat" w:cs="Sylfaen"/>
          <w:sz w:val="20"/>
          <w:lang w:val="ru-RU"/>
        </w:rPr>
        <w:t>հետագա</w:t>
      </w:r>
      <w:r w:rsidRPr="007B0688">
        <w:rPr>
          <w:rFonts w:ascii="GHEA Grapalat" w:hAnsi="GHEA Grapalat" w:cs="Sylfaen"/>
          <w:sz w:val="20"/>
          <w:lang w:val="af-ZA"/>
        </w:rPr>
        <w:t xml:space="preserve"> </w:t>
      </w:r>
      <w:r w:rsidRPr="007B0688">
        <w:rPr>
          <w:rFonts w:ascii="GHEA Grapalat" w:hAnsi="GHEA Grapalat" w:cs="Sylfaen"/>
          <w:sz w:val="20"/>
          <w:lang w:val="ru-RU"/>
        </w:rPr>
        <w:t>մասնակցության</w:t>
      </w:r>
      <w:r w:rsidRPr="007B0688">
        <w:rPr>
          <w:rFonts w:ascii="GHEA Grapalat" w:hAnsi="GHEA Grapalat" w:cs="Sylfaen"/>
          <w:sz w:val="20"/>
          <w:lang w:val="af-ZA"/>
        </w:rPr>
        <w:t xml:space="preserve"> </w:t>
      </w:r>
      <w:r w:rsidRPr="007B0688">
        <w:rPr>
          <w:rFonts w:ascii="GHEA Grapalat" w:hAnsi="GHEA Grapalat" w:cs="Sylfaen"/>
          <w:sz w:val="20"/>
          <w:lang w:val="ru-RU"/>
        </w:rPr>
        <w:t>դադարեցմանը</w:t>
      </w:r>
      <w:r w:rsidRPr="007B0688">
        <w:rPr>
          <w:rFonts w:ascii="GHEA Grapalat" w:hAnsi="GHEA Grapalat" w:cs="Sylfaen"/>
          <w:sz w:val="20"/>
          <w:lang w:val="af-ZA"/>
        </w:rPr>
        <w:t>.</w:t>
      </w:r>
    </w:p>
    <w:p w:rsidR="00096865" w:rsidRPr="007B0688" w:rsidRDefault="00096865" w:rsidP="00EF3662">
      <w:pPr>
        <w:ind w:firstLine="567"/>
        <w:jc w:val="both"/>
        <w:rPr>
          <w:rFonts w:ascii="GHEA Grapalat" w:hAnsi="GHEA Grapalat" w:cs="Sylfaen"/>
          <w:sz w:val="20"/>
          <w:lang w:val="af-ZA"/>
        </w:rPr>
      </w:pPr>
      <w:r w:rsidRPr="007B0688">
        <w:rPr>
          <w:rFonts w:ascii="GHEA Grapalat" w:hAnsi="GHEA Grapalat" w:cs="Sylfaen"/>
          <w:sz w:val="20"/>
          <w:lang w:val="af-ZA"/>
        </w:rPr>
        <w:t xml:space="preserve">3) </w:t>
      </w:r>
      <w:r w:rsidRPr="007B0688">
        <w:rPr>
          <w:rFonts w:ascii="GHEA Grapalat" w:hAnsi="GHEA Grapalat" w:cs="Sylfaen"/>
          <w:sz w:val="20"/>
          <w:lang w:val="ru-RU"/>
        </w:rPr>
        <w:t>հայտերի</w:t>
      </w:r>
      <w:r w:rsidRPr="007B0688">
        <w:rPr>
          <w:rFonts w:ascii="GHEA Grapalat" w:hAnsi="GHEA Grapalat" w:cs="Sylfaen"/>
          <w:sz w:val="20"/>
          <w:lang w:val="af-ZA"/>
        </w:rPr>
        <w:t xml:space="preserve"> </w:t>
      </w:r>
      <w:r w:rsidRPr="007B0688">
        <w:rPr>
          <w:rFonts w:ascii="GHEA Grapalat" w:hAnsi="GHEA Grapalat" w:cs="Sylfaen"/>
          <w:sz w:val="20"/>
          <w:lang w:val="ru-RU"/>
        </w:rPr>
        <w:t>բացումից</w:t>
      </w:r>
      <w:r w:rsidRPr="007B0688">
        <w:rPr>
          <w:rFonts w:ascii="GHEA Grapalat" w:hAnsi="GHEA Grapalat" w:cs="Sylfaen"/>
          <w:sz w:val="20"/>
          <w:lang w:val="af-ZA"/>
        </w:rPr>
        <w:t xml:space="preserve"> </w:t>
      </w:r>
      <w:r w:rsidRPr="007B0688">
        <w:rPr>
          <w:rFonts w:ascii="GHEA Grapalat" w:hAnsi="GHEA Grapalat" w:cs="Sylfaen"/>
          <w:sz w:val="20"/>
          <w:lang w:val="ru-RU"/>
        </w:rPr>
        <w:t>հետո</w:t>
      </w:r>
      <w:r w:rsidRPr="007B0688">
        <w:rPr>
          <w:rFonts w:ascii="GHEA Grapalat" w:hAnsi="GHEA Grapalat" w:cs="Sylfaen"/>
          <w:sz w:val="20"/>
          <w:lang w:val="af-ZA"/>
        </w:rPr>
        <w:t xml:space="preserve"> </w:t>
      </w:r>
      <w:r w:rsidRPr="007B0688">
        <w:rPr>
          <w:rFonts w:ascii="GHEA Grapalat" w:hAnsi="GHEA Grapalat" w:cs="Sylfaen"/>
          <w:sz w:val="20"/>
          <w:lang w:val="ru-RU"/>
        </w:rPr>
        <w:t>հրաժարվել</w:t>
      </w:r>
      <w:r w:rsidRPr="007B0688">
        <w:rPr>
          <w:rFonts w:ascii="GHEA Grapalat" w:hAnsi="GHEA Grapalat" w:cs="Sylfaen"/>
          <w:sz w:val="20"/>
          <w:lang w:val="af-ZA"/>
        </w:rPr>
        <w:t xml:space="preserve"> </w:t>
      </w:r>
      <w:r w:rsidRPr="007B0688">
        <w:rPr>
          <w:rFonts w:ascii="GHEA Grapalat" w:hAnsi="GHEA Grapalat" w:cs="Sylfaen"/>
          <w:sz w:val="20"/>
          <w:lang w:val="ru-RU"/>
        </w:rPr>
        <w:t>է</w:t>
      </w:r>
      <w:r w:rsidRPr="007B0688">
        <w:rPr>
          <w:rFonts w:ascii="GHEA Grapalat" w:hAnsi="GHEA Grapalat" w:cs="Sylfaen"/>
          <w:sz w:val="20"/>
          <w:lang w:val="af-ZA"/>
        </w:rPr>
        <w:t xml:space="preserve"> </w:t>
      </w:r>
      <w:r w:rsidR="00402941" w:rsidRPr="007B0688">
        <w:rPr>
          <w:rFonts w:ascii="GHEA Grapalat" w:hAnsi="GHEA Grapalat" w:cs="Sylfaen"/>
          <w:sz w:val="20"/>
          <w:lang w:val="af-ZA"/>
        </w:rPr>
        <w:t xml:space="preserve">սույն ընթացակարգի </w:t>
      </w:r>
      <w:r w:rsidRPr="007B0688">
        <w:rPr>
          <w:rFonts w:ascii="GHEA Grapalat" w:hAnsi="GHEA Grapalat" w:cs="Sylfaen"/>
          <w:sz w:val="20"/>
          <w:lang w:val="ru-RU"/>
        </w:rPr>
        <w:t>հետագա</w:t>
      </w:r>
      <w:r w:rsidRPr="007B0688">
        <w:rPr>
          <w:rFonts w:ascii="GHEA Grapalat" w:hAnsi="GHEA Grapalat" w:cs="Sylfaen"/>
          <w:sz w:val="20"/>
          <w:lang w:val="af-ZA"/>
        </w:rPr>
        <w:t xml:space="preserve"> </w:t>
      </w:r>
      <w:r w:rsidRPr="007B0688">
        <w:rPr>
          <w:rFonts w:ascii="GHEA Grapalat" w:hAnsi="GHEA Grapalat" w:cs="Sylfaen"/>
          <w:sz w:val="20"/>
          <w:lang w:val="ru-RU"/>
        </w:rPr>
        <w:t>մասնակցությունից</w:t>
      </w:r>
      <w:r w:rsidR="004D5671" w:rsidRPr="007B0688">
        <w:rPr>
          <w:rFonts w:ascii="GHEA Grapalat" w:hAnsi="GHEA Grapalat" w:cs="Sylfaen"/>
          <w:sz w:val="20"/>
          <w:lang w:val="ru-RU"/>
        </w:rPr>
        <w:t>։</w:t>
      </w:r>
      <w:r w:rsidRPr="007B0688">
        <w:rPr>
          <w:rFonts w:ascii="GHEA Grapalat" w:hAnsi="GHEA Grapalat" w:cs="Sylfaen"/>
          <w:sz w:val="20"/>
          <w:lang w:val="af-ZA"/>
        </w:rPr>
        <w:t xml:space="preserve"> </w:t>
      </w:r>
    </w:p>
    <w:p w:rsidR="00A42E71" w:rsidRPr="00E6597C" w:rsidRDefault="00283198" w:rsidP="00EF3662">
      <w:pPr>
        <w:ind w:firstLine="567"/>
        <w:jc w:val="both"/>
        <w:rPr>
          <w:rFonts w:ascii="GHEA Grapalat" w:hAnsi="GHEA Grapalat" w:cs="Sylfaen"/>
          <w:sz w:val="20"/>
          <w:szCs w:val="20"/>
          <w:lang w:val="af-ZA"/>
        </w:rPr>
      </w:pPr>
      <w:r w:rsidRPr="007B0688">
        <w:rPr>
          <w:rFonts w:ascii="GHEA Grapalat" w:hAnsi="GHEA Grapalat"/>
          <w:sz w:val="20"/>
          <w:lang w:val="af-ZA"/>
        </w:rPr>
        <w:t>7</w:t>
      </w:r>
      <w:r w:rsidR="00096865" w:rsidRPr="007B0688">
        <w:rPr>
          <w:rFonts w:ascii="GHEA Grapalat" w:hAnsi="GHEA Grapalat"/>
          <w:sz w:val="20"/>
          <w:lang w:val="af-ZA"/>
        </w:rPr>
        <w:t>.</w:t>
      </w:r>
      <w:r w:rsidR="009771B9" w:rsidRPr="007B0688">
        <w:rPr>
          <w:rFonts w:ascii="GHEA Grapalat" w:hAnsi="GHEA Grapalat"/>
          <w:sz w:val="20"/>
          <w:lang w:val="af-ZA"/>
        </w:rPr>
        <w:t>4</w:t>
      </w:r>
      <w:r w:rsidR="00096865" w:rsidRPr="007B0688">
        <w:rPr>
          <w:rFonts w:ascii="GHEA Grapalat" w:hAnsi="GHEA Grapalat"/>
          <w:sz w:val="20"/>
          <w:lang w:val="af-ZA"/>
        </w:rPr>
        <w:tab/>
      </w:r>
      <w:r w:rsidR="00096865" w:rsidRPr="007B0688">
        <w:rPr>
          <w:rFonts w:ascii="GHEA Grapalat" w:hAnsi="GHEA Grapalat" w:cs="Sylfaen"/>
          <w:sz w:val="20"/>
          <w:lang w:val="ru-RU"/>
        </w:rPr>
        <w:t>Հայտի</w:t>
      </w:r>
      <w:r w:rsidR="00096865" w:rsidRPr="007B0688">
        <w:rPr>
          <w:rFonts w:ascii="GHEA Grapalat" w:hAnsi="GHEA Grapalat" w:cs="Sylfaen"/>
          <w:sz w:val="20"/>
          <w:lang w:val="af-ZA"/>
        </w:rPr>
        <w:t xml:space="preserve"> </w:t>
      </w:r>
      <w:r w:rsidR="00096865" w:rsidRPr="007B0688">
        <w:rPr>
          <w:rFonts w:ascii="GHEA Grapalat" w:hAnsi="GHEA Grapalat" w:cs="Sylfaen"/>
          <w:sz w:val="20"/>
          <w:lang w:val="ru-RU"/>
        </w:rPr>
        <w:t>ապահով</w:t>
      </w:r>
      <w:r w:rsidR="0093460D" w:rsidRPr="007B0688">
        <w:rPr>
          <w:rFonts w:ascii="GHEA Grapalat" w:hAnsi="GHEA Grapalat" w:cs="Sylfaen"/>
          <w:sz w:val="20"/>
        </w:rPr>
        <w:t>ումը</w:t>
      </w:r>
      <w:r w:rsidR="0093460D" w:rsidRPr="007B0688">
        <w:rPr>
          <w:rFonts w:ascii="GHEA Grapalat" w:hAnsi="GHEA Grapalat" w:cs="Sylfaen"/>
          <w:sz w:val="20"/>
          <w:lang w:val="af-ZA"/>
        </w:rPr>
        <w:t xml:space="preserve"> </w:t>
      </w:r>
      <w:r w:rsidR="00E43CEB" w:rsidRPr="007B0688">
        <w:rPr>
          <w:rFonts w:ascii="GHEA Grapalat" w:hAnsi="GHEA Grapalat" w:cs="Sylfaen"/>
          <w:sz w:val="20"/>
        </w:rPr>
        <w:t>պետք</w:t>
      </w:r>
      <w:r w:rsidR="00E43CEB" w:rsidRPr="007B0688">
        <w:rPr>
          <w:rFonts w:ascii="GHEA Grapalat" w:hAnsi="GHEA Grapalat" w:cs="Sylfaen"/>
          <w:sz w:val="20"/>
          <w:lang w:val="af-ZA"/>
        </w:rPr>
        <w:t xml:space="preserve"> </w:t>
      </w:r>
      <w:r w:rsidR="00E43CEB" w:rsidRPr="007B0688">
        <w:rPr>
          <w:rFonts w:ascii="GHEA Grapalat" w:hAnsi="GHEA Grapalat" w:cs="Sylfaen"/>
          <w:sz w:val="20"/>
        </w:rPr>
        <w:t>է</w:t>
      </w:r>
      <w:r w:rsidR="00E43CEB" w:rsidRPr="007B0688">
        <w:rPr>
          <w:rFonts w:ascii="GHEA Grapalat" w:hAnsi="GHEA Grapalat" w:cs="Sylfaen"/>
          <w:sz w:val="20"/>
          <w:lang w:val="af-ZA"/>
        </w:rPr>
        <w:t xml:space="preserve"> </w:t>
      </w:r>
      <w:r w:rsidR="00C23B1B" w:rsidRPr="007B0688">
        <w:rPr>
          <w:rFonts w:ascii="GHEA Grapalat" w:hAnsi="GHEA Grapalat" w:cs="Sylfaen"/>
          <w:sz w:val="20"/>
        </w:rPr>
        <w:t>վավեր</w:t>
      </w:r>
      <w:r w:rsidR="00C23B1B" w:rsidRPr="007B0688">
        <w:rPr>
          <w:rFonts w:ascii="GHEA Grapalat" w:hAnsi="GHEA Grapalat" w:cs="Sylfaen"/>
          <w:sz w:val="20"/>
          <w:lang w:val="af-ZA"/>
        </w:rPr>
        <w:t xml:space="preserve"> </w:t>
      </w:r>
      <w:r w:rsidR="00E43CEB" w:rsidRPr="007B0688">
        <w:rPr>
          <w:rFonts w:ascii="GHEA Grapalat" w:hAnsi="GHEA Grapalat" w:cs="Sylfaen"/>
          <w:sz w:val="20"/>
        </w:rPr>
        <w:t>լինի</w:t>
      </w:r>
      <w:r w:rsidR="00E43CEB" w:rsidRPr="007B0688">
        <w:rPr>
          <w:rFonts w:ascii="GHEA Grapalat" w:hAnsi="GHEA Grapalat" w:cs="Sylfaen"/>
          <w:sz w:val="20"/>
          <w:lang w:val="af-ZA"/>
        </w:rPr>
        <w:t xml:space="preserve"> </w:t>
      </w:r>
      <w:r w:rsidR="00C813A9" w:rsidRPr="007B0688">
        <w:rPr>
          <w:rFonts w:ascii="GHEA Grapalat" w:hAnsi="GHEA Grapalat" w:cs="Sylfaen"/>
          <w:sz w:val="20"/>
        </w:rPr>
        <w:t>հայտը</w:t>
      </w:r>
      <w:r w:rsidR="00C813A9" w:rsidRPr="007B0688">
        <w:rPr>
          <w:rFonts w:ascii="GHEA Grapalat" w:hAnsi="GHEA Grapalat" w:cs="Sylfaen"/>
          <w:sz w:val="20"/>
          <w:lang w:val="af-ZA"/>
        </w:rPr>
        <w:t xml:space="preserve"> </w:t>
      </w:r>
      <w:r w:rsidR="00C813A9" w:rsidRPr="007B0688">
        <w:rPr>
          <w:rFonts w:ascii="GHEA Grapalat" w:hAnsi="GHEA Grapalat" w:cs="Sylfaen"/>
          <w:sz w:val="20"/>
        </w:rPr>
        <w:t>ներկայացվելու</w:t>
      </w:r>
      <w:r w:rsidR="00C813A9" w:rsidRPr="007B0688">
        <w:rPr>
          <w:rFonts w:ascii="GHEA Grapalat" w:hAnsi="GHEA Grapalat" w:cs="Sylfaen"/>
          <w:sz w:val="20"/>
          <w:lang w:val="af-ZA"/>
        </w:rPr>
        <w:t xml:space="preserve"> </w:t>
      </w:r>
      <w:r w:rsidR="00C813A9" w:rsidRPr="007B0688">
        <w:rPr>
          <w:rFonts w:ascii="GHEA Grapalat" w:hAnsi="GHEA Grapalat" w:cs="Sylfaen"/>
          <w:sz w:val="20"/>
        </w:rPr>
        <w:t>օրվանից</w:t>
      </w:r>
      <w:r w:rsidR="00C813A9" w:rsidRPr="007B0688">
        <w:rPr>
          <w:rFonts w:ascii="GHEA Grapalat" w:hAnsi="GHEA Grapalat" w:cs="Sylfaen"/>
          <w:sz w:val="20"/>
          <w:lang w:val="af-ZA"/>
        </w:rPr>
        <w:t xml:space="preserve"> </w:t>
      </w:r>
      <w:r w:rsidR="00C813A9" w:rsidRPr="007B0688">
        <w:rPr>
          <w:rFonts w:ascii="GHEA Grapalat" w:hAnsi="GHEA Grapalat" w:cs="Sylfaen"/>
          <w:sz w:val="20"/>
        </w:rPr>
        <w:t>հաշված</w:t>
      </w:r>
      <w:r w:rsidR="00C813A9" w:rsidRPr="007B0688">
        <w:rPr>
          <w:rFonts w:ascii="GHEA Grapalat" w:hAnsi="GHEA Grapalat" w:cs="Sylfaen"/>
          <w:sz w:val="20"/>
          <w:lang w:val="af-ZA"/>
        </w:rPr>
        <w:t xml:space="preserve"> </w:t>
      </w:r>
      <w:r w:rsidR="00A27FAF" w:rsidRPr="007B0688">
        <w:rPr>
          <w:rFonts w:ascii="GHEA Grapalat" w:hAnsi="GHEA Grapalat" w:cs="Sylfaen"/>
          <w:sz w:val="20"/>
          <w:lang w:val="af-ZA"/>
        </w:rPr>
        <w:t>90</w:t>
      </w:r>
      <w:r w:rsidR="00822942" w:rsidRPr="007B0688">
        <w:rPr>
          <w:rFonts w:ascii="GHEA Grapalat" w:hAnsi="GHEA Grapalat" w:cs="Sylfaen"/>
          <w:sz w:val="20"/>
          <w:lang w:val="hy-AM"/>
        </w:rPr>
        <w:t xml:space="preserve"> </w:t>
      </w:r>
      <w:r w:rsidR="00822942" w:rsidRPr="007B0688">
        <w:rPr>
          <w:rFonts w:ascii="GHEA Grapalat" w:hAnsi="GHEA Grapalat" w:cs="Sylfaen"/>
          <w:sz w:val="20"/>
          <w:lang w:val="af-ZA"/>
        </w:rPr>
        <w:t>(</w:t>
      </w:r>
      <w:r w:rsidR="00822942" w:rsidRPr="007B0688">
        <w:rPr>
          <w:rFonts w:ascii="GHEA Grapalat" w:hAnsi="GHEA Grapalat" w:cs="Sylfaen"/>
          <w:sz w:val="20"/>
          <w:lang w:val="hy-AM"/>
        </w:rPr>
        <w:t>իննսուն</w:t>
      </w:r>
      <w:r w:rsidR="00822942" w:rsidRPr="007B0688">
        <w:rPr>
          <w:rFonts w:ascii="GHEA Grapalat" w:hAnsi="GHEA Grapalat" w:cs="Sylfaen"/>
          <w:sz w:val="20"/>
          <w:lang w:val="af-ZA"/>
        </w:rPr>
        <w:t>)</w:t>
      </w:r>
      <w:r w:rsidR="00C813A9" w:rsidRPr="007B0688">
        <w:rPr>
          <w:rFonts w:ascii="GHEA Grapalat" w:hAnsi="GHEA Grapalat" w:cs="Sylfaen"/>
          <w:sz w:val="20"/>
          <w:lang w:val="af-ZA"/>
        </w:rPr>
        <w:t xml:space="preserve"> </w:t>
      </w:r>
      <w:r w:rsidR="001A4EF7" w:rsidRPr="007B0688">
        <w:rPr>
          <w:rFonts w:ascii="GHEA Grapalat" w:hAnsi="GHEA Grapalat" w:cs="Sylfaen"/>
          <w:sz w:val="20"/>
        </w:rPr>
        <w:t>աշխատանքային</w:t>
      </w:r>
      <w:r w:rsidR="001A4EF7" w:rsidRPr="007B0688">
        <w:rPr>
          <w:rFonts w:ascii="GHEA Grapalat" w:hAnsi="GHEA Grapalat" w:cs="Sylfaen"/>
          <w:sz w:val="20"/>
          <w:lang w:val="af-ZA"/>
        </w:rPr>
        <w:t xml:space="preserve"> </w:t>
      </w:r>
      <w:r w:rsidR="001A4EF7" w:rsidRPr="007B0688">
        <w:rPr>
          <w:rFonts w:ascii="GHEA Grapalat" w:hAnsi="GHEA Grapalat" w:cs="Sylfaen"/>
          <w:sz w:val="20"/>
        </w:rPr>
        <w:t>օր</w:t>
      </w:r>
      <w:r w:rsidR="0093460D" w:rsidRPr="007B0688">
        <w:rPr>
          <w:rFonts w:ascii="GHEA Grapalat" w:hAnsi="GHEA Grapalat"/>
          <w:sz w:val="20"/>
          <w:szCs w:val="20"/>
          <w:lang w:val="af-ZA"/>
        </w:rPr>
        <w:t>:</w:t>
      </w:r>
      <w:r w:rsidR="001A4EF7" w:rsidRPr="007B0688">
        <w:rPr>
          <w:rFonts w:ascii="GHEA Grapalat" w:hAnsi="GHEA Grapalat"/>
          <w:sz w:val="20"/>
          <w:szCs w:val="20"/>
          <w:lang w:val="af-ZA"/>
        </w:rPr>
        <w:t xml:space="preserve"> </w:t>
      </w:r>
      <w:r w:rsidR="00A42E71" w:rsidRPr="007B0688">
        <w:rPr>
          <w:rFonts w:ascii="GHEA Grapalat" w:hAnsi="GHEA Grapalat"/>
          <w:sz w:val="20"/>
          <w:szCs w:val="20"/>
        </w:rPr>
        <w:t>Հայտի</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ապահովումը</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ենթակա</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է</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վերադարձման</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այն</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ներկայացրած</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մասնակցին</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սույն</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ընթացակարգի</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շրջանակում</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պայմանագիրը</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կնքվելուց</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կամ</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սույն</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ընթացակարգը</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չկայացած</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հայտարարվելուց</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հետո</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քսան</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աշխատանքային</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օրվա</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ընթացքում</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բացառությամբ</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սույն</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հրավերի</w:t>
      </w:r>
      <w:r w:rsidR="00A42E71" w:rsidRPr="007B0688">
        <w:rPr>
          <w:rFonts w:ascii="GHEA Grapalat" w:hAnsi="GHEA Grapalat"/>
          <w:sz w:val="20"/>
          <w:szCs w:val="20"/>
          <w:lang w:val="af-ZA"/>
        </w:rPr>
        <w:t xml:space="preserve"> 1-</w:t>
      </w:r>
      <w:r w:rsidR="00A42E71" w:rsidRPr="007B0688">
        <w:rPr>
          <w:rFonts w:ascii="GHEA Grapalat" w:hAnsi="GHEA Grapalat"/>
          <w:sz w:val="20"/>
          <w:szCs w:val="20"/>
        </w:rPr>
        <w:t>ին</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մասի</w:t>
      </w:r>
      <w:r w:rsidR="00A42E71" w:rsidRPr="007B0688">
        <w:rPr>
          <w:rFonts w:ascii="GHEA Grapalat" w:hAnsi="GHEA Grapalat"/>
          <w:sz w:val="20"/>
          <w:szCs w:val="20"/>
          <w:lang w:val="af-ZA"/>
        </w:rPr>
        <w:t xml:space="preserve"> </w:t>
      </w:r>
      <w:r w:rsidRPr="007B0688">
        <w:rPr>
          <w:rFonts w:ascii="GHEA Grapalat" w:hAnsi="GHEA Grapalat"/>
          <w:sz w:val="20"/>
          <w:szCs w:val="20"/>
          <w:lang w:val="af-ZA"/>
        </w:rPr>
        <w:t>7</w:t>
      </w:r>
      <w:r w:rsidR="00A42E71" w:rsidRPr="007B0688">
        <w:rPr>
          <w:rFonts w:ascii="GHEA Grapalat" w:hAnsi="GHEA Grapalat"/>
          <w:sz w:val="20"/>
          <w:szCs w:val="20"/>
          <w:lang w:val="af-ZA"/>
        </w:rPr>
        <w:t xml:space="preserve">.3 </w:t>
      </w:r>
      <w:r w:rsidR="00A42E71" w:rsidRPr="007B0688">
        <w:rPr>
          <w:rFonts w:ascii="GHEA Grapalat" w:hAnsi="GHEA Grapalat"/>
          <w:sz w:val="20"/>
          <w:szCs w:val="20"/>
        </w:rPr>
        <w:t>կետով</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նախատեսված</w:t>
      </w:r>
      <w:r w:rsidR="00A42E71" w:rsidRPr="007B0688">
        <w:rPr>
          <w:rFonts w:ascii="GHEA Grapalat" w:hAnsi="GHEA Grapalat"/>
          <w:sz w:val="20"/>
          <w:szCs w:val="20"/>
          <w:lang w:val="af-ZA"/>
        </w:rPr>
        <w:t xml:space="preserve"> </w:t>
      </w:r>
      <w:r w:rsidR="00A42E71" w:rsidRPr="007B0688">
        <w:rPr>
          <w:rFonts w:ascii="GHEA Grapalat" w:hAnsi="GHEA Grapalat"/>
          <w:sz w:val="20"/>
          <w:szCs w:val="20"/>
        </w:rPr>
        <w:t>դեպքերի</w:t>
      </w:r>
      <w:r w:rsidR="00A42E71" w:rsidRPr="007B0688">
        <w:rPr>
          <w:rFonts w:ascii="GHEA Grapalat" w:hAnsi="GHEA Grapalat"/>
          <w:sz w:val="20"/>
          <w:szCs w:val="20"/>
          <w:lang w:val="af-ZA"/>
        </w:rPr>
        <w:t>:</w:t>
      </w:r>
      <w:r w:rsidR="00A42E71" w:rsidRPr="00E6597C">
        <w:rPr>
          <w:rFonts w:ascii="GHEA Grapalat" w:hAnsi="GHEA Grapalat"/>
          <w:sz w:val="20"/>
          <w:szCs w:val="20"/>
          <w:lang w:val="af-ZA"/>
        </w:rPr>
        <w:t xml:space="preserve"> </w:t>
      </w:r>
    </w:p>
    <w:p w:rsidR="00096865" w:rsidRPr="00E6597C" w:rsidRDefault="00096865" w:rsidP="007B0688">
      <w:pPr>
        <w:jc w:val="both"/>
        <w:rPr>
          <w:rFonts w:ascii="GHEA Grapalat" w:hAnsi="GHEA Grapalat" w:cs="Sylfaen"/>
          <w:sz w:val="20"/>
          <w:lang w:val="af-ZA"/>
        </w:rPr>
      </w:pPr>
    </w:p>
    <w:p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rsidR="00096865" w:rsidRPr="00E6597C" w:rsidRDefault="00096865" w:rsidP="00EF3662">
      <w:pPr>
        <w:ind w:firstLine="567"/>
        <w:jc w:val="both"/>
        <w:rPr>
          <w:rFonts w:ascii="GHEA Grapalat" w:hAnsi="GHEA Grapalat"/>
          <w:b/>
          <w:sz w:val="20"/>
          <w:lang w:val="af-ZA"/>
        </w:rPr>
      </w:pPr>
    </w:p>
    <w:p w:rsidR="003F79B4" w:rsidRPr="004B600D" w:rsidRDefault="00FD2748" w:rsidP="003F79B4">
      <w:pPr>
        <w:pStyle w:val="23"/>
        <w:spacing w:line="240" w:lineRule="auto"/>
        <w:ind w:firstLine="567"/>
        <w:rPr>
          <w:rFonts w:ascii="GHEA Grapalat" w:hAnsi="GHEA Grapalat" w:cs="Tahoma"/>
          <w:b/>
          <w:sz w:val="24"/>
          <w:szCs w:val="24"/>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4B600D">
        <w:rPr>
          <w:rFonts w:ascii="GHEA Grapalat" w:hAnsi="GHEA Grapalat" w:cs="Sylfaen"/>
          <w:szCs w:val="24"/>
        </w:rPr>
        <w:t xml:space="preserve"> </w:t>
      </w:r>
      <w:r w:rsidR="006C0B7E">
        <w:rPr>
          <w:rFonts w:ascii="GHEA Grapalat" w:hAnsi="GHEA Grapalat" w:cs="Sylfaen"/>
          <w:b/>
          <w:sz w:val="24"/>
          <w:szCs w:val="24"/>
        </w:rPr>
        <w:t>15</w:t>
      </w:r>
      <w:r w:rsidR="004B600D" w:rsidRPr="004B600D">
        <w:rPr>
          <w:rFonts w:ascii="GHEA Grapalat" w:hAnsi="GHEA Grapalat" w:cs="Sylfaen"/>
          <w:b/>
          <w:sz w:val="24"/>
          <w:szCs w:val="24"/>
        </w:rPr>
        <w:t>-</w:t>
      </w:r>
      <w:r w:rsidR="003F79B4" w:rsidRPr="004B600D">
        <w:rPr>
          <w:rFonts w:ascii="GHEA Grapalat" w:hAnsi="GHEA Grapalat" w:cs="Sylfaen"/>
          <w:b/>
          <w:sz w:val="24"/>
          <w:szCs w:val="24"/>
          <w:lang w:val="ru-RU"/>
        </w:rPr>
        <w:t>րդ</w:t>
      </w:r>
      <w:r w:rsidR="003F79B4" w:rsidRPr="004B600D">
        <w:rPr>
          <w:rFonts w:ascii="GHEA Grapalat" w:hAnsi="GHEA Grapalat" w:cs="Sylfaen"/>
          <w:b/>
          <w:sz w:val="24"/>
          <w:szCs w:val="24"/>
        </w:rPr>
        <w:t xml:space="preserve"> </w:t>
      </w:r>
      <w:r w:rsidR="003F79B4" w:rsidRPr="004B600D">
        <w:rPr>
          <w:rFonts w:ascii="GHEA Grapalat" w:hAnsi="GHEA Grapalat" w:cs="Sylfaen"/>
          <w:b/>
          <w:sz w:val="24"/>
          <w:szCs w:val="24"/>
          <w:lang w:val="ru-RU"/>
        </w:rPr>
        <w:t>օրվա</w:t>
      </w:r>
      <w:r w:rsidR="003F79B4" w:rsidRPr="004B600D">
        <w:rPr>
          <w:rFonts w:ascii="GHEA Grapalat" w:hAnsi="GHEA Grapalat" w:cs="Sylfaen"/>
          <w:b/>
          <w:sz w:val="24"/>
          <w:szCs w:val="24"/>
        </w:rPr>
        <w:t xml:space="preserve"> </w:t>
      </w:r>
      <w:r w:rsidR="003F79B4" w:rsidRPr="004B600D">
        <w:rPr>
          <w:rFonts w:ascii="GHEA Grapalat" w:hAnsi="GHEA Grapalat" w:cs="Sylfaen"/>
          <w:b/>
          <w:sz w:val="24"/>
          <w:szCs w:val="24"/>
          <w:lang w:val="ru-RU"/>
        </w:rPr>
        <w:t>ժամը</w:t>
      </w:r>
      <w:r w:rsidR="003F79B4" w:rsidRPr="004B600D">
        <w:rPr>
          <w:rFonts w:ascii="GHEA Grapalat" w:hAnsi="GHEA Grapalat" w:cs="Sylfaen"/>
          <w:b/>
          <w:sz w:val="24"/>
          <w:szCs w:val="24"/>
        </w:rPr>
        <w:t xml:space="preserve"> </w:t>
      </w:r>
      <w:r w:rsidR="004B600D" w:rsidRPr="004B600D">
        <w:rPr>
          <w:rFonts w:ascii="GHEA Grapalat" w:hAnsi="GHEA Grapalat" w:cs="Sylfaen"/>
          <w:b/>
          <w:sz w:val="24"/>
          <w:szCs w:val="24"/>
        </w:rPr>
        <w:t>12:00</w:t>
      </w:r>
      <w:r w:rsidR="003F79B4" w:rsidRPr="004B600D">
        <w:rPr>
          <w:rFonts w:ascii="GHEA Grapalat" w:hAnsi="GHEA Grapalat" w:cs="Sylfaen"/>
          <w:b/>
          <w:sz w:val="24"/>
          <w:szCs w:val="24"/>
        </w:rPr>
        <w:t>-</w:t>
      </w:r>
      <w:r w:rsidR="003F79B4" w:rsidRPr="004B600D">
        <w:rPr>
          <w:rFonts w:ascii="GHEA Grapalat" w:hAnsi="GHEA Grapalat" w:cs="Sylfaen"/>
          <w:b/>
          <w:sz w:val="24"/>
          <w:szCs w:val="24"/>
          <w:lang w:val="en-US"/>
        </w:rPr>
        <w:t>ի</w:t>
      </w:r>
      <w:r w:rsidR="003F79B4" w:rsidRPr="004B600D">
        <w:rPr>
          <w:rFonts w:ascii="GHEA Grapalat" w:hAnsi="GHEA Grapalat" w:cs="Sylfaen"/>
          <w:b/>
          <w:sz w:val="24"/>
          <w:szCs w:val="24"/>
          <w:lang w:val="ru-RU"/>
        </w:rPr>
        <w:t>ն։</w:t>
      </w:r>
      <w:r w:rsidR="003F79B4" w:rsidRPr="004B600D">
        <w:rPr>
          <w:rFonts w:ascii="GHEA Grapalat" w:hAnsi="GHEA Grapalat" w:cs="Sylfaen"/>
          <w:b/>
          <w:sz w:val="24"/>
          <w:szCs w:val="24"/>
        </w:rPr>
        <w:t xml:space="preserve"> </w:t>
      </w:r>
    </w:p>
    <w:p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proofErr w:type="gramStart"/>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proofErr w:type="gramEnd"/>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Pr="00E6597C">
        <w:rPr>
          <w:rFonts w:ascii="GHEA Grapalat" w:hAnsi="GHEA Grapalat" w:cs="Sylfaen"/>
          <w:sz w:val="20"/>
          <w:lang w:val="af-ZA"/>
        </w:rPr>
        <w:t xml:space="preserve">տասնհինգ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763EF7" w:rsidRPr="00E6597C">
        <w:rPr>
          <w:rFonts w:ascii="GHEA Grapalat" w:hAnsi="GHEA Grapalat" w:cs="Sylfaen"/>
          <w:sz w:val="20"/>
          <w:lang w:val="hy-AM"/>
        </w:rPr>
        <w:t>է</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B514E8" w:rsidRPr="00E6597C">
        <w:rPr>
          <w:rFonts w:ascii="GHEA Grapalat" w:hAnsi="GHEA Grapalat" w:cs="Sylfaen"/>
          <w:szCs w:val="24"/>
          <w:lang w:val="en-US"/>
        </w:rPr>
        <w:t>հաջորդաբար</w:t>
      </w:r>
      <w:r w:rsidR="00B514E8" w:rsidRPr="00E6597C">
        <w:rPr>
          <w:rFonts w:ascii="GHEA Grapalat" w:hAnsi="GHEA Grapalat" w:cs="Sylfaen"/>
          <w:szCs w:val="24"/>
        </w:rPr>
        <w:t xml:space="preserve"> </w:t>
      </w:r>
      <w:r w:rsidR="00B514E8" w:rsidRPr="00E6597C">
        <w:rPr>
          <w:rFonts w:ascii="GHEA Grapalat" w:hAnsi="GHEA Grapalat" w:cs="Sylfaen"/>
          <w:szCs w:val="24"/>
          <w:lang w:val="en-US"/>
        </w:rPr>
        <w:t>տեղեր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զբաղեցրած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rsidR="004B600D" w:rsidRPr="00AE2768" w:rsidRDefault="00FD2748" w:rsidP="004B600D">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4B600D" w:rsidRPr="00CB0029">
        <w:rPr>
          <w:rFonts w:ascii="GHEA Grapalat" w:hAnsi="GHEA Grapalat" w:cs="Sylfaen"/>
          <w:b/>
          <w:lang w:val="ru-RU"/>
        </w:rPr>
        <w:t>տվյալ</w:t>
      </w:r>
      <w:r w:rsidR="004B600D" w:rsidRPr="00CB0029">
        <w:rPr>
          <w:rFonts w:ascii="GHEA Grapalat" w:hAnsi="GHEA Grapalat" w:cs="Sylfaen"/>
          <w:b/>
          <w:lang w:val="af-ZA"/>
        </w:rPr>
        <w:t xml:space="preserve"> </w:t>
      </w:r>
      <w:r w:rsidR="004B600D" w:rsidRPr="00CB0029">
        <w:rPr>
          <w:rFonts w:ascii="GHEA Grapalat" w:hAnsi="GHEA Grapalat" w:cs="Sylfaen"/>
          <w:b/>
          <w:lang w:val="ru-RU"/>
        </w:rPr>
        <w:t>օրվա</w:t>
      </w:r>
      <w:r w:rsidR="004B600D" w:rsidRPr="00CB0029">
        <w:rPr>
          <w:rFonts w:ascii="GHEA Grapalat" w:hAnsi="GHEA Grapalat" w:cs="Sylfaen"/>
          <w:b/>
          <w:lang w:val="af-ZA"/>
        </w:rPr>
        <w:t xml:space="preserve"> </w:t>
      </w:r>
      <w:r w:rsidR="004B600D" w:rsidRPr="00CB0029">
        <w:rPr>
          <w:rFonts w:ascii="GHEA Grapalat" w:hAnsi="GHEA Grapalat" w:cs="Sylfaen"/>
          <w:b/>
          <w:lang w:val="ru-RU"/>
        </w:rPr>
        <w:t>Կենտրոնական</w:t>
      </w:r>
      <w:r w:rsidR="004B600D" w:rsidRPr="00CB0029">
        <w:rPr>
          <w:rFonts w:ascii="GHEA Grapalat" w:hAnsi="GHEA Grapalat" w:cs="Sylfaen"/>
          <w:b/>
          <w:lang w:val="af-ZA"/>
        </w:rPr>
        <w:t xml:space="preserve"> </w:t>
      </w:r>
      <w:r w:rsidR="004B600D" w:rsidRPr="00CB0029">
        <w:rPr>
          <w:rFonts w:ascii="GHEA Grapalat" w:hAnsi="GHEA Grapalat" w:cs="Sylfaen"/>
          <w:b/>
          <w:lang w:val="ru-RU"/>
        </w:rPr>
        <w:t>Բանկի</w:t>
      </w:r>
      <w:r w:rsidR="004B600D" w:rsidRPr="007474A1">
        <w:rPr>
          <w:rFonts w:ascii="GHEA Grapalat" w:hAnsi="GHEA Grapalat" w:cs="Sylfaen"/>
          <w:i w:val="0"/>
          <w:szCs w:val="24"/>
          <w:lang w:val="af-ZA"/>
        </w:rPr>
        <w:t xml:space="preserve"> </w:t>
      </w:r>
      <w:r w:rsidR="004B600D" w:rsidRPr="00CB0029">
        <w:rPr>
          <w:rFonts w:ascii="GHEA Grapalat" w:hAnsi="GHEA Grapalat" w:cs="Sylfaen"/>
          <w:i w:val="0"/>
          <w:lang w:val="ru-RU"/>
        </w:rPr>
        <w:t>սահմանած</w:t>
      </w:r>
      <w:r w:rsidR="004B600D" w:rsidRPr="00AE2768">
        <w:rPr>
          <w:rStyle w:val="af6"/>
          <w:rFonts w:ascii="GHEA Grapalat" w:hAnsi="GHEA Grapalat" w:cs="Sylfaen"/>
          <w:i w:val="0"/>
          <w:color w:val="FFFFFF"/>
          <w:szCs w:val="24"/>
          <w:lang w:val="af-ZA"/>
        </w:rPr>
        <w:t xml:space="preserve"> </w:t>
      </w:r>
      <w:r w:rsidR="004B600D" w:rsidRPr="00AE2768">
        <w:rPr>
          <w:rStyle w:val="af6"/>
          <w:rFonts w:ascii="GHEA Grapalat" w:hAnsi="GHEA Grapalat" w:cs="Sylfaen"/>
          <w:i w:val="0"/>
          <w:color w:val="FFFFFF"/>
          <w:szCs w:val="24"/>
          <w:lang w:val="af-ZA"/>
        </w:rPr>
        <w:footnoteReference w:id="5"/>
      </w:r>
      <w:r w:rsidR="004B600D" w:rsidRPr="00AE2768">
        <w:rPr>
          <w:rFonts w:ascii="GHEA Grapalat" w:hAnsi="GHEA Grapalat" w:cs="Sylfaen"/>
          <w:i w:val="0"/>
          <w:szCs w:val="24"/>
          <w:lang w:val="ru-RU"/>
        </w:rPr>
        <w:t>փոխարժեքով։</w:t>
      </w:r>
      <w:r w:rsidR="004B600D" w:rsidRPr="00AE2768">
        <w:rPr>
          <w:rFonts w:ascii="GHEA Grapalat" w:hAnsi="GHEA Grapalat" w:cs="Sylfaen"/>
          <w:i w:val="0"/>
          <w:szCs w:val="24"/>
          <w:lang w:val="af-ZA"/>
        </w:rPr>
        <w:t xml:space="preserve"> </w:t>
      </w:r>
    </w:p>
    <w:p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5</w:t>
      </w:r>
      <w:r w:rsidR="00D7435F"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af-ZA"/>
        </w:rPr>
        <w:t>Հ</w:t>
      </w:r>
      <w:r w:rsidR="00096865" w:rsidRPr="00E6597C">
        <w:rPr>
          <w:rFonts w:ascii="GHEA Grapalat" w:hAnsi="GHEA Grapalat" w:cs="Sylfaen"/>
          <w:i w:val="0"/>
          <w:szCs w:val="24"/>
          <w:lang w:val="ru-RU"/>
        </w:rPr>
        <w:t>անձնաժողովի</w:t>
      </w:r>
      <w:r w:rsidR="00096865"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պ</w:t>
      </w:r>
      <w:r w:rsidR="00153C87" w:rsidRPr="00E6597C">
        <w:rPr>
          <w:rFonts w:ascii="GHEA Grapalat" w:hAnsi="GHEA Grapalat" w:cs="Sylfaen"/>
          <w:i w:val="0"/>
          <w:szCs w:val="24"/>
          <w:lang w:val="ru-RU"/>
        </w:rPr>
        <w:t>ատվիրատուի</w:t>
      </w:r>
      <w:r w:rsidR="00153C87"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և</w:t>
      </w:r>
      <w:r w:rsidR="00096865"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մ</w:t>
      </w:r>
      <w:r w:rsidR="00153C87" w:rsidRPr="00E6597C">
        <w:rPr>
          <w:rFonts w:ascii="GHEA Grapalat" w:hAnsi="GHEA Grapalat" w:cs="Sylfaen"/>
          <w:i w:val="0"/>
          <w:szCs w:val="24"/>
          <w:lang w:val="ru-RU"/>
        </w:rPr>
        <w:t>ասնակիցների</w:t>
      </w:r>
      <w:r w:rsidR="00153C87"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բանակցություններն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արգելվում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բացառությամբ</w:t>
      </w:r>
      <w:r w:rsidR="00096865" w:rsidRPr="00E6597C">
        <w:rPr>
          <w:rFonts w:ascii="GHEA Grapalat" w:hAnsi="GHEA Grapalat" w:cs="Sylfaen"/>
          <w:i w:val="0"/>
          <w:szCs w:val="24"/>
          <w:lang w:val="af-ZA"/>
        </w:rPr>
        <w:t>`</w:t>
      </w:r>
    </w:p>
    <w:p w:rsidR="00096865" w:rsidRPr="00E6597C" w:rsidRDefault="00096865" w:rsidP="00EF3662">
      <w:pPr>
        <w:pStyle w:val="a3"/>
        <w:spacing w:line="240" w:lineRule="auto"/>
        <w:rPr>
          <w:rFonts w:ascii="GHEA Grapalat" w:hAnsi="GHEA Grapalat" w:cs="Sylfaen"/>
          <w:i w:val="0"/>
          <w:szCs w:val="24"/>
          <w:lang w:val="af-ZA"/>
        </w:rPr>
      </w:pPr>
      <w:r w:rsidRPr="00E6597C">
        <w:rPr>
          <w:rFonts w:ascii="GHEA Grapalat" w:hAnsi="GHEA Grapalat" w:cs="Sylfaen"/>
          <w:i w:val="0"/>
          <w:szCs w:val="24"/>
          <w:lang w:val="af-ZA"/>
        </w:rPr>
        <w:lastRenderedPageBreak/>
        <w:t xml:space="preserve">1) </w:t>
      </w:r>
      <w:r w:rsidRPr="00E6597C">
        <w:rPr>
          <w:rFonts w:ascii="GHEA Grapalat" w:hAnsi="GHEA Grapalat" w:cs="Sylfaen"/>
          <w:i w:val="0"/>
          <w:szCs w:val="24"/>
          <w:lang w:val="ru-RU"/>
        </w:rPr>
        <w:t>երբ</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ընթացակարգին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մասնակցել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մեկ</w:t>
      </w:r>
      <w:r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af-ZA"/>
        </w:rPr>
        <w:t>մ</w:t>
      </w:r>
      <w:r w:rsidR="00153C87" w:rsidRPr="00E6597C">
        <w:rPr>
          <w:rFonts w:ascii="GHEA Grapalat" w:hAnsi="GHEA Grapalat" w:cs="Sylfaen"/>
          <w:i w:val="0"/>
          <w:szCs w:val="24"/>
          <w:lang w:val="ru-RU"/>
        </w:rPr>
        <w:t>ասնակից</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որի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ներկայացրած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պահանջներին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գնահատման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արդյունքում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պահանջներին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գնահատվել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մեկ</w:t>
      </w:r>
      <w:r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af-ZA"/>
        </w:rPr>
        <w:t>մ</w:t>
      </w:r>
      <w:r w:rsidR="00153C87" w:rsidRPr="00E6597C">
        <w:rPr>
          <w:rFonts w:ascii="GHEA Grapalat" w:hAnsi="GHEA Grapalat" w:cs="Sylfaen"/>
          <w:i w:val="0"/>
          <w:szCs w:val="24"/>
          <w:lang w:val="ru-RU"/>
        </w:rPr>
        <w:t>ասնակցի</w:t>
      </w:r>
      <w:r w:rsidR="00153C87"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կամ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առաջարկված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նվազագույն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գների</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հավասարության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դեպքում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կամ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եթե</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ոչ</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գնային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պայմանները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բավարարող</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գնահատված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հայտեր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ներկայացրած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բոլոր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մասնակիցների</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ներկայացրած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գնային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առաջարկները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գերազանցում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են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այդ</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գնումը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կատարելու</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համար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նախատեսված</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սույն</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հրավերի</w:t>
      </w:r>
      <w:r w:rsidR="00153C87" w:rsidRPr="00E6597C">
        <w:rPr>
          <w:rFonts w:ascii="GHEA Grapalat" w:hAnsi="GHEA Grapalat" w:cs="Sylfaen"/>
          <w:i w:val="0"/>
          <w:szCs w:val="24"/>
          <w:lang w:val="af-ZA"/>
        </w:rPr>
        <w:t xml:space="preserve"> 1-</w:t>
      </w:r>
      <w:r w:rsidR="00153C87" w:rsidRPr="00E6597C">
        <w:rPr>
          <w:rFonts w:ascii="GHEA Grapalat" w:hAnsi="GHEA Grapalat" w:cs="Sylfaen"/>
          <w:i w:val="0"/>
          <w:szCs w:val="24"/>
          <w:lang w:val="en-US"/>
        </w:rPr>
        <w:t>ին</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մասի</w:t>
      </w:r>
      <w:r w:rsidR="00153C87" w:rsidRPr="00E6597C">
        <w:rPr>
          <w:rFonts w:ascii="GHEA Grapalat" w:hAnsi="GHEA Grapalat" w:cs="Sylfaen"/>
          <w:i w:val="0"/>
          <w:szCs w:val="24"/>
          <w:lang w:val="af-ZA"/>
        </w:rPr>
        <w:t xml:space="preserve"> </w:t>
      </w:r>
      <w:r w:rsidR="00A150A9" w:rsidRPr="00E6597C">
        <w:rPr>
          <w:rFonts w:ascii="GHEA Grapalat" w:hAnsi="GHEA Grapalat" w:cs="Sylfaen"/>
          <w:i w:val="0"/>
          <w:szCs w:val="24"/>
          <w:lang w:val="af-ZA"/>
        </w:rPr>
        <w:t>8</w:t>
      </w:r>
      <w:r w:rsidR="00153C87" w:rsidRPr="00E6597C">
        <w:rPr>
          <w:rFonts w:ascii="GHEA Grapalat" w:hAnsi="GHEA Grapalat" w:cs="Sylfaen"/>
          <w:i w:val="0"/>
          <w:szCs w:val="24"/>
          <w:lang w:val="af-ZA"/>
        </w:rPr>
        <w:t xml:space="preserve">.1 </w:t>
      </w:r>
      <w:r w:rsidR="00153C87" w:rsidRPr="00E6597C">
        <w:rPr>
          <w:rFonts w:ascii="GHEA Grapalat" w:hAnsi="GHEA Grapalat" w:cs="Sylfaen"/>
          <w:i w:val="0"/>
          <w:szCs w:val="24"/>
          <w:lang w:val="en-US"/>
        </w:rPr>
        <w:t>կետի</w:t>
      </w:r>
      <w:r w:rsidR="00153C87" w:rsidRPr="00E6597C">
        <w:rPr>
          <w:rFonts w:ascii="GHEA Grapalat" w:hAnsi="GHEA Grapalat" w:cs="Sylfaen"/>
          <w:i w:val="0"/>
          <w:szCs w:val="24"/>
          <w:lang w:val="af-ZA"/>
        </w:rPr>
        <w:t xml:space="preserve"> 2-</w:t>
      </w:r>
      <w:r w:rsidR="00153C87" w:rsidRPr="00E6597C">
        <w:rPr>
          <w:rFonts w:ascii="GHEA Grapalat" w:hAnsi="GHEA Grapalat" w:cs="Sylfaen"/>
          <w:i w:val="0"/>
          <w:szCs w:val="24"/>
          <w:lang w:val="en-US"/>
        </w:rPr>
        <w:t>րդ</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պարբերությամբ</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նախատեսված</w:t>
      </w:r>
      <w:r w:rsidR="00153C87"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ֆինանսական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միջոցները</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կամ</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գնումն</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իրականացվում</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է</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Օրենքի</w:t>
      </w:r>
      <w:r w:rsidR="002D601F" w:rsidRPr="00E6597C">
        <w:rPr>
          <w:rFonts w:ascii="GHEA Grapalat" w:hAnsi="GHEA Grapalat" w:cs="Sylfaen"/>
          <w:i w:val="0"/>
          <w:szCs w:val="24"/>
          <w:lang w:val="af-ZA"/>
        </w:rPr>
        <w:t xml:space="preserve"> 15-</w:t>
      </w:r>
      <w:r w:rsidR="002D601F" w:rsidRPr="00E6597C">
        <w:rPr>
          <w:rFonts w:ascii="GHEA Grapalat" w:hAnsi="GHEA Grapalat" w:cs="Sylfaen"/>
          <w:i w:val="0"/>
          <w:szCs w:val="24"/>
          <w:lang w:val="ru-RU"/>
        </w:rPr>
        <w:t>րդ</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հոդվածի</w:t>
      </w:r>
      <w:r w:rsidR="002D601F" w:rsidRPr="00E6597C">
        <w:rPr>
          <w:rFonts w:ascii="GHEA Grapalat" w:hAnsi="GHEA Grapalat" w:cs="Sylfaen"/>
          <w:i w:val="0"/>
          <w:szCs w:val="24"/>
          <w:lang w:val="af-ZA"/>
        </w:rPr>
        <w:t xml:space="preserve"> 6-</w:t>
      </w:r>
      <w:r w:rsidR="002D601F" w:rsidRPr="00E6597C">
        <w:rPr>
          <w:rFonts w:ascii="GHEA Grapalat" w:hAnsi="GHEA Grapalat" w:cs="Sylfaen"/>
          <w:i w:val="0"/>
          <w:szCs w:val="24"/>
          <w:lang w:val="ru-RU"/>
        </w:rPr>
        <w:t>րդ</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մասի</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հիման</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վրա</w:t>
      </w:r>
      <w:r w:rsidR="004D5671" w:rsidRPr="00E6597C">
        <w:rPr>
          <w:rFonts w:ascii="GHEA Grapalat" w:hAnsi="GHEA Grapalat" w:cs="Sylfaen"/>
          <w:i w:val="0"/>
          <w:szCs w:val="24"/>
          <w:lang w:val="ru-RU"/>
        </w:rPr>
        <w:t>։</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կետի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վարվող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բանակցությունները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հանգեցնել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նվազեցմանը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վճարման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փոփոխությանը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իսկ</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բանակցությունները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վարվում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են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միաժամանակյա</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բոլոր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մասնակիցների</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հետ</w:t>
      </w:r>
      <w:r w:rsidRPr="00E6597C">
        <w:rPr>
          <w:rFonts w:ascii="GHEA Grapalat" w:hAnsi="GHEA Grapalat" w:cs="Sylfaen"/>
          <w:i w:val="0"/>
          <w:szCs w:val="24"/>
          <w:lang w:val="af-ZA"/>
        </w:rPr>
        <w:t>.</w:t>
      </w:r>
    </w:p>
    <w:p w:rsidR="00096865" w:rsidRPr="00E6597C" w:rsidDel="00992C40" w:rsidRDefault="00096865"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w:t>
      </w:r>
      <w:r w:rsidRPr="00E6597C">
        <w:rPr>
          <w:rFonts w:ascii="GHEA Grapalat" w:hAnsi="GHEA Grapalat" w:cs="Sylfaen"/>
          <w:szCs w:val="24"/>
          <w:lang w:val="ru-RU"/>
        </w:rPr>
        <w:t>Օրենքով</w:t>
      </w:r>
      <w:r w:rsidRPr="00E6597C">
        <w:rPr>
          <w:rFonts w:ascii="GHEA Grapalat" w:hAnsi="GHEA Grapalat" w:cs="Sylfaen"/>
          <w:szCs w:val="24"/>
        </w:rPr>
        <w:t xml:space="preserve"> </w:t>
      </w:r>
      <w:r w:rsidRPr="00E6597C">
        <w:rPr>
          <w:rFonts w:ascii="GHEA Grapalat" w:hAnsi="GHEA Grapalat" w:cs="Sylfaen"/>
          <w:szCs w:val="24"/>
          <w:lang w:val="ru-RU"/>
        </w:rPr>
        <w:t>նախատեսված</w:t>
      </w:r>
      <w:r w:rsidRPr="00E6597C">
        <w:rPr>
          <w:rFonts w:ascii="GHEA Grapalat" w:hAnsi="GHEA Grapalat" w:cs="Sylfaen"/>
          <w:szCs w:val="24"/>
        </w:rPr>
        <w:t xml:space="preserve"> </w:t>
      </w:r>
      <w:r w:rsidRPr="00E6597C">
        <w:rPr>
          <w:rFonts w:ascii="GHEA Grapalat" w:hAnsi="GHEA Grapalat" w:cs="Sylfaen"/>
          <w:szCs w:val="24"/>
          <w:lang w:val="ru-RU"/>
        </w:rPr>
        <w:t>այլ</w:t>
      </w:r>
      <w:r w:rsidRPr="00E6597C">
        <w:rPr>
          <w:rFonts w:ascii="GHEA Grapalat" w:hAnsi="GHEA Grapalat" w:cs="Sylfaen"/>
          <w:szCs w:val="24"/>
        </w:rPr>
        <w:t xml:space="preserve"> </w:t>
      </w:r>
      <w:r w:rsidRPr="00E6597C">
        <w:rPr>
          <w:rFonts w:ascii="GHEA Grapalat" w:hAnsi="GHEA Grapalat" w:cs="Sylfaen"/>
          <w:szCs w:val="24"/>
          <w:lang w:val="ru-RU"/>
        </w:rPr>
        <w:t>դեպքերի</w:t>
      </w:r>
      <w:r w:rsidR="004D5671" w:rsidRPr="00E6597C">
        <w:rPr>
          <w:rFonts w:ascii="GHEA Grapalat" w:hAnsi="GHEA Grapalat" w:cs="Sylfaen"/>
          <w:szCs w:val="24"/>
          <w:lang w:val="ru-RU"/>
        </w:rPr>
        <w:t>։</w:t>
      </w:r>
    </w:p>
    <w:p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3F79B4" w:rsidRPr="00E6597C">
        <w:rPr>
          <w:rFonts w:ascii="GHEA Grapalat" w:hAnsi="GHEA Grapalat"/>
          <w:sz w:val="20"/>
          <w:lang w:val="af-ZA" w:eastAsia="x-none"/>
        </w:rPr>
        <w:t>6</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հաջորդաբար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տեղեր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զբաղեցրած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կամ</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եթե</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ոչ</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գնային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պայմաններին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բավարարող</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գնահատված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հայտեր</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ներկայացրած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բոլոր</w:t>
      </w:r>
      <w:r w:rsidR="009B6D58"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af-ZA" w:eastAsia="en-US"/>
        </w:rPr>
        <w:t>մ</w:t>
      </w:r>
      <w:r w:rsidR="009B6D58" w:rsidRPr="00E6597C">
        <w:rPr>
          <w:rFonts w:ascii="GHEA Grapalat" w:hAnsi="GHEA Grapalat" w:cs="Sylfaen"/>
          <w:sz w:val="20"/>
          <w:szCs w:val="24"/>
          <w:lang w:val="ru-RU" w:eastAsia="en-US"/>
        </w:rPr>
        <w:t>ասնակիցների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ներկայացրած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գնային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առաջարկները</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գերազանցում</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են</w:t>
      </w:r>
      <w:r w:rsidR="009B6D58"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սույն</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ընթացակարգի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շրջանակում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գնվելիք</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ա</w:t>
      </w:r>
      <w:r w:rsidR="001A0A5F" w:rsidRPr="00E6597C">
        <w:rPr>
          <w:rFonts w:ascii="GHEA Grapalat" w:hAnsi="GHEA Grapalat" w:cs="Sylfaen"/>
          <w:sz w:val="20"/>
          <w:szCs w:val="24"/>
          <w:lang w:eastAsia="en-US"/>
        </w:rPr>
        <w:t>շխատանքների</w:t>
      </w:r>
      <w:r w:rsidR="001A0A5F" w:rsidRPr="004605D7">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գնման</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հայտով</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սահմանված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գինը</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կամ</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գնումն</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իրականացվում</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է</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Օրենքի</w:t>
      </w:r>
      <w:r w:rsidR="00FF3E3D" w:rsidRPr="00E6597C">
        <w:rPr>
          <w:rFonts w:ascii="GHEA Grapalat" w:hAnsi="GHEA Grapalat" w:cs="Sylfaen"/>
          <w:sz w:val="20"/>
          <w:szCs w:val="24"/>
          <w:lang w:val="af-ZA" w:eastAsia="en-US"/>
        </w:rPr>
        <w:t xml:space="preserve"> 15-</w:t>
      </w:r>
      <w:r w:rsidR="00FF3E3D" w:rsidRPr="00E6597C">
        <w:rPr>
          <w:rFonts w:ascii="GHEA Grapalat" w:hAnsi="GHEA Grapalat" w:cs="Sylfaen"/>
          <w:sz w:val="20"/>
          <w:szCs w:val="24"/>
          <w:lang w:val="ru-RU" w:eastAsia="en-US"/>
        </w:rPr>
        <w:t>րդ</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հոդվածի</w:t>
      </w:r>
      <w:r w:rsidR="00FF3E3D" w:rsidRPr="00E6597C">
        <w:rPr>
          <w:rFonts w:ascii="GHEA Grapalat" w:hAnsi="GHEA Grapalat" w:cs="Sylfaen"/>
          <w:sz w:val="20"/>
          <w:szCs w:val="24"/>
          <w:lang w:val="af-ZA" w:eastAsia="en-US"/>
        </w:rPr>
        <w:t xml:space="preserve"> 6-</w:t>
      </w:r>
      <w:r w:rsidR="00FF3E3D" w:rsidRPr="00E6597C">
        <w:rPr>
          <w:rFonts w:ascii="GHEA Grapalat" w:hAnsi="GHEA Grapalat" w:cs="Sylfaen"/>
          <w:sz w:val="20"/>
          <w:szCs w:val="24"/>
          <w:lang w:val="ru-RU" w:eastAsia="en-US"/>
        </w:rPr>
        <w:t>րդ</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մասի</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հիման</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վրա</w:t>
      </w:r>
      <w:r w:rsidR="009B6D58" w:rsidRPr="00E6597C">
        <w:rPr>
          <w:rFonts w:ascii="GHEA Grapalat" w:hAnsi="GHEA Grapalat" w:cs="Sylfaen"/>
          <w:sz w:val="20"/>
          <w:szCs w:val="24"/>
          <w:lang w:val="ru-RU" w:eastAsia="en-US"/>
        </w:rPr>
        <w:t>՝</w:t>
      </w:r>
      <w:r w:rsidR="009B6D58" w:rsidRPr="00E6597C">
        <w:rPr>
          <w:rFonts w:ascii="GHEA Grapalat" w:hAnsi="GHEA Grapalat" w:cs="Sylfaen"/>
          <w:sz w:val="20"/>
          <w:szCs w:val="24"/>
          <w:lang w:val="af-ZA" w:eastAsia="en-US"/>
        </w:rPr>
        <w:t xml:space="preserve"> </w:t>
      </w:r>
    </w:p>
    <w:p w:rsidR="009B6D58" w:rsidRPr="00E6597C" w:rsidRDefault="009B6D58" w:rsidP="00EF3662">
      <w:pPr>
        <w:pStyle w:val="norm"/>
        <w:spacing w:line="240" w:lineRule="auto"/>
        <w:rPr>
          <w:rFonts w:ascii="GHEA Grapalat" w:hAnsi="GHEA Grapalat" w:cs="Sylfaen"/>
          <w:sz w:val="20"/>
          <w:szCs w:val="24"/>
          <w:lang w:val="af-ZA" w:eastAsia="en-US"/>
        </w:rPr>
      </w:pPr>
      <w:proofErr w:type="gramStart"/>
      <w:r w:rsidRPr="00E6597C">
        <w:rPr>
          <w:rFonts w:ascii="GHEA Grapalat" w:hAnsi="GHEA Grapalat" w:cs="Sylfaen"/>
          <w:sz w:val="20"/>
          <w:szCs w:val="24"/>
          <w:lang w:val="ru-RU" w:eastAsia="en-US"/>
        </w:rPr>
        <w:t>ա</w:t>
      </w:r>
      <w:proofErr w:type="gramEnd"/>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հաջորդաբար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տեղեր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զբաղեցրած</w:t>
      </w:r>
      <w:r w:rsidRPr="00E6597C">
        <w:rPr>
          <w:rFonts w:ascii="GHEA Grapalat" w:hAnsi="GHEA Grapalat" w:cs="Sylfaen"/>
          <w:sz w:val="20"/>
          <w:szCs w:val="24"/>
          <w:lang w:val="af-ZA" w:eastAsia="en-US"/>
        </w:rPr>
        <w:t xml:space="preserve"> </w:t>
      </w:r>
      <w:r w:rsidR="00FD2748"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որոշելու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պայման</w:t>
      </w:r>
      <w:r w:rsidRPr="00E6597C">
        <w:rPr>
          <w:rFonts w:ascii="GHEA Grapalat" w:hAnsi="GHEA Grapalat" w:cs="Sylfaen"/>
          <w:sz w:val="20"/>
          <w:szCs w:val="24"/>
          <w:lang w:val="af-ZA" w:eastAsia="en-US"/>
        </w:rPr>
        <w:softHyphen/>
      </w:r>
      <w:r w:rsidRPr="00E6597C">
        <w:rPr>
          <w:rFonts w:ascii="GHEA Grapalat" w:hAnsi="GHEA Grapalat" w:cs="Sylfaen"/>
          <w:sz w:val="20"/>
          <w:szCs w:val="24"/>
          <w:lang w:val="ru-RU" w:eastAsia="en-US"/>
        </w:rPr>
        <w:t>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00FD2748"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հետ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00FD2748"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rsidR="009B6D58" w:rsidRPr="00E6597C" w:rsidRDefault="009B6D58" w:rsidP="00EF3662">
      <w:pPr>
        <w:pStyle w:val="norm"/>
        <w:spacing w:line="240" w:lineRule="auto"/>
        <w:rPr>
          <w:rFonts w:ascii="GHEA Grapalat" w:hAnsi="GHEA Grapalat" w:cs="Sylfaen"/>
          <w:sz w:val="20"/>
          <w:szCs w:val="24"/>
          <w:lang w:val="af-ZA" w:eastAsia="en-US"/>
        </w:rPr>
      </w:pPr>
      <w:proofErr w:type="gramStart"/>
      <w:r w:rsidRPr="00E6597C">
        <w:rPr>
          <w:rFonts w:ascii="GHEA Grapalat" w:hAnsi="GHEA Grapalat" w:cs="Sylfaen"/>
          <w:sz w:val="20"/>
          <w:szCs w:val="24"/>
          <w:lang w:val="ru-RU" w:eastAsia="en-US"/>
        </w:rPr>
        <w:t>բ</w:t>
      </w:r>
      <w:proofErr w:type="gram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հայտեր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rsidR="009B6D58" w:rsidRPr="00E6597C" w:rsidRDefault="009B6D58" w:rsidP="00EF3662">
      <w:pPr>
        <w:pStyle w:val="norm"/>
        <w:spacing w:line="240" w:lineRule="auto"/>
        <w:rPr>
          <w:rFonts w:ascii="GHEA Grapalat" w:hAnsi="GHEA Grapalat" w:cs="Sylfaen"/>
          <w:color w:val="FF0000"/>
          <w:sz w:val="20"/>
          <w:szCs w:val="24"/>
          <w:lang w:val="af-ZA" w:eastAsia="en-US"/>
        </w:rPr>
      </w:pPr>
      <w:proofErr w:type="gramStart"/>
      <w:r w:rsidRPr="00E6597C">
        <w:rPr>
          <w:rFonts w:ascii="GHEA Grapalat" w:hAnsi="GHEA Grapalat" w:cs="Sylfaen"/>
          <w:sz w:val="20"/>
          <w:szCs w:val="24"/>
          <w:lang w:val="ru-RU" w:eastAsia="en-US"/>
        </w:rPr>
        <w:t>գ</w:t>
      </w:r>
      <w:proofErr w:type="gram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rsidR="009B6D58" w:rsidRPr="00E6597C" w:rsidRDefault="009B6D58" w:rsidP="00EF3662">
      <w:pPr>
        <w:pStyle w:val="norm"/>
        <w:spacing w:line="240" w:lineRule="auto"/>
        <w:rPr>
          <w:rFonts w:ascii="GHEA Grapalat" w:hAnsi="GHEA Grapalat" w:cs="Sylfaen"/>
          <w:sz w:val="20"/>
          <w:szCs w:val="24"/>
          <w:lang w:val="af-ZA" w:eastAsia="en-US"/>
        </w:rPr>
      </w:pPr>
      <w:proofErr w:type="gramStart"/>
      <w:r w:rsidRPr="00E6597C">
        <w:rPr>
          <w:rFonts w:ascii="GHEA Grapalat" w:hAnsi="GHEA Grapalat" w:cs="Sylfaen"/>
          <w:sz w:val="20"/>
          <w:szCs w:val="24"/>
          <w:lang w:val="ru-RU" w:eastAsia="en-US"/>
        </w:rPr>
        <w:t>դ</w:t>
      </w:r>
      <w:proofErr w:type="gram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eastAsia="en-US"/>
        </w:rPr>
        <w:t>մ</w:t>
      </w:r>
      <w:r w:rsidR="003B1FC0" w:rsidRPr="00E6597C">
        <w:rPr>
          <w:rFonts w:ascii="GHEA Grapalat" w:hAnsi="GHEA Grapalat" w:cs="Sylfaen"/>
          <w:sz w:val="20"/>
          <w:szCs w:val="24"/>
          <w:lang w:eastAsia="en-US"/>
        </w:rPr>
        <w:t>ա</w:t>
      </w:r>
      <w:r w:rsidRPr="00E6597C">
        <w:rPr>
          <w:rFonts w:ascii="GHEA Grapalat" w:hAnsi="GHEA Grapalat" w:cs="Sylfaen"/>
          <w:sz w:val="20"/>
          <w:szCs w:val="24"/>
          <w:lang w:val="ru-RU" w:eastAsia="en-US"/>
        </w:rPr>
        <w:t>սնակցի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E6597C">
        <w:rPr>
          <w:rFonts w:ascii="GHEA Grapalat" w:hAnsi="GHEA Grapalat" w:cs="Sylfaen"/>
          <w:sz w:val="20"/>
          <w:szCs w:val="24"/>
          <w:lang w:val="af-ZA" w:eastAsia="en-US"/>
        </w:rPr>
        <w:t>,</w:t>
      </w:r>
    </w:p>
    <w:p w:rsidR="009B6D58" w:rsidRPr="00E6597C" w:rsidRDefault="009B6D58" w:rsidP="00EF3662">
      <w:pPr>
        <w:pStyle w:val="norm"/>
        <w:spacing w:line="240" w:lineRule="auto"/>
        <w:rPr>
          <w:rFonts w:ascii="GHEA Grapalat" w:hAnsi="GHEA Grapalat" w:cs="Sylfaen"/>
          <w:sz w:val="20"/>
          <w:szCs w:val="24"/>
          <w:lang w:val="af-ZA" w:eastAsia="en-US"/>
        </w:rPr>
      </w:pPr>
      <w:proofErr w:type="gramStart"/>
      <w:r w:rsidRPr="00E6597C">
        <w:rPr>
          <w:rFonts w:ascii="GHEA Grapalat" w:hAnsi="GHEA Grapalat" w:cs="Sylfaen"/>
          <w:sz w:val="20"/>
          <w:szCs w:val="24"/>
          <w:lang w:val="ru-RU" w:eastAsia="en-US"/>
        </w:rPr>
        <w:t>ե</w:t>
      </w:r>
      <w:proofErr w:type="gram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սահմանված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լրանալու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ըստ</w:t>
      </w:r>
      <w:r w:rsidR="00F4506C" w:rsidRPr="00E6597C">
        <w:rPr>
          <w:rFonts w:ascii="GHEA Grapalat" w:hAnsi="GHEA Grapalat" w:cs="Sylfaen"/>
          <w:sz w:val="20"/>
          <w:szCs w:val="24"/>
          <w:lang w:val="hy-AM" w:eastAsia="en-US"/>
        </w:rPr>
        <w:t xml:space="preserve"> դրան ներկա</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00A11BD0" w:rsidRPr="00E6597C">
        <w:rPr>
          <w:rFonts w:ascii="GHEA Grapalat" w:hAnsi="GHEA Grapalat" w:cs="Sylfaen"/>
          <w:sz w:val="20"/>
          <w:szCs w:val="24"/>
          <w:lang w:val="hy-AM" w:eastAsia="en-US"/>
        </w:rPr>
        <w:t>որոնք չեն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գերազանցում</w:t>
      </w:r>
      <w:r w:rsidR="00AB1DD6" w:rsidRPr="00E6597C">
        <w:rPr>
          <w:rFonts w:ascii="GHEA Grapalat" w:hAnsi="GHEA Grapalat" w:cs="Sylfaen"/>
          <w:sz w:val="20"/>
          <w:szCs w:val="24"/>
          <w:lang w:val="hy-AM" w:eastAsia="en-US"/>
        </w:rPr>
        <w:t xml:space="preserve"> գնման հայտով սահմանված գինը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որոշվում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հայտարարվում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00AB1DD6" w:rsidRPr="00E6597C">
        <w:rPr>
          <w:rFonts w:ascii="GHEA Grapalat" w:hAnsi="GHEA Grapalat" w:cs="Sylfaen"/>
          <w:sz w:val="20"/>
          <w:szCs w:val="24"/>
          <w:lang w:val="hy-AM" w:eastAsia="en-US"/>
        </w:rPr>
        <w:t>ընտրված</w:t>
      </w:r>
      <w:r w:rsidR="00AB1DD6"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հաջորդաբար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տեղերը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զբաղեցրած</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ասնակիցները</w:t>
      </w:r>
      <w:r w:rsidRPr="00E6597C">
        <w:rPr>
          <w:rFonts w:ascii="GHEA Grapalat" w:hAnsi="GHEA Grapalat" w:cs="Sylfaen"/>
          <w:sz w:val="20"/>
          <w:szCs w:val="24"/>
          <w:lang w:val="af-ZA" w:eastAsia="en-US"/>
        </w:rPr>
        <w:t>,</w:t>
      </w:r>
    </w:p>
    <w:p w:rsidR="00387F66" w:rsidRPr="006D197A" w:rsidRDefault="009B6D58" w:rsidP="006D197A">
      <w:pPr>
        <w:shd w:val="clear" w:color="auto" w:fill="FFFFFF"/>
        <w:ind w:firstLine="375"/>
        <w:jc w:val="both"/>
        <w:rPr>
          <w:rFonts w:ascii="GHEA Grapalat" w:hAnsi="GHEA Grapalat" w:cs="Sylfaen"/>
          <w:sz w:val="20"/>
          <w:lang w:val="af-ZA"/>
        </w:rPr>
      </w:pPr>
      <w:r w:rsidRPr="00E6597C">
        <w:rPr>
          <w:rFonts w:ascii="GHEA Grapalat" w:hAnsi="GHEA Grapalat" w:cs="Sylfaen"/>
          <w:sz w:val="20"/>
          <w:lang w:val="ru-RU"/>
        </w:rPr>
        <w:t>զ</w:t>
      </w:r>
      <w:r w:rsidRPr="00E6597C">
        <w:rPr>
          <w:rFonts w:ascii="GHEA Grapalat" w:hAnsi="GHEA Grapalat" w:cs="Sylfaen"/>
          <w:sz w:val="20"/>
          <w:lang w:val="af-ZA"/>
        </w:rPr>
        <w:t>.</w:t>
      </w:r>
      <w:r w:rsidR="005D30FC" w:rsidRPr="00B01C80">
        <w:rPr>
          <w:rFonts w:ascii="GHEA Grapalat" w:hAnsi="GHEA Grapalat" w:cs="Sylfaen"/>
          <w:sz w:val="20"/>
          <w:lang w:val="ru-RU"/>
        </w:rPr>
        <w:t>բանակցությունների</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համար</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սահմանված</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վերջնաժամկետը</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լրանալու</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պահին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եթե</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դրան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ներկա</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մասնակիցների</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ներկայացրած</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գները</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գերազանցում</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են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գնման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հայտով</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սահմանված</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գինը</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ապա</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գնահատող</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հանձնաժողովը</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կարող</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է</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բանակցությունների</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արդյունքում</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ցածր</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գնային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առաջարկ</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ներկայացրած</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մասնակցին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հայտարարել</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ընտրված</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մասնակից՝</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պայմանով</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որ</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վերջինիս</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հետ</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կնքվող</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պայմանագրով</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նախատեսված</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կողմերի</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իրավունքներն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ու</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պարտականություններն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ուժի</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մեջ</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են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մտնում</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գնման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հայտով</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սահմանված</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գինը</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գերազանցող</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չափով</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լրացուցիչ</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ֆինանսական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միջոցներ</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նախատեսվելու</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և</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դրա</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հիման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վրա</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կողմերի</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միջև</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համաձայնագիր</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կնքելու</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դեպքում</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Ընդ</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որում</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համաձայնագիրը</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կնքվում</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է</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լրացուցիչ</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ֆինանսական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միջոցները</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նախատեսվելուն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հաջորդող</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տասնհինգ</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աշխատանքային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օրվա</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ընթացքում՝</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աշխատանքի</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կատարման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ժամկետները</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երկարաձգելով</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պայմանագրի</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կնքման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օրվանից</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մինչև</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համաձայնագրի</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կնքման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օրն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ընկած</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ժամանակահատվածով</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Սույն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պարբերության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համաձայն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կնքված</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պայմանագիրը</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լուծվում</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է</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եթե</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կնքելուն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հաջորդող</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վաթսուն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օրացուցային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օրվա</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ընթացքում</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լրացուցիչ</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ֆինանսական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միջոցներ</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չեն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նախատեսվում</w:t>
      </w:r>
      <w:r w:rsidR="005D30FC">
        <w:rPr>
          <w:rFonts w:ascii="Cambria Math" w:hAnsi="Cambria Math" w:cs="Sylfaen"/>
          <w:sz w:val="20"/>
          <w:lang w:val="hy-AM"/>
        </w:rPr>
        <w:t>․</w:t>
      </w:r>
    </w:p>
    <w:p w:rsidR="00B514E8" w:rsidRPr="00E6597C" w:rsidRDefault="00704862" w:rsidP="00EF3662">
      <w:pPr>
        <w:ind w:firstLine="708"/>
        <w:jc w:val="both"/>
        <w:rPr>
          <w:rFonts w:ascii="GHEA Grapalat" w:hAnsi="GHEA Grapalat"/>
          <w:sz w:val="20"/>
          <w:szCs w:val="20"/>
          <w:lang w:val="hy-AM" w:eastAsia="x-none"/>
        </w:rPr>
      </w:pPr>
      <w:r w:rsidRPr="00E6597C">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w:t>
      </w:r>
      <w:r w:rsidR="00973FB1" w:rsidRPr="00E6597C">
        <w:rPr>
          <w:rFonts w:ascii="GHEA Grapalat" w:hAnsi="GHEA Grapalat" w:cs="Sylfaen"/>
          <w:sz w:val="20"/>
          <w:lang w:val="hy-AM"/>
        </w:rPr>
        <w:t>կամ</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նվազագույն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գները</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հավասար</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են</w:t>
      </w:r>
      <w:r w:rsidR="00973FB1" w:rsidRPr="00E6597C">
        <w:rPr>
          <w:rFonts w:ascii="GHEA Grapalat" w:hAnsi="GHEA Grapalat" w:cs="Sylfaen"/>
          <w:sz w:val="20"/>
          <w:lang w:val="af-ZA"/>
        </w:rPr>
        <w:t>,</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գնման</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ընթացակարգը</w:t>
      </w:r>
      <w:r w:rsidR="009B6D58" w:rsidRPr="00E6597C">
        <w:rPr>
          <w:rFonts w:ascii="GHEA Grapalat" w:hAnsi="GHEA Grapalat" w:cs="Sylfaen"/>
          <w:sz w:val="20"/>
          <w:lang w:val="af-ZA"/>
        </w:rPr>
        <w:t xml:space="preserve"> </w:t>
      </w:r>
      <w:r w:rsidR="005A3DC6" w:rsidRPr="00E6597C">
        <w:rPr>
          <w:rFonts w:ascii="GHEA Grapalat" w:hAnsi="GHEA Grapalat" w:cs="Sylfaen"/>
          <w:sz w:val="20"/>
          <w:lang w:val="hy-AM"/>
        </w:rPr>
        <w:t>Օ</w:t>
      </w:r>
      <w:r w:rsidR="00973FB1" w:rsidRPr="00E6597C">
        <w:rPr>
          <w:rFonts w:ascii="GHEA Grapalat" w:hAnsi="GHEA Grapalat" w:cs="Sylfaen"/>
          <w:sz w:val="20"/>
          <w:lang w:val="hy-AM"/>
        </w:rPr>
        <w:t>րենքի</w:t>
      </w:r>
      <w:r w:rsidR="00973FB1" w:rsidRPr="00E6597C">
        <w:rPr>
          <w:rFonts w:ascii="GHEA Grapalat" w:hAnsi="GHEA Grapalat" w:cs="Sylfaen"/>
          <w:sz w:val="20"/>
          <w:lang w:val="af-ZA"/>
        </w:rPr>
        <w:t xml:space="preserve"> 37-</w:t>
      </w:r>
      <w:r w:rsidR="00973FB1" w:rsidRPr="00E6597C">
        <w:rPr>
          <w:rFonts w:ascii="GHEA Grapalat" w:hAnsi="GHEA Grapalat" w:cs="Sylfaen"/>
          <w:sz w:val="20"/>
          <w:lang w:val="hy-AM"/>
        </w:rPr>
        <w:t>րդ</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հոդվածի</w:t>
      </w:r>
      <w:r w:rsidR="00973FB1" w:rsidRPr="00E6597C">
        <w:rPr>
          <w:rFonts w:ascii="GHEA Grapalat" w:hAnsi="GHEA Grapalat" w:cs="Sylfaen"/>
          <w:sz w:val="20"/>
          <w:lang w:val="af-ZA"/>
        </w:rPr>
        <w:t xml:space="preserve"> 1-</w:t>
      </w:r>
      <w:r w:rsidR="00973FB1" w:rsidRPr="00E6597C">
        <w:rPr>
          <w:rFonts w:ascii="GHEA Grapalat" w:hAnsi="GHEA Grapalat" w:cs="Sylfaen"/>
          <w:sz w:val="20"/>
          <w:lang w:val="hy-AM"/>
        </w:rPr>
        <w:t>ին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մասի</w:t>
      </w:r>
      <w:r w:rsidR="00973FB1" w:rsidRPr="00E6597C">
        <w:rPr>
          <w:rFonts w:ascii="GHEA Grapalat" w:hAnsi="GHEA Grapalat" w:cs="Sylfaen"/>
          <w:sz w:val="20"/>
          <w:lang w:val="af-ZA"/>
        </w:rPr>
        <w:t xml:space="preserve"> 1-</w:t>
      </w:r>
      <w:r w:rsidR="00973FB1" w:rsidRPr="00E6597C">
        <w:rPr>
          <w:rFonts w:ascii="GHEA Grapalat" w:hAnsi="GHEA Grapalat" w:cs="Sylfaen"/>
          <w:sz w:val="20"/>
          <w:lang w:val="hy-AM"/>
        </w:rPr>
        <w:t>ին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կետի</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հիման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վրա</w:t>
      </w:r>
      <w:r w:rsidR="00973FB1" w:rsidRPr="00E6597C">
        <w:rPr>
          <w:rFonts w:ascii="GHEA Grapalat" w:hAnsi="GHEA Grapalat" w:cs="Sylfaen"/>
          <w:sz w:val="20"/>
          <w:lang w:val="af-ZA"/>
        </w:rPr>
        <w:t xml:space="preserve"> </w:t>
      </w:r>
      <w:r w:rsidR="009B6D58" w:rsidRPr="00E6597C">
        <w:rPr>
          <w:rFonts w:ascii="GHEA Grapalat" w:hAnsi="GHEA Grapalat" w:cs="Sylfaen"/>
          <w:sz w:val="20"/>
          <w:lang w:val="hy-AM"/>
        </w:rPr>
        <w:t>հայտարարվում</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է</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չկայացած</w:t>
      </w:r>
      <w:r w:rsidR="003D1FE3" w:rsidRPr="00E6597C">
        <w:rPr>
          <w:rFonts w:ascii="GHEA Grapalat" w:hAnsi="GHEA Grapalat" w:cs="Sylfaen"/>
          <w:sz w:val="20"/>
          <w:lang w:val="hy-AM"/>
        </w:rPr>
        <w:t>, բացառությամբ սույն ենթակետի «զ» պարբերությամբ նախատեսված դեպքի:</w:t>
      </w:r>
      <w:r w:rsidR="00FD2748"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794157">
        <w:rPr>
          <w:rFonts w:ascii="GHEA Grapalat" w:hAnsi="GHEA Grapalat"/>
          <w:sz w:val="20"/>
          <w:lang w:val="af-ZA" w:eastAsia="x-none"/>
        </w:rPr>
        <w:t xml:space="preserve">7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5" w:name="_Hlk9262487"/>
      <w:r w:rsidR="00476579" w:rsidRPr="00E6597C">
        <w:rPr>
          <w:rFonts w:ascii="GHEA Grapalat" w:hAnsi="GHEA Grapalat" w:cs="Sylfaen"/>
          <w:sz w:val="20"/>
          <w:szCs w:val="24"/>
          <w:lang w:val="hy-AM" w:eastAsia="en-US"/>
        </w:rPr>
        <w:t xml:space="preserve"> </w:t>
      </w:r>
      <w:bookmarkEnd w:id="5"/>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lastRenderedPageBreak/>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rsidR="002B121D" w:rsidRPr="00E6597C" w:rsidRDefault="002E0966"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af-ZA" w:eastAsia="en-US"/>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w:t>
      </w:r>
      <w:r w:rsidR="00EF124E" w:rsidRPr="00E6597C">
        <w:rPr>
          <w:rFonts w:ascii="GHEA Grapalat" w:hAnsi="GHEA Grapalat" w:cs="Sylfaen"/>
          <w:sz w:val="20"/>
          <w:szCs w:val="24"/>
          <w:lang w:val="af-ZA" w:eastAsia="en-US"/>
        </w:rPr>
        <w:t>՝</w:t>
      </w:r>
      <w:r w:rsidRPr="00E6597C">
        <w:rPr>
          <w:rFonts w:ascii="GHEA Grapalat" w:hAnsi="GHEA Grapalat" w:cs="Sylfaen"/>
          <w:sz w:val="20"/>
          <w:szCs w:val="24"/>
          <w:lang w:val="af-ZA" w:eastAsia="en-US"/>
        </w:rPr>
        <w:t xml:space="preserve"> Օրենքի 6-րդ հոդվածի 1-ին մասի 2-րդ կետին բավարարելու մասին հայտով ներկայացված հավաստման իսկությունը:</w:t>
      </w:r>
      <w:r w:rsidR="00563192" w:rsidRPr="00E6597C">
        <w:rPr>
          <w:rFonts w:ascii="GHEA Grapalat" w:hAnsi="GHEA Grapalat" w:cs="Sylfaen"/>
          <w:sz w:val="20"/>
          <w:szCs w:val="24"/>
          <w:lang w:val="af-ZA" w:eastAsia="en-US"/>
        </w:rPr>
        <w:t xml:space="preserve">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00116E47" w:rsidRPr="00E6597C">
        <w:rPr>
          <w:rFonts w:ascii="GHEA Grapalat" w:hAnsi="GHEA Grapalat" w:cs="Sylfaen"/>
          <w:sz w:val="20"/>
          <w:szCs w:val="24"/>
          <w:lang w:val="hy-AM" w:eastAsia="en-US"/>
        </w:rPr>
        <w:t>Եթե անհամապատա</w:t>
      </w:r>
      <w:r w:rsidR="003D39F7" w:rsidRPr="00E6597C">
        <w:rPr>
          <w:rFonts w:ascii="GHEA Grapalat" w:hAnsi="GHEA Grapalat" w:cs="Sylfaen"/>
          <w:sz w:val="20"/>
          <w:szCs w:val="24"/>
          <w:lang w:val="hy-AM" w:eastAsia="en-US"/>
        </w:rPr>
        <w:t>ս</w:t>
      </w:r>
      <w:r w:rsidR="00116E47" w:rsidRPr="00E6597C">
        <w:rPr>
          <w:rFonts w:ascii="GHEA Grapalat" w:hAnsi="GHEA Grapalat" w:cs="Sylfaen"/>
          <w:sz w:val="20"/>
          <w:szCs w:val="24"/>
          <w:lang w:val="hy-AM" w:eastAsia="en-US"/>
        </w:rPr>
        <w:t>խանություն</w:t>
      </w:r>
      <w:r w:rsidR="003D39F7" w:rsidRPr="00E6597C">
        <w:rPr>
          <w:rFonts w:ascii="GHEA Grapalat" w:hAnsi="GHEA Grapalat" w:cs="Sylfaen"/>
          <w:sz w:val="20"/>
          <w:szCs w:val="24"/>
          <w:lang w:val="hy-AM" w:eastAsia="en-US"/>
        </w:rPr>
        <w:t>ն</w:t>
      </w:r>
      <w:r w:rsidR="00116E47" w:rsidRPr="00E6597C">
        <w:rPr>
          <w:rFonts w:ascii="GHEA Grapalat" w:hAnsi="GHEA Grapalat" w:cs="Sylfaen"/>
          <w:sz w:val="20"/>
          <w:szCs w:val="24"/>
          <w:lang w:val="hy-AM" w:eastAsia="en-US"/>
        </w:rPr>
        <w:t xml:space="preserve"> արձանագրվել է ՀՀ պետական եկամուտների կոմիտեից ստացված տեղեկատվության</w:t>
      </w:r>
      <w:r w:rsidR="00EF124E" w:rsidRPr="00E6597C">
        <w:rPr>
          <w:rFonts w:ascii="GHEA Grapalat" w:hAnsi="GHEA Grapalat" w:cs="Sylfaen"/>
          <w:sz w:val="20"/>
          <w:szCs w:val="24"/>
          <w:lang w:val="hy-AM" w:eastAsia="en-US"/>
        </w:rPr>
        <w:t xml:space="preserve"> </w:t>
      </w:r>
      <w:r w:rsidR="00116E47" w:rsidRPr="00E6597C">
        <w:rPr>
          <w:rFonts w:ascii="GHEA Grapalat" w:hAnsi="GHEA Grapalat" w:cs="Sylfaen"/>
          <w:sz w:val="20"/>
          <w:szCs w:val="24"/>
          <w:lang w:val="hy-AM" w:eastAsia="en-US"/>
        </w:rPr>
        <w:t xml:space="preserve">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00116E47"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00116E47"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794157">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794157">
        <w:rPr>
          <w:rFonts w:ascii="GHEA Grapalat" w:hAnsi="GHEA Grapalat" w:cs="Sylfaen"/>
          <w:sz w:val="20"/>
          <w:szCs w:val="24"/>
          <w:lang w:val="af-ZA" w:eastAsia="en-US"/>
        </w:rPr>
        <w:t>7</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rsidR="002B121D" w:rsidRPr="00E6597C" w:rsidRDefault="00FC31D8"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w:t>
      </w:r>
      <w:r w:rsidR="002B121D" w:rsidRPr="00E6597C">
        <w:rPr>
          <w:rFonts w:ascii="GHEA Grapalat" w:hAnsi="GHEA Grapalat" w:cs="Sylfaen"/>
          <w:sz w:val="20"/>
          <w:szCs w:val="24"/>
          <w:lang w:val="hy-AM" w:eastAsia="en-US"/>
        </w:rPr>
        <w:t xml:space="preserve">:  </w:t>
      </w:r>
    </w:p>
    <w:p w:rsidR="005E0E50" w:rsidRPr="00E6597C" w:rsidRDefault="00A150A9"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9</w:t>
      </w:r>
      <w:r w:rsidR="002B121D" w:rsidRPr="00E6597C">
        <w:rPr>
          <w:rFonts w:ascii="GHEA Grapalat" w:hAnsi="GHEA Grapalat" w:cs="Sylfaen"/>
          <w:szCs w:val="24"/>
        </w:rPr>
        <w:t xml:space="preserve"> </w:t>
      </w:r>
      <w:r w:rsidR="00CA4AB2" w:rsidRPr="00E6597C">
        <w:rPr>
          <w:rFonts w:ascii="GHEA Grapalat" w:hAnsi="GHEA Grapalat" w:cs="Sylfaen"/>
          <w:szCs w:val="24"/>
          <w:lang w:val="hy-AM"/>
        </w:rPr>
        <w:t>Հ</w:t>
      </w:r>
      <w:r w:rsidR="005E0E50" w:rsidRPr="00E6597C">
        <w:rPr>
          <w:rFonts w:ascii="GHEA Grapalat" w:hAnsi="GHEA Grapalat" w:cs="Sylfaen"/>
          <w:szCs w:val="24"/>
          <w:lang w:val="hy-AM"/>
        </w:rPr>
        <w:t>անձնաժողովի</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անդամը</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քարտուղարը</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չի</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կարող</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մասնակցել</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հանձնաժողովի</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աշխատանքներին</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եթե</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հայտերի</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բացման</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նիստ</w:t>
      </w:r>
      <w:r w:rsidR="00CA4AB2" w:rsidRPr="00E6597C">
        <w:rPr>
          <w:rFonts w:ascii="GHEA Grapalat" w:hAnsi="GHEA Grapalat" w:cs="Sylfaen"/>
          <w:szCs w:val="24"/>
          <w:lang w:val="hy-AM"/>
        </w:rPr>
        <w:t>ում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պարզվում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է</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որ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վերջիններիս</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կողմից</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հիմնադրված</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բաժնեմաս</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փայաբաժին</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ունեցող</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կազմակերպությունը</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իրենց</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մերձավոր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ազգակցությամբ</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խնամիությամբ</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կապված</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անձը</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ծնող</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ամուսին</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երեխա</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եղբայր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քույր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ինչպես</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նաև</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ամուսնու</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ծնող</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երեխա</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եղբայր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քույր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այդ</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անձի</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կողմից</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հիմնադրված</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կամ</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բաժնեմաս</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փայաբաժին</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ունեցող</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կազմակերպությունը</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տվյալ</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ընթացակարգին</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մասնակցելու</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համար</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ներկայացրել</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է</w:t>
      </w:r>
      <w:r w:rsidR="005E0E50" w:rsidRPr="00E6597C">
        <w:rPr>
          <w:rFonts w:ascii="GHEA Grapalat" w:hAnsi="GHEA Grapalat" w:cs="Sylfaen"/>
          <w:szCs w:val="24"/>
        </w:rPr>
        <w:t xml:space="preserve"> </w:t>
      </w:r>
      <w:r w:rsidR="005E0E50" w:rsidRPr="00E6597C">
        <w:rPr>
          <w:rFonts w:ascii="GHEA Grapalat" w:hAnsi="GHEA Grapalat" w:cs="Sylfaen"/>
          <w:szCs w:val="24"/>
          <w:lang w:val="hy-AM"/>
        </w:rPr>
        <w:t>հայտ</w:t>
      </w:r>
      <w:r w:rsidR="005E0E50" w:rsidRPr="00E6597C">
        <w:rPr>
          <w:rFonts w:ascii="GHEA Grapalat" w:hAnsi="GHEA Grapalat" w:cs="Sylfaen"/>
          <w:szCs w:val="24"/>
        </w:rPr>
        <w:t>:</w:t>
      </w:r>
      <w:r w:rsidR="00E90FD0" w:rsidRPr="00E6597C">
        <w:rPr>
          <w:rFonts w:ascii="GHEA Grapalat" w:hAnsi="GHEA Grapalat" w:cs="Sylfaen"/>
          <w:szCs w:val="24"/>
          <w:lang w:val="hy-AM"/>
        </w:rPr>
        <w:t xml:space="preserve"> Եթե</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առկա</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է</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սույն</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կետով</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նախատեսված</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պայմանը</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ապա</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հայտերի</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բացման</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նիստից</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անմիջապես</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հետո</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տվյալ</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ընթացակարգի</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առնչությամբ</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շահերի</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բախում</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ունեցող</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հանձնաժողովի</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անդամը</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կամ</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քարտուղարը</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ինքնաբացարկ</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է</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հայտնում</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տվյալ</w:t>
      </w:r>
      <w:r w:rsidR="00E90FD0" w:rsidRPr="00E6597C">
        <w:rPr>
          <w:rFonts w:ascii="GHEA Grapalat" w:hAnsi="GHEA Grapalat" w:cs="Sylfaen"/>
          <w:szCs w:val="24"/>
        </w:rPr>
        <w:t xml:space="preserve"> </w:t>
      </w:r>
      <w:r w:rsidR="00E90FD0" w:rsidRPr="00E6597C">
        <w:rPr>
          <w:rFonts w:ascii="GHEA Grapalat" w:hAnsi="GHEA Grapalat" w:cs="Sylfaen"/>
          <w:szCs w:val="24"/>
          <w:lang w:val="hy-AM"/>
        </w:rPr>
        <w:t>ընթացակարգից</w:t>
      </w:r>
      <w:r w:rsidR="00E90FD0" w:rsidRPr="00E6597C">
        <w:rPr>
          <w:rFonts w:ascii="GHEA Grapalat" w:hAnsi="GHEA Grapalat" w:cs="Sylfaen"/>
          <w:szCs w:val="24"/>
        </w:rPr>
        <w:t xml:space="preserve">: </w:t>
      </w:r>
    </w:p>
    <w:p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794157" w:rsidRPr="004605D7">
        <w:rPr>
          <w:rFonts w:ascii="GHEA Grapalat" w:hAnsi="GHEA Grapalat" w:cs="Sylfaen"/>
          <w:szCs w:val="24"/>
          <w:lang w:val="hy-AM"/>
        </w:rPr>
        <w:t xml:space="preserve">0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794157" w:rsidRPr="004605D7">
        <w:rPr>
          <w:rFonts w:ascii="GHEA Grapalat" w:hAnsi="GHEA Grapalat" w:cs="Sylfaen"/>
          <w:szCs w:val="24"/>
          <w:lang w:val="hy-AM"/>
        </w:rPr>
        <w:t>1</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E6597C"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E6597C">
        <w:rPr>
          <w:rFonts w:ascii="GHEA Grapalat" w:hAnsi="GHEA Grapalat" w:cs="Sylfaen"/>
          <w:szCs w:val="24"/>
        </w:rPr>
        <w:t>:</w:t>
      </w:r>
    </w:p>
    <w:p w:rsidR="003D4374" w:rsidRPr="00E6597C" w:rsidRDefault="00A150A9" w:rsidP="00EF3662">
      <w:pPr>
        <w:ind w:firstLine="375"/>
        <w:jc w:val="both"/>
        <w:rPr>
          <w:rFonts w:ascii="GHEA Grapalat" w:hAnsi="GHEA Grapalat" w:cs="Sylfaen"/>
          <w:sz w:val="20"/>
          <w:lang w:val="af-ZA"/>
        </w:rPr>
      </w:pPr>
      <w:r w:rsidRPr="00E6597C">
        <w:rPr>
          <w:rFonts w:ascii="GHEA Grapalat" w:hAnsi="GHEA Grapalat" w:cs="Sylfaen"/>
          <w:sz w:val="20"/>
          <w:lang w:val="af-ZA"/>
        </w:rPr>
        <w:t>8</w:t>
      </w:r>
      <w:r w:rsidR="0036230B" w:rsidRPr="00E6597C">
        <w:rPr>
          <w:rFonts w:ascii="GHEA Grapalat" w:hAnsi="GHEA Grapalat" w:cs="Sylfaen"/>
          <w:sz w:val="20"/>
          <w:lang w:val="af-ZA"/>
        </w:rPr>
        <w:t>.</w:t>
      </w:r>
      <w:r w:rsidR="00794157">
        <w:rPr>
          <w:rFonts w:ascii="GHEA Grapalat" w:hAnsi="GHEA Grapalat" w:cs="Sylfaen"/>
          <w:sz w:val="20"/>
          <w:lang w:val="af-ZA"/>
        </w:rPr>
        <w:t xml:space="preserve">12 </w:t>
      </w:r>
      <w:r w:rsidR="0036230B" w:rsidRPr="00E6597C">
        <w:rPr>
          <w:rFonts w:ascii="GHEA Grapalat" w:hAnsi="GHEA Grapalat" w:cs="Sylfaen"/>
          <w:sz w:val="20"/>
        </w:rPr>
        <w:t>Օրենքի</w:t>
      </w:r>
      <w:r w:rsidR="0036230B" w:rsidRPr="00E6597C">
        <w:rPr>
          <w:rFonts w:ascii="GHEA Grapalat" w:hAnsi="GHEA Grapalat" w:cs="Sylfaen"/>
          <w:sz w:val="20"/>
          <w:lang w:val="af-ZA"/>
        </w:rPr>
        <w:t xml:space="preserve"> 6-</w:t>
      </w:r>
      <w:r w:rsidR="0036230B" w:rsidRPr="00E6597C">
        <w:rPr>
          <w:rFonts w:ascii="GHEA Grapalat" w:hAnsi="GHEA Grapalat" w:cs="Sylfaen"/>
          <w:sz w:val="20"/>
        </w:rPr>
        <w:t>րդ</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հոդվածի</w:t>
      </w:r>
      <w:r w:rsidR="0036230B" w:rsidRPr="00E6597C">
        <w:rPr>
          <w:rFonts w:ascii="GHEA Grapalat" w:hAnsi="GHEA Grapalat" w:cs="Sylfaen"/>
          <w:sz w:val="20"/>
          <w:lang w:val="af-ZA"/>
        </w:rPr>
        <w:t xml:space="preserve"> 1-</w:t>
      </w:r>
      <w:r w:rsidR="0036230B" w:rsidRPr="00E6597C">
        <w:rPr>
          <w:rFonts w:ascii="GHEA Grapalat" w:hAnsi="GHEA Grapalat" w:cs="Sylfaen"/>
          <w:sz w:val="20"/>
        </w:rPr>
        <w:t>ին</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մասի</w:t>
      </w:r>
      <w:r w:rsidR="0036230B" w:rsidRPr="00E6597C">
        <w:rPr>
          <w:rFonts w:ascii="GHEA Grapalat" w:hAnsi="GHEA Grapalat" w:cs="Sylfaen"/>
          <w:sz w:val="20"/>
          <w:lang w:val="af-ZA"/>
        </w:rPr>
        <w:t xml:space="preserve"> 6-</w:t>
      </w:r>
      <w:r w:rsidR="0036230B" w:rsidRPr="00E6597C">
        <w:rPr>
          <w:rFonts w:ascii="GHEA Grapalat" w:hAnsi="GHEA Grapalat" w:cs="Sylfaen"/>
          <w:sz w:val="20"/>
        </w:rPr>
        <w:t>րդ</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կետով</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նախատեսված</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հիմքերն</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ի</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հայտ</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գալու</w:t>
      </w:r>
      <w:r w:rsidR="0036230B" w:rsidRPr="00E6597C">
        <w:rPr>
          <w:rFonts w:ascii="GHEA Grapalat" w:hAnsi="GHEA Grapalat" w:cs="Sylfaen"/>
          <w:sz w:val="20"/>
          <w:lang w:val="af-ZA"/>
        </w:rPr>
        <w:t xml:space="preserve"> </w:t>
      </w:r>
      <w:r w:rsidR="0036230B" w:rsidRPr="00E6597C">
        <w:rPr>
          <w:rFonts w:ascii="GHEA Grapalat" w:hAnsi="GHEA Grapalat" w:cs="Sylfaen"/>
          <w:sz w:val="20"/>
        </w:rPr>
        <w:t>օրվան</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հաջորդող</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հինգ</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աշխատանքային</w:t>
      </w:r>
      <w:r w:rsidR="0036230B" w:rsidRPr="00E6597C">
        <w:rPr>
          <w:rFonts w:ascii="GHEA Grapalat" w:hAnsi="GHEA Grapalat" w:cs="Sylfaen"/>
          <w:sz w:val="20"/>
          <w:lang w:val="af-ZA"/>
        </w:rPr>
        <w:t xml:space="preserve"> </w:t>
      </w:r>
      <w:r w:rsidR="0036230B" w:rsidRPr="00E6597C">
        <w:rPr>
          <w:rFonts w:ascii="GHEA Grapalat" w:hAnsi="GHEA Grapalat" w:cs="Sylfaen"/>
          <w:sz w:val="20"/>
        </w:rPr>
        <w:t>օրվա</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ընթացքում</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պատվիրատուն</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տվյալ</w:t>
      </w:r>
      <w:r w:rsidR="0036230B" w:rsidRPr="00E6597C">
        <w:rPr>
          <w:rFonts w:ascii="GHEA Grapalat" w:hAnsi="GHEA Grapalat" w:cs="Sylfaen"/>
          <w:sz w:val="20"/>
          <w:lang w:val="af-ZA"/>
        </w:rPr>
        <w:t xml:space="preserve"> </w:t>
      </w:r>
      <w:r w:rsidR="00C806B2" w:rsidRPr="00E6597C">
        <w:rPr>
          <w:rFonts w:ascii="GHEA Grapalat" w:hAnsi="GHEA Grapalat" w:cs="Sylfaen"/>
          <w:sz w:val="20"/>
        </w:rPr>
        <w:t>մ</w:t>
      </w:r>
      <w:r w:rsidR="0036230B" w:rsidRPr="00E6597C">
        <w:rPr>
          <w:rFonts w:ascii="GHEA Grapalat" w:hAnsi="GHEA Grapalat" w:cs="Sylfaen"/>
          <w:sz w:val="20"/>
        </w:rPr>
        <w:t>ասնակցի</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տվյալները</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համապատասխան</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հիմքերով</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գրավոր</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ուղարկում</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է</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լիազորված</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մարմին</w:t>
      </w:r>
      <w:r w:rsidR="00881C05" w:rsidRPr="00E6597C">
        <w:rPr>
          <w:rFonts w:ascii="GHEA Grapalat" w:hAnsi="GHEA Grapalat" w:cs="Sylfaen"/>
          <w:sz w:val="20"/>
          <w:lang w:val="hy-AM"/>
        </w:rPr>
        <w:t xml:space="preserve">, </w:t>
      </w:r>
      <w:r w:rsidR="00881C05" w:rsidRPr="00E6597C">
        <w:rPr>
          <w:rFonts w:ascii="GHEA Grapalat" w:hAnsi="GHEA Grapalat" w:cs="Sylfaen"/>
          <w:sz w:val="20"/>
        </w:rPr>
        <w:t>որը</w:t>
      </w:r>
      <w:r w:rsidR="00881C05" w:rsidRPr="00E6597C">
        <w:rPr>
          <w:rFonts w:ascii="GHEA Grapalat" w:hAnsi="GHEA Grapalat" w:cs="Sylfaen"/>
          <w:sz w:val="20"/>
          <w:lang w:val="af-ZA"/>
        </w:rPr>
        <w:t xml:space="preserve"> </w:t>
      </w:r>
      <w:r w:rsidR="00881C05" w:rsidRPr="00E6597C">
        <w:rPr>
          <w:rFonts w:ascii="GHEA Grapalat" w:hAnsi="GHEA Grapalat" w:cs="Sylfaen"/>
          <w:sz w:val="20"/>
        </w:rPr>
        <w:t>դրանք</w:t>
      </w:r>
      <w:r w:rsidR="00881C05" w:rsidRPr="00E6597C">
        <w:rPr>
          <w:rFonts w:ascii="GHEA Grapalat" w:hAnsi="GHEA Grapalat" w:cs="Sylfaen"/>
          <w:sz w:val="20"/>
          <w:lang w:val="af-ZA"/>
        </w:rPr>
        <w:t xml:space="preserve"> </w:t>
      </w:r>
      <w:r w:rsidR="00881C05" w:rsidRPr="00E6597C">
        <w:rPr>
          <w:rFonts w:ascii="GHEA Grapalat" w:hAnsi="GHEA Grapalat" w:cs="Sylfaen"/>
          <w:sz w:val="20"/>
        </w:rPr>
        <w:t>ստանալուն</w:t>
      </w:r>
      <w:r w:rsidR="00881C05" w:rsidRPr="00E6597C">
        <w:rPr>
          <w:rFonts w:ascii="GHEA Grapalat" w:hAnsi="GHEA Grapalat" w:cs="Sylfaen"/>
          <w:sz w:val="20"/>
          <w:lang w:val="af-ZA"/>
        </w:rPr>
        <w:t xml:space="preserve"> </w:t>
      </w:r>
      <w:r w:rsidR="00881C05" w:rsidRPr="00E6597C">
        <w:rPr>
          <w:rFonts w:ascii="GHEA Grapalat" w:hAnsi="GHEA Grapalat" w:cs="Sylfaen"/>
          <w:sz w:val="20"/>
        </w:rPr>
        <w:t>հաջորդող</w:t>
      </w:r>
      <w:r w:rsidR="00881C05" w:rsidRPr="00E6597C">
        <w:rPr>
          <w:rFonts w:ascii="GHEA Grapalat" w:hAnsi="GHEA Grapalat" w:cs="Sylfaen"/>
          <w:sz w:val="20"/>
          <w:lang w:val="af-ZA"/>
        </w:rPr>
        <w:t xml:space="preserve"> </w:t>
      </w:r>
      <w:r w:rsidR="00881C05" w:rsidRPr="00E6597C">
        <w:rPr>
          <w:rFonts w:ascii="GHEA Grapalat" w:hAnsi="GHEA Grapalat" w:cs="Sylfaen"/>
          <w:sz w:val="20"/>
        </w:rPr>
        <w:t>հինգ</w:t>
      </w:r>
      <w:r w:rsidR="00881C05" w:rsidRPr="00E6597C">
        <w:rPr>
          <w:rFonts w:ascii="GHEA Grapalat" w:hAnsi="GHEA Grapalat" w:cs="Sylfaen"/>
          <w:sz w:val="20"/>
          <w:lang w:val="af-ZA"/>
        </w:rPr>
        <w:t xml:space="preserve"> </w:t>
      </w:r>
      <w:r w:rsidR="00881C05" w:rsidRPr="00E6597C">
        <w:rPr>
          <w:rFonts w:ascii="GHEA Grapalat" w:hAnsi="GHEA Grapalat" w:cs="Sylfaen"/>
          <w:sz w:val="20"/>
        </w:rPr>
        <w:t>աշխատանքային</w:t>
      </w:r>
      <w:r w:rsidR="00881C05" w:rsidRPr="00E6597C">
        <w:rPr>
          <w:rFonts w:ascii="GHEA Grapalat" w:hAnsi="GHEA Grapalat" w:cs="Sylfaen"/>
          <w:sz w:val="20"/>
          <w:lang w:val="af-ZA"/>
        </w:rPr>
        <w:t xml:space="preserve"> </w:t>
      </w:r>
      <w:r w:rsidR="00881C05" w:rsidRPr="00E6597C">
        <w:rPr>
          <w:rFonts w:ascii="GHEA Grapalat" w:hAnsi="GHEA Grapalat" w:cs="Sylfaen"/>
          <w:sz w:val="20"/>
        </w:rPr>
        <w:t>օրվա</w:t>
      </w:r>
      <w:r w:rsidR="00881C05" w:rsidRPr="00E6597C">
        <w:rPr>
          <w:rFonts w:ascii="GHEA Grapalat" w:hAnsi="GHEA Grapalat" w:cs="Sylfaen"/>
          <w:sz w:val="20"/>
          <w:lang w:val="af-ZA"/>
        </w:rPr>
        <w:t xml:space="preserve"> </w:t>
      </w:r>
      <w:r w:rsidR="00881C05" w:rsidRPr="00E6597C">
        <w:rPr>
          <w:rFonts w:ascii="GHEA Grapalat" w:hAnsi="GHEA Grapalat" w:cs="Sylfaen"/>
          <w:sz w:val="20"/>
        </w:rPr>
        <w:t>ընթացքում</w:t>
      </w:r>
      <w:r w:rsidR="00881C05" w:rsidRPr="00E6597C">
        <w:rPr>
          <w:rFonts w:ascii="GHEA Grapalat" w:hAnsi="GHEA Grapalat" w:cs="Sylfaen"/>
          <w:sz w:val="20"/>
          <w:lang w:val="af-ZA"/>
        </w:rPr>
        <w:t xml:space="preserve"> </w:t>
      </w:r>
      <w:bookmarkStart w:id="6" w:name="_Hlk9262748"/>
      <w:r w:rsidR="00A31A12" w:rsidRPr="00E6597C">
        <w:rPr>
          <w:rFonts w:ascii="GHEA Grapalat" w:hAnsi="GHEA Grapalat" w:cs="Sylfaen"/>
          <w:sz w:val="20"/>
        </w:rPr>
        <w:t>նախաձեռնում</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է</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տվյալ</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մասնակցին</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գնումների</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գործընթացին</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մասնակցելու</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իրավունք</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չունեցող</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մասնակիցների</w:t>
      </w:r>
      <w:r w:rsidR="00A31A12" w:rsidRPr="00E6597C">
        <w:rPr>
          <w:rFonts w:ascii="GHEA Grapalat" w:hAnsi="GHEA Grapalat" w:cs="Sylfaen"/>
          <w:sz w:val="20"/>
          <w:lang w:val="af-ZA"/>
        </w:rPr>
        <w:t xml:space="preserve"> </w:t>
      </w:r>
      <w:r w:rsidR="00A31A12" w:rsidRPr="00E6597C">
        <w:rPr>
          <w:rFonts w:ascii="GHEA Grapalat" w:hAnsi="GHEA Grapalat" w:cs="Sylfaen"/>
          <w:sz w:val="20"/>
        </w:rPr>
        <w:t>ցուցակում</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ներառելու</w:t>
      </w:r>
      <w:r w:rsidR="00A31A12" w:rsidRPr="00E6597C">
        <w:rPr>
          <w:rFonts w:ascii="GHEA Grapalat" w:hAnsi="GHEA Grapalat" w:cs="Sylfaen"/>
          <w:sz w:val="20"/>
          <w:lang w:val="af-ZA"/>
        </w:rPr>
        <w:t xml:space="preserve"> </w:t>
      </w:r>
      <w:r w:rsidR="00A31A12" w:rsidRPr="00E6597C">
        <w:rPr>
          <w:rFonts w:ascii="GHEA Grapalat" w:hAnsi="GHEA Grapalat" w:cs="Sylfaen"/>
          <w:sz w:val="20"/>
        </w:rPr>
        <w:t>ընթացակարգ</w:t>
      </w:r>
      <w:bookmarkEnd w:id="6"/>
      <w:r w:rsidR="0036230B" w:rsidRPr="00E6597C">
        <w:rPr>
          <w:rFonts w:ascii="GHEA Grapalat" w:hAnsi="GHEA Grapalat" w:cs="Sylfaen"/>
          <w:sz w:val="20"/>
          <w:lang w:val="af-ZA"/>
        </w:rPr>
        <w:t xml:space="preserve">: </w:t>
      </w:r>
      <w:r w:rsidR="00B54F63" w:rsidRPr="00E6597C">
        <w:rPr>
          <w:rFonts w:ascii="GHEA Grapalat" w:hAnsi="GHEA Grapalat" w:cs="Sylfaen"/>
          <w:sz w:val="20"/>
        </w:rPr>
        <w:t>Ընդ</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որում</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եթե</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մասնակցի</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գնումներին</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մասնակցելու</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իրավունք</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ունենալու</w:t>
      </w:r>
      <w:r w:rsidR="00A73661" w:rsidRPr="00E6597C">
        <w:rPr>
          <w:rFonts w:ascii="GHEA Grapalat" w:hAnsi="GHEA Grapalat" w:cs="Sylfaen"/>
          <w:sz w:val="20"/>
          <w:lang w:val="hy-AM"/>
        </w:rPr>
        <w:t xml:space="preserve"> մասին հավաստումը</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որակվում</w:t>
      </w:r>
      <w:r w:rsidR="00B54F63" w:rsidRPr="00E6597C">
        <w:rPr>
          <w:rFonts w:ascii="GHEA Grapalat" w:hAnsi="GHEA Grapalat" w:cs="Sylfaen"/>
          <w:sz w:val="20"/>
          <w:lang w:val="af-ZA"/>
        </w:rPr>
        <w:t xml:space="preserve"> </w:t>
      </w:r>
      <w:r w:rsidR="00A73661" w:rsidRPr="00E6597C">
        <w:rPr>
          <w:rFonts w:ascii="GHEA Grapalat" w:hAnsi="GHEA Grapalat" w:cs="Sylfaen"/>
          <w:sz w:val="20"/>
          <w:lang w:val="hy-AM"/>
        </w:rPr>
        <w:t>է</w:t>
      </w:r>
      <w:r w:rsidR="00A73661" w:rsidRPr="00E6597C">
        <w:rPr>
          <w:rFonts w:ascii="GHEA Grapalat" w:hAnsi="GHEA Grapalat" w:cs="Sylfaen"/>
          <w:sz w:val="20"/>
          <w:lang w:val="af-ZA"/>
        </w:rPr>
        <w:t xml:space="preserve"> </w:t>
      </w:r>
      <w:r w:rsidR="00B54F63" w:rsidRPr="00E6597C">
        <w:rPr>
          <w:rFonts w:ascii="GHEA Grapalat" w:hAnsi="GHEA Grapalat" w:cs="Sylfaen"/>
          <w:sz w:val="20"/>
        </w:rPr>
        <w:t>որպես</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իրականությանը</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չհամապատասխանող</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կամ</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մասնակիցը</w:t>
      </w:r>
      <w:r w:rsidR="00B54F63" w:rsidRPr="00E6597C">
        <w:rPr>
          <w:rFonts w:ascii="GHEA Grapalat" w:hAnsi="GHEA Grapalat" w:cs="Sylfaen"/>
          <w:sz w:val="20"/>
          <w:lang w:val="af-ZA"/>
        </w:rPr>
        <w:t xml:space="preserve"> </w:t>
      </w:r>
      <w:r w:rsidR="00862B55" w:rsidRPr="00E6597C">
        <w:rPr>
          <w:rFonts w:ascii="GHEA Grapalat" w:hAnsi="GHEA Grapalat" w:cs="Sylfaen"/>
          <w:sz w:val="20"/>
          <w:lang w:val="af-ZA"/>
        </w:rPr>
        <w:t xml:space="preserve">սույն </w:t>
      </w:r>
      <w:r w:rsidR="00B54F63" w:rsidRPr="00E6597C">
        <w:rPr>
          <w:rFonts w:ascii="GHEA Grapalat" w:hAnsi="GHEA Grapalat" w:cs="Sylfaen"/>
          <w:sz w:val="20"/>
        </w:rPr>
        <w:t>հրավերով</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սահմանված</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կարգով</w:t>
      </w:r>
      <w:r w:rsidR="00B54F63" w:rsidRPr="00E6597C">
        <w:rPr>
          <w:rFonts w:ascii="GHEA Grapalat" w:hAnsi="GHEA Grapalat" w:cs="Sylfaen"/>
          <w:sz w:val="20"/>
          <w:lang w:val="af-ZA"/>
        </w:rPr>
        <w:t xml:space="preserve"> </w:t>
      </w:r>
      <w:r w:rsidR="00B54F63" w:rsidRPr="00E6597C">
        <w:rPr>
          <w:rFonts w:ascii="GHEA Grapalat" w:hAnsi="GHEA Grapalat" w:cs="Sylfaen"/>
          <w:sz w:val="20"/>
        </w:rPr>
        <w:t>և</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ժամկետներում</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չի</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ներկայացնում</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հրավերով</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նախատեսված</w:t>
      </w:r>
      <w:r w:rsidR="00B54F63" w:rsidRPr="00E6597C">
        <w:rPr>
          <w:rFonts w:ascii="GHEA Grapalat" w:hAnsi="GHEA Grapalat" w:cs="Sylfaen"/>
          <w:sz w:val="20"/>
          <w:lang w:val="af-ZA"/>
        </w:rPr>
        <w:t xml:space="preserve"> </w:t>
      </w:r>
      <w:r w:rsidR="00B54F63" w:rsidRPr="00E6597C">
        <w:rPr>
          <w:rFonts w:ascii="GHEA Grapalat" w:hAnsi="GHEA Grapalat" w:cs="Sylfaen"/>
          <w:sz w:val="20"/>
        </w:rPr>
        <w:t>փաստաթղթերը</w:t>
      </w:r>
      <w:r w:rsidR="00B54F63" w:rsidRPr="00E6597C">
        <w:rPr>
          <w:rFonts w:ascii="GHEA Grapalat" w:hAnsi="GHEA Grapalat" w:cs="Sylfaen"/>
          <w:sz w:val="20"/>
          <w:lang w:val="af-ZA"/>
        </w:rPr>
        <w:t>,</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կամ</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ընտրված</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մասնակիցը</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չի</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ներկայացնում</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որակավորման</w:t>
      </w:r>
      <w:r w:rsidR="00A73661" w:rsidRPr="00E6597C">
        <w:rPr>
          <w:rFonts w:ascii="GHEA Grapalat" w:hAnsi="GHEA Grapalat" w:cs="Sylfaen"/>
          <w:sz w:val="20"/>
          <w:lang w:val="af-ZA"/>
        </w:rPr>
        <w:t xml:space="preserve"> </w:t>
      </w:r>
      <w:r w:rsidR="00A73661" w:rsidRPr="00E6597C">
        <w:rPr>
          <w:rFonts w:ascii="GHEA Grapalat" w:hAnsi="GHEA Grapalat" w:cs="Sylfaen"/>
          <w:sz w:val="20"/>
        </w:rPr>
        <w:t>ապահովումը</w:t>
      </w:r>
      <w:r w:rsidR="00A73661" w:rsidRPr="00E6597C">
        <w:rPr>
          <w:rFonts w:ascii="GHEA Grapalat" w:hAnsi="GHEA Grapalat" w:cs="Sylfaen"/>
          <w:sz w:val="20"/>
          <w:lang w:val="af-ZA"/>
        </w:rPr>
        <w:t>,</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ապա</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այդ</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հանգամանքը</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համարվում</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է</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որպես</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գնման</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գործընթացի</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շրջանակում</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ստանձնված</w:t>
      </w:r>
      <w:r w:rsidR="00B54F63" w:rsidRPr="00E6597C">
        <w:rPr>
          <w:rFonts w:ascii="GHEA Grapalat" w:hAnsi="GHEA Grapalat" w:cs="Sylfaen"/>
          <w:sz w:val="20"/>
          <w:lang w:val="af-ZA"/>
        </w:rPr>
        <w:t xml:space="preserve"> </w:t>
      </w:r>
      <w:r w:rsidR="00B54F63" w:rsidRPr="00E6597C">
        <w:rPr>
          <w:rFonts w:ascii="GHEA Grapalat" w:hAnsi="GHEA Grapalat" w:cs="Sylfaen"/>
          <w:sz w:val="20"/>
        </w:rPr>
        <w:t>պարտավորության</w:t>
      </w:r>
      <w:r w:rsidR="00B54F63" w:rsidRPr="00E6597C">
        <w:rPr>
          <w:rFonts w:ascii="GHEA Grapalat" w:hAnsi="GHEA Grapalat" w:cs="Sylfaen"/>
          <w:sz w:val="20"/>
          <w:lang w:val="af-ZA"/>
        </w:rPr>
        <w:t xml:space="preserve"> </w:t>
      </w:r>
      <w:r w:rsidR="00564FB7" w:rsidRPr="00E6597C">
        <w:rPr>
          <w:rFonts w:ascii="GHEA Grapalat" w:hAnsi="GHEA Grapalat" w:cs="Sylfaen"/>
          <w:sz w:val="20"/>
          <w:lang w:val="af-ZA"/>
        </w:rPr>
        <w:t xml:space="preserve">խախտում: </w:t>
      </w:r>
    </w:p>
    <w:p w:rsidR="00B54F63" w:rsidRPr="00E6597C" w:rsidRDefault="00B97D91" w:rsidP="00EF3662">
      <w:pPr>
        <w:ind w:firstLine="375"/>
        <w:jc w:val="both"/>
        <w:rPr>
          <w:rFonts w:ascii="GHEA Grapalat" w:hAnsi="GHEA Grapalat"/>
          <w:sz w:val="20"/>
          <w:szCs w:val="20"/>
          <w:lang w:val="af-ZA"/>
        </w:rPr>
      </w:pPr>
      <w:r w:rsidRPr="00E6597C">
        <w:rPr>
          <w:rFonts w:ascii="GHEA Grapalat" w:hAnsi="GHEA Grapalat"/>
          <w:color w:val="000000"/>
          <w:sz w:val="20"/>
          <w:szCs w:val="20"/>
          <w:lang w:val="af-ZA"/>
        </w:rPr>
        <w:t xml:space="preserve">      </w:t>
      </w:r>
      <w:r w:rsidR="00E17B5D" w:rsidRPr="00E6597C">
        <w:rPr>
          <w:rFonts w:ascii="GHEA Grapalat" w:hAnsi="GHEA Grapalat"/>
          <w:color w:val="000000"/>
          <w:sz w:val="20"/>
          <w:szCs w:val="20"/>
          <w:lang w:val="af-ZA"/>
        </w:rPr>
        <w:t>8.</w:t>
      </w:r>
      <w:r w:rsidR="00794157">
        <w:rPr>
          <w:rFonts w:ascii="GHEA Grapalat" w:hAnsi="GHEA Grapalat"/>
          <w:color w:val="000000"/>
          <w:sz w:val="20"/>
          <w:szCs w:val="20"/>
          <w:lang w:val="af-ZA"/>
        </w:rPr>
        <w:t>13</w:t>
      </w:r>
      <w:r w:rsidR="00E17B5D" w:rsidRPr="00E6597C">
        <w:rPr>
          <w:rFonts w:ascii="GHEA Grapalat" w:hAnsi="GHEA Grapalat"/>
          <w:color w:val="000000"/>
          <w:sz w:val="20"/>
          <w:szCs w:val="20"/>
          <w:lang w:val="af-ZA"/>
        </w:rPr>
        <w:t xml:space="preserve"> </w:t>
      </w:r>
      <w:r w:rsidR="003A377C" w:rsidRPr="00E6597C">
        <w:rPr>
          <w:rFonts w:ascii="GHEA Grapalat" w:hAnsi="GHEA Grapalat"/>
          <w:color w:val="000000"/>
          <w:sz w:val="20"/>
          <w:szCs w:val="20"/>
        </w:rPr>
        <w:t>Ե</w:t>
      </w:r>
      <w:r w:rsidR="003D4374" w:rsidRPr="00E6597C">
        <w:rPr>
          <w:rFonts w:ascii="GHEA Grapalat" w:hAnsi="GHEA Grapalat"/>
          <w:color w:val="000000"/>
          <w:sz w:val="20"/>
          <w:szCs w:val="20"/>
          <w:lang w:val="hy-AM"/>
        </w:rPr>
        <w:t>թե մասնակից</w:t>
      </w:r>
      <w:r w:rsidR="00955CC1" w:rsidRPr="00E6597C">
        <w:rPr>
          <w:rFonts w:ascii="GHEA Grapalat" w:hAnsi="GHEA Grapalat"/>
          <w:color w:val="000000"/>
          <w:sz w:val="20"/>
          <w:szCs w:val="20"/>
        </w:rPr>
        <w:t>ն</w:t>
      </w:r>
      <w:r w:rsidR="003D4374" w:rsidRPr="00E6597C">
        <w:rPr>
          <w:rFonts w:ascii="GHEA Grapalat" w:hAnsi="GHEA Grapalat"/>
          <w:color w:val="000000"/>
          <w:sz w:val="20"/>
          <w:szCs w:val="20"/>
          <w:lang w:val="hy-AM"/>
        </w:rPr>
        <w:t xml:space="preserve"> </w:t>
      </w:r>
      <w:r w:rsidR="00955CC1" w:rsidRPr="00E6597C">
        <w:rPr>
          <w:rFonts w:ascii="GHEA Grapalat" w:hAnsi="GHEA Grapalat"/>
          <w:color w:val="000000"/>
          <w:sz w:val="20"/>
          <w:szCs w:val="20"/>
        </w:rPr>
        <w:t>Օ</w:t>
      </w:r>
      <w:r w:rsidR="003D4374" w:rsidRPr="00E6597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E6597C">
        <w:rPr>
          <w:rFonts w:ascii="GHEA Grapalat" w:hAnsi="GHEA Grapalat" w:cs="Sylfaen"/>
          <w:sz w:val="20"/>
          <w:szCs w:val="20"/>
          <w:lang w:val="af-ZA"/>
        </w:rPr>
        <w:t>:</w:t>
      </w:r>
    </w:p>
    <w:p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E6597C">
        <w:rPr>
          <w:rFonts w:ascii="GHEA Grapalat" w:hAnsi="GHEA Grapalat" w:cs="Sylfaen"/>
          <w:sz w:val="20"/>
          <w:szCs w:val="24"/>
          <w:lang w:val="af-ZA" w:eastAsia="en-US"/>
        </w:rPr>
        <w:lastRenderedPageBreak/>
        <w:t>8</w:t>
      </w:r>
      <w:r w:rsidR="00DF2FEF" w:rsidRPr="00E6597C">
        <w:rPr>
          <w:rFonts w:ascii="GHEA Grapalat" w:hAnsi="GHEA Grapalat" w:cs="Sylfaen"/>
          <w:sz w:val="20"/>
          <w:szCs w:val="24"/>
          <w:lang w:val="af-ZA" w:eastAsia="en-US"/>
        </w:rPr>
        <w:t>.</w:t>
      </w:r>
      <w:r w:rsidR="00794157">
        <w:rPr>
          <w:rFonts w:ascii="GHEA Grapalat" w:hAnsi="GHEA Grapalat" w:cs="Sylfaen"/>
          <w:sz w:val="20"/>
          <w:szCs w:val="24"/>
          <w:lang w:val="af-ZA" w:eastAsia="en-US"/>
        </w:rPr>
        <w:t>14</w:t>
      </w:r>
      <w:r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Սույն</w:t>
      </w:r>
      <w:r w:rsidR="007A5810"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հրավերի</w:t>
      </w:r>
      <w:r w:rsidRPr="00E6597C">
        <w:rPr>
          <w:rFonts w:ascii="GHEA Grapalat" w:hAnsi="GHEA Grapalat" w:cs="Sylfaen"/>
          <w:sz w:val="20"/>
          <w:szCs w:val="24"/>
          <w:lang w:val="af-ZA" w:eastAsia="en-US"/>
        </w:rPr>
        <w:t xml:space="preserve"> 1-</w:t>
      </w:r>
      <w:r w:rsidRPr="00E6597C">
        <w:rPr>
          <w:rFonts w:ascii="GHEA Grapalat" w:hAnsi="GHEA Grapalat" w:cs="Sylfaen"/>
          <w:sz w:val="20"/>
          <w:szCs w:val="24"/>
          <w:lang w:val="ru-RU" w:eastAsia="en-US"/>
        </w:rPr>
        <w:t>ին</w:t>
      </w:r>
      <w:r w:rsidRPr="00E6597C">
        <w:rPr>
          <w:rFonts w:ascii="GHEA Grapalat" w:hAnsi="GHEA Grapalat" w:cs="Sylfaen"/>
          <w:sz w:val="20"/>
          <w:szCs w:val="24"/>
          <w:lang w:val="af-ZA" w:eastAsia="en-US"/>
        </w:rPr>
        <w:t xml:space="preserve"> </w:t>
      </w:r>
      <w:r w:rsidRPr="00995499">
        <w:rPr>
          <w:rFonts w:ascii="GHEA Grapalat" w:hAnsi="GHEA Grapalat" w:cs="Sylfaen"/>
          <w:sz w:val="20"/>
          <w:szCs w:val="24"/>
          <w:lang w:val="ru-RU" w:eastAsia="en-US"/>
        </w:rPr>
        <w:t>մասի</w:t>
      </w:r>
      <w:r w:rsidRPr="00995499">
        <w:rPr>
          <w:rFonts w:ascii="GHEA Grapalat" w:hAnsi="GHEA Grapalat" w:cs="Sylfaen"/>
          <w:sz w:val="20"/>
          <w:szCs w:val="24"/>
          <w:lang w:val="af-ZA" w:eastAsia="en-US"/>
        </w:rPr>
        <w:t xml:space="preserve"> </w:t>
      </w:r>
      <w:r w:rsidR="00441D04" w:rsidRPr="00995499">
        <w:rPr>
          <w:rFonts w:ascii="GHEA Grapalat" w:hAnsi="GHEA Grapalat" w:cs="Sylfaen"/>
          <w:sz w:val="20"/>
          <w:szCs w:val="24"/>
          <w:lang w:val="af-ZA" w:eastAsia="en-US"/>
        </w:rPr>
        <w:t>8.</w:t>
      </w:r>
      <w:r w:rsidR="00DF2FEF" w:rsidRPr="00995499">
        <w:rPr>
          <w:rFonts w:ascii="GHEA Grapalat" w:hAnsi="GHEA Grapalat" w:cs="Sylfaen"/>
          <w:sz w:val="20"/>
          <w:szCs w:val="24"/>
          <w:lang w:val="af-ZA" w:eastAsia="en-US"/>
        </w:rPr>
        <w:t>8</w:t>
      </w:r>
      <w:r w:rsidR="00441D04" w:rsidRPr="00995499">
        <w:rPr>
          <w:rFonts w:ascii="GHEA Grapalat" w:hAnsi="GHEA Grapalat" w:cs="Sylfaen"/>
          <w:sz w:val="20"/>
          <w:szCs w:val="24"/>
          <w:lang w:val="af-ZA" w:eastAsia="en-US"/>
        </w:rPr>
        <w:t xml:space="preserve"> և</w:t>
      </w:r>
      <w:r w:rsidRPr="00995499">
        <w:rPr>
          <w:rFonts w:ascii="GHEA Grapalat" w:hAnsi="GHEA Grapalat" w:cs="Sylfaen"/>
          <w:sz w:val="20"/>
          <w:szCs w:val="24"/>
          <w:lang w:val="af-ZA" w:eastAsia="en-US"/>
        </w:rPr>
        <w:t xml:space="preserve"> 8</w:t>
      </w:r>
      <w:r w:rsidR="00DF2FEF" w:rsidRPr="00995499">
        <w:rPr>
          <w:rFonts w:ascii="GHEA Grapalat" w:hAnsi="GHEA Grapalat" w:cs="Sylfaen"/>
          <w:sz w:val="20"/>
          <w:szCs w:val="24"/>
          <w:lang w:val="af-ZA" w:eastAsia="en-US"/>
        </w:rPr>
        <w:t>.9</w:t>
      </w:r>
      <w:r w:rsidR="00741F8D">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կետ</w:t>
      </w:r>
      <w:r w:rsidR="00441D04" w:rsidRPr="00E6597C">
        <w:rPr>
          <w:rFonts w:ascii="GHEA Grapalat" w:hAnsi="GHEA Grapalat" w:cs="Sylfaen"/>
          <w:sz w:val="20"/>
          <w:szCs w:val="24"/>
          <w:lang w:eastAsia="en-US"/>
        </w:rPr>
        <w:t>եր</w:t>
      </w:r>
      <w:r w:rsidRPr="00E6597C">
        <w:rPr>
          <w:rFonts w:ascii="GHEA Grapalat" w:hAnsi="GHEA Grapalat" w:cs="Sylfaen"/>
          <w:sz w:val="20"/>
          <w:szCs w:val="24"/>
          <w:lang w:val="ru-RU" w:eastAsia="en-US"/>
        </w:rPr>
        <w:t>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նշված</w:t>
      </w:r>
      <w:r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փաստաթղթերը</w:t>
      </w:r>
      <w:r w:rsidR="00D371A7" w:rsidRPr="00E6597C">
        <w:rPr>
          <w:rFonts w:ascii="GHEA Grapalat" w:hAnsi="GHEA Grapalat" w:cs="Sylfaen"/>
          <w:sz w:val="20"/>
          <w:szCs w:val="24"/>
          <w:lang w:val="af-ZA" w:eastAsia="en-US"/>
        </w:rPr>
        <w:t xml:space="preserve"> </w:t>
      </w:r>
      <w:r w:rsidR="00EF2159" w:rsidRPr="00E6597C">
        <w:rPr>
          <w:rFonts w:ascii="GHEA Grapalat" w:hAnsi="GHEA Grapalat" w:cs="Sylfaen"/>
          <w:sz w:val="20"/>
          <w:szCs w:val="24"/>
          <w:lang w:val="af-ZA" w:eastAsia="en-US"/>
        </w:rPr>
        <w:t xml:space="preserve">մասնակիցը </w:t>
      </w:r>
      <w:r w:rsidR="00D371A7" w:rsidRPr="00E6597C">
        <w:rPr>
          <w:rFonts w:ascii="GHEA Grapalat" w:hAnsi="GHEA Grapalat" w:cs="Sylfaen"/>
          <w:sz w:val="20"/>
          <w:szCs w:val="24"/>
          <w:lang w:eastAsia="en-US"/>
        </w:rPr>
        <w:t>սահմանված</w:t>
      </w:r>
      <w:r w:rsidR="00D371A7" w:rsidRPr="00E6597C">
        <w:rPr>
          <w:rFonts w:ascii="GHEA Grapalat" w:hAnsi="GHEA Grapalat" w:cs="Sylfaen"/>
          <w:sz w:val="20"/>
          <w:szCs w:val="24"/>
          <w:lang w:val="af-ZA" w:eastAsia="en-US"/>
        </w:rPr>
        <w:t xml:space="preserve"> </w:t>
      </w:r>
      <w:r w:rsidR="00D371A7" w:rsidRPr="00E6597C">
        <w:rPr>
          <w:rFonts w:ascii="GHEA Grapalat" w:hAnsi="GHEA Grapalat" w:cs="Sylfaen"/>
          <w:sz w:val="20"/>
          <w:szCs w:val="24"/>
          <w:lang w:eastAsia="en-US"/>
        </w:rPr>
        <w:t>ժամկետում</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հանձնա</w:t>
      </w:r>
      <w:r w:rsidR="007A5810" w:rsidRPr="00E6597C">
        <w:rPr>
          <w:rFonts w:ascii="GHEA Grapalat" w:hAnsi="GHEA Grapalat" w:cs="Sylfaen"/>
          <w:sz w:val="20"/>
          <w:szCs w:val="24"/>
          <w:lang w:val="af-ZA" w:eastAsia="en-US"/>
        </w:rPr>
        <w:softHyphen/>
      </w:r>
      <w:r w:rsidR="007A5810" w:rsidRPr="00E6597C">
        <w:rPr>
          <w:rFonts w:ascii="GHEA Grapalat" w:hAnsi="GHEA Grapalat" w:cs="Sylfaen"/>
          <w:sz w:val="20"/>
          <w:szCs w:val="24"/>
          <w:lang w:val="ru-RU" w:eastAsia="en-US"/>
        </w:rPr>
        <w:t>ժողովի</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քարտուղարին</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ներկայաց</w:t>
      </w:r>
      <w:r w:rsidR="00EF2159" w:rsidRPr="00E6597C">
        <w:rPr>
          <w:rFonts w:ascii="GHEA Grapalat" w:hAnsi="GHEA Grapalat" w:cs="Sylfaen"/>
          <w:sz w:val="20"/>
          <w:szCs w:val="24"/>
          <w:lang w:eastAsia="en-US"/>
        </w:rPr>
        <w:t>ն</w:t>
      </w:r>
      <w:r w:rsidR="007A5810" w:rsidRPr="00E6597C">
        <w:rPr>
          <w:rFonts w:ascii="GHEA Grapalat" w:hAnsi="GHEA Grapalat" w:cs="Sylfaen"/>
          <w:sz w:val="20"/>
          <w:szCs w:val="24"/>
          <w:lang w:val="ru-RU" w:eastAsia="en-US"/>
        </w:rPr>
        <w:t>ում</w:t>
      </w:r>
      <w:r w:rsidR="007A5810" w:rsidRPr="00E6597C">
        <w:rPr>
          <w:rFonts w:ascii="GHEA Grapalat" w:hAnsi="GHEA Grapalat" w:cs="Sylfaen"/>
          <w:sz w:val="20"/>
          <w:szCs w:val="24"/>
          <w:lang w:val="af-ZA" w:eastAsia="en-US"/>
        </w:rPr>
        <w:t xml:space="preserve"> </w:t>
      </w:r>
      <w:r w:rsidR="00EF2159" w:rsidRPr="00E6597C">
        <w:rPr>
          <w:rFonts w:ascii="GHEA Grapalat" w:hAnsi="GHEA Grapalat" w:cs="Sylfaen"/>
          <w:sz w:val="20"/>
          <w:szCs w:val="24"/>
          <w:lang w:eastAsia="en-US"/>
        </w:rPr>
        <w:t>է</w:t>
      </w:r>
      <w:r w:rsidR="007A5810" w:rsidRPr="00E6597C">
        <w:rPr>
          <w:rFonts w:ascii="GHEA Grapalat" w:hAnsi="GHEA Grapalat" w:cs="Sylfaen"/>
          <w:sz w:val="20"/>
          <w:szCs w:val="24"/>
          <w:lang w:val="af-ZA" w:eastAsia="en-US"/>
        </w:rPr>
        <w:t xml:space="preserve"> </w:t>
      </w:r>
      <w:r w:rsidR="00FE20B2" w:rsidRPr="00E6597C">
        <w:rPr>
          <w:rFonts w:ascii="GHEA Grapalat" w:hAnsi="GHEA Grapalat" w:cs="Sylfaen"/>
          <w:sz w:val="20"/>
          <w:szCs w:val="24"/>
          <w:lang w:val="af-ZA" w:eastAsia="en-US"/>
        </w:rPr>
        <w:t xml:space="preserve">վերջինիս՝ </w:t>
      </w:r>
      <w:r w:rsidRPr="00E6597C">
        <w:rPr>
          <w:rFonts w:ascii="GHEA Grapalat" w:hAnsi="GHEA Grapalat" w:cs="Sylfaen"/>
          <w:sz w:val="20"/>
          <w:szCs w:val="24"/>
          <w:lang w:val="ru-RU"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էլեկտրոնային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փոստին</w:t>
      </w:r>
      <w:r w:rsidR="00FE20B2" w:rsidRPr="00E6597C">
        <w:rPr>
          <w:rFonts w:ascii="GHEA Grapalat" w:hAnsi="GHEA Grapalat" w:cs="Sylfaen"/>
          <w:sz w:val="20"/>
          <w:szCs w:val="24"/>
          <w:lang w:val="af-ZA" w:eastAsia="en-US"/>
        </w:rPr>
        <w:t xml:space="preserve"> </w:t>
      </w:r>
      <w:r w:rsidR="00FE20B2" w:rsidRPr="00E6597C">
        <w:rPr>
          <w:rFonts w:ascii="GHEA Grapalat" w:hAnsi="GHEA Grapalat" w:cs="Sylfaen"/>
          <w:sz w:val="20"/>
          <w:szCs w:val="24"/>
          <w:lang w:eastAsia="en-US"/>
        </w:rPr>
        <w:t>ուղարկելու</w:t>
      </w:r>
      <w:r w:rsidR="00FE20B2" w:rsidRPr="00E6597C">
        <w:rPr>
          <w:rFonts w:ascii="GHEA Grapalat" w:hAnsi="GHEA Grapalat" w:cs="Sylfaen"/>
          <w:sz w:val="20"/>
          <w:szCs w:val="24"/>
          <w:lang w:val="af-ZA" w:eastAsia="en-US"/>
        </w:rPr>
        <w:t xml:space="preserve"> </w:t>
      </w:r>
      <w:r w:rsidR="00FE20B2" w:rsidRPr="00E6597C">
        <w:rPr>
          <w:rFonts w:ascii="GHEA Grapalat" w:hAnsi="GHEA Grapalat" w:cs="Sylfaen"/>
          <w:sz w:val="20"/>
          <w:szCs w:val="24"/>
          <w:lang w:eastAsia="en-US"/>
        </w:rPr>
        <w:t>միջոցով</w:t>
      </w:r>
      <w:r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Քարտուղարը</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պարտավոր</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է</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փաստաթղթերն</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ստանալու</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օրը</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հաստատել</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դրանց</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ստանալու</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հանգամանքը՝</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սույն</w:t>
      </w:r>
      <w:r w:rsidR="007A5810" w:rsidRPr="00E6597C">
        <w:rPr>
          <w:rFonts w:ascii="GHEA Grapalat" w:hAnsi="GHEA Grapalat" w:cs="Sylfaen"/>
          <w:sz w:val="20"/>
          <w:szCs w:val="24"/>
          <w:lang w:val="hy-AM" w:eastAsia="en-US"/>
        </w:rPr>
        <w:t xml:space="preserve"> </w:t>
      </w:r>
      <w:r w:rsidR="007A5810" w:rsidRPr="00E6597C">
        <w:rPr>
          <w:rFonts w:ascii="GHEA Grapalat" w:hAnsi="GHEA Grapalat" w:cs="Sylfaen"/>
          <w:sz w:val="20"/>
          <w:szCs w:val="24"/>
          <w:lang w:val="ru-RU" w:eastAsia="en-US"/>
        </w:rPr>
        <w:t>հրավերում</w:t>
      </w:r>
      <w:r w:rsidR="007A5810" w:rsidRPr="00E6597C">
        <w:rPr>
          <w:rFonts w:ascii="GHEA Grapalat" w:hAnsi="GHEA Grapalat" w:cs="Sylfaen"/>
          <w:sz w:val="20"/>
          <w:szCs w:val="24"/>
          <w:lang w:val="hy-AM" w:eastAsia="en-US"/>
        </w:rPr>
        <w:t xml:space="preserve"> </w:t>
      </w:r>
      <w:r w:rsidR="007A5810" w:rsidRPr="00E6597C">
        <w:rPr>
          <w:rFonts w:ascii="GHEA Grapalat" w:hAnsi="GHEA Grapalat" w:cs="Sylfaen"/>
          <w:sz w:val="20"/>
          <w:szCs w:val="24"/>
          <w:lang w:val="ru-RU" w:eastAsia="en-US"/>
        </w:rPr>
        <w:t>նշված</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իր</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էլեկտրոնային</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փոստից</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մասնակցի</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էլեկտրոնային</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փոստին</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հավաստում</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ուղարկելու</w:t>
      </w:r>
      <w:r w:rsidR="007A5810" w:rsidRPr="00E6597C">
        <w:rPr>
          <w:rFonts w:ascii="GHEA Grapalat" w:hAnsi="GHEA Grapalat" w:cs="Sylfaen"/>
          <w:sz w:val="20"/>
          <w:szCs w:val="24"/>
          <w:lang w:val="af-ZA" w:eastAsia="en-US"/>
        </w:rPr>
        <w:t xml:space="preserve"> </w:t>
      </w:r>
      <w:r w:rsidR="007A5810" w:rsidRPr="00E6597C">
        <w:rPr>
          <w:rFonts w:ascii="GHEA Grapalat" w:hAnsi="GHEA Grapalat" w:cs="Sylfaen"/>
          <w:sz w:val="20"/>
          <w:szCs w:val="24"/>
          <w:lang w:val="ru-RU" w:eastAsia="en-US"/>
        </w:rPr>
        <w:t>միջոցով</w:t>
      </w:r>
      <w:r w:rsidR="007A5810" w:rsidRPr="00E6597C">
        <w:rPr>
          <w:rFonts w:ascii="GHEA Grapalat" w:hAnsi="GHEA Grapalat" w:cs="Sylfaen"/>
          <w:sz w:val="20"/>
          <w:szCs w:val="24"/>
          <w:lang w:val="af-ZA" w:eastAsia="en-US"/>
        </w:rPr>
        <w:t>:</w:t>
      </w:r>
    </w:p>
    <w:p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 xml:space="preserve">15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16</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794157">
        <w:rPr>
          <w:rFonts w:ascii="GHEA Grapalat" w:hAnsi="GHEA Grapalat"/>
          <w:sz w:val="20"/>
          <w:szCs w:val="20"/>
          <w:lang w:val="af-ZA" w:eastAsia="x-none"/>
        </w:rPr>
        <w:t>8</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19</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 xml:space="preserve">19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rsidR="00583092" w:rsidRPr="00E6597C" w:rsidRDefault="00662165" w:rsidP="00EF3662">
      <w:pPr>
        <w:pStyle w:val="23"/>
        <w:spacing w:line="240" w:lineRule="auto"/>
        <w:ind w:firstLine="567"/>
        <w:rPr>
          <w:rFonts w:ascii="GHEA Grapalat" w:hAnsi="GHEA Grapalat" w:cs="Sylfaen"/>
          <w:szCs w:val="24"/>
        </w:rPr>
      </w:pPr>
      <w:proofErr w:type="gramStart"/>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roofErr w:type="gramEnd"/>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 xml:space="preserve">20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 xml:space="preserve">21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 xml:space="preserve">22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rsidR="00583092" w:rsidRPr="00E6597C" w:rsidRDefault="00583092" w:rsidP="00EF3662">
      <w:pPr>
        <w:pStyle w:val="23"/>
        <w:spacing w:line="240" w:lineRule="auto"/>
        <w:ind w:firstLine="567"/>
        <w:rPr>
          <w:rFonts w:ascii="GHEA Grapalat" w:hAnsi="GHEA Grapalat"/>
          <w:i/>
          <w:lang w:val="es-ES"/>
        </w:rPr>
      </w:pPr>
      <w:r w:rsidRPr="00E6597C">
        <w:rPr>
          <w:rFonts w:ascii="GHEA Grapalat" w:hAnsi="GHEA Grapalat" w:cs="Sylfaen"/>
          <w:lang w:val="es-ES"/>
        </w:rPr>
        <w:t>Անգործության</w:t>
      </w:r>
      <w:r w:rsidRPr="00E6597C">
        <w:rPr>
          <w:rFonts w:ascii="GHEA Grapalat" w:hAnsi="GHEA Grapalat" w:cs="Arial"/>
          <w:lang w:val="es-ES"/>
        </w:rPr>
        <w:t xml:space="preserve"> </w:t>
      </w:r>
      <w:r w:rsidRPr="00E6597C">
        <w:rPr>
          <w:rFonts w:ascii="GHEA Grapalat" w:hAnsi="GHEA Grapalat" w:cs="Sylfaen"/>
          <w:lang w:val="es-ES"/>
        </w:rPr>
        <w:t>ժամկետը</w:t>
      </w:r>
      <w:r w:rsidRPr="00E6597C">
        <w:rPr>
          <w:rFonts w:ascii="GHEA Grapalat" w:hAnsi="GHEA Grapalat" w:cs="Arial"/>
          <w:lang w:val="es-ES"/>
        </w:rPr>
        <w:t xml:space="preserve"> </w:t>
      </w:r>
      <w:r w:rsidRPr="00E6597C">
        <w:rPr>
          <w:rFonts w:ascii="GHEA Grapalat" w:hAnsi="GHEA Grapalat" w:cs="Sylfaen"/>
          <w:lang w:val="es-ES"/>
        </w:rPr>
        <w:t>սույն</w:t>
      </w:r>
      <w:r w:rsidRPr="00E6597C">
        <w:rPr>
          <w:rFonts w:ascii="GHEA Grapalat" w:hAnsi="GHEA Grapalat" w:cs="Arial"/>
          <w:lang w:val="es-ES"/>
        </w:rPr>
        <w:t xml:space="preserve"> </w:t>
      </w:r>
      <w:r w:rsidRPr="00E6597C">
        <w:rPr>
          <w:rFonts w:ascii="GHEA Grapalat" w:hAnsi="GHEA Grapalat" w:cs="Sylfaen"/>
          <w:lang w:val="es-ES"/>
        </w:rPr>
        <w:t>ընթացակարգի</w:t>
      </w:r>
      <w:r w:rsidRPr="00E6597C">
        <w:rPr>
          <w:rFonts w:ascii="GHEA Grapalat" w:hAnsi="GHEA Grapalat" w:cs="Arial"/>
          <w:lang w:val="es-ES"/>
        </w:rPr>
        <w:t xml:space="preserve"> </w:t>
      </w:r>
      <w:r w:rsidRPr="00E6597C">
        <w:rPr>
          <w:rFonts w:ascii="GHEA Grapalat" w:hAnsi="GHEA Grapalat" w:cs="Sylfaen"/>
          <w:lang w:val="es-ES"/>
        </w:rPr>
        <w:t xml:space="preserve">դեպքում </w:t>
      </w:r>
      <w:r w:rsidR="00E66437" w:rsidRPr="00E66437">
        <w:rPr>
          <w:rFonts w:ascii="GHEA Grapalat" w:hAnsi="GHEA Grapalat" w:cs="Sylfaen"/>
          <w:b/>
          <w:sz w:val="24"/>
          <w:szCs w:val="24"/>
          <w:lang w:val="es-ES"/>
        </w:rPr>
        <w:t xml:space="preserve">« </w:t>
      </w:r>
      <w:r w:rsidR="004B600D" w:rsidRPr="00E66437">
        <w:rPr>
          <w:rFonts w:ascii="GHEA Grapalat" w:hAnsi="GHEA Grapalat" w:cs="Sylfaen"/>
          <w:b/>
          <w:sz w:val="24"/>
          <w:szCs w:val="24"/>
          <w:lang w:val="es-ES"/>
        </w:rPr>
        <w:t>10</w:t>
      </w:r>
      <w:r w:rsidR="00E66437" w:rsidRPr="00E66437">
        <w:rPr>
          <w:rFonts w:ascii="GHEA Grapalat" w:hAnsi="GHEA Grapalat" w:cs="Sylfaen"/>
          <w:b/>
          <w:sz w:val="24"/>
          <w:szCs w:val="24"/>
          <w:lang w:val="es-ES"/>
        </w:rPr>
        <w:t xml:space="preserve"> </w:t>
      </w:r>
      <w:r w:rsidR="006657A3" w:rsidRPr="00E66437">
        <w:rPr>
          <w:rFonts w:ascii="GHEA Grapalat" w:hAnsi="GHEA Grapalat" w:cs="Sylfaen"/>
          <w:b/>
          <w:sz w:val="24"/>
          <w:szCs w:val="24"/>
          <w:lang w:val="es-ES"/>
        </w:rPr>
        <w:t>»</w:t>
      </w:r>
      <w:r w:rsidRPr="00E66437">
        <w:rPr>
          <w:rFonts w:ascii="GHEA Grapalat" w:hAnsi="GHEA Grapalat" w:cs="Sylfaen"/>
          <w:b/>
          <w:sz w:val="24"/>
          <w:szCs w:val="24"/>
          <w:lang w:val="es-ES"/>
        </w:rPr>
        <w:t xml:space="preserve"> օրացուցային</w:t>
      </w:r>
      <w:r w:rsidRPr="00E66437">
        <w:rPr>
          <w:rFonts w:ascii="GHEA Grapalat" w:hAnsi="GHEA Grapalat" w:cs="Arial"/>
          <w:b/>
          <w:sz w:val="24"/>
          <w:szCs w:val="24"/>
          <w:lang w:val="es-ES"/>
        </w:rPr>
        <w:t xml:space="preserve"> </w:t>
      </w:r>
      <w:r w:rsidRPr="00E66437">
        <w:rPr>
          <w:rFonts w:ascii="GHEA Grapalat" w:hAnsi="GHEA Grapalat" w:cs="Sylfaen"/>
          <w:b/>
          <w:sz w:val="24"/>
          <w:szCs w:val="24"/>
          <w:lang w:val="es-ES"/>
        </w:rPr>
        <w:t>օր</w:t>
      </w:r>
      <w:r w:rsidRPr="00E66437">
        <w:rPr>
          <w:rFonts w:ascii="GHEA Grapalat" w:hAnsi="GHEA Grapalat" w:cs="Arial"/>
          <w:b/>
          <w:sz w:val="24"/>
          <w:szCs w:val="24"/>
          <w:lang w:val="es-ES"/>
        </w:rPr>
        <w:t xml:space="preserve"> </w:t>
      </w:r>
      <w:r w:rsidRPr="00E66437">
        <w:rPr>
          <w:rFonts w:ascii="GHEA Grapalat" w:hAnsi="GHEA Grapalat" w:cs="Sylfaen"/>
          <w:b/>
          <w:sz w:val="24"/>
          <w:szCs w:val="24"/>
          <w:lang w:val="es-ES"/>
        </w:rPr>
        <w:t>է</w:t>
      </w:r>
      <w:r w:rsidRPr="00E66437">
        <w:rPr>
          <w:rFonts w:ascii="GHEA Grapalat" w:hAnsi="GHEA Grapalat" w:cs="Tahoma"/>
          <w:lang w:val="es-ES"/>
        </w:rPr>
        <w:t>։</w:t>
      </w:r>
      <w:r w:rsidRPr="00E6597C">
        <w:rPr>
          <w:rFonts w:ascii="GHEA Grapalat" w:hAnsi="GHEA Grapalat"/>
          <w:lang w:val="es-ES"/>
        </w:rPr>
        <w:t xml:space="preserve"> </w:t>
      </w:r>
      <w:r w:rsidRPr="00E6597C">
        <w:rPr>
          <w:rFonts w:ascii="GHEA Grapalat" w:hAnsi="GHEA Grapalat" w:cs="Sylfaen"/>
          <w:lang w:val="es-ES"/>
        </w:rPr>
        <w:t>Անգործության</w:t>
      </w:r>
      <w:r w:rsidRPr="00E6597C">
        <w:rPr>
          <w:rFonts w:ascii="GHEA Grapalat" w:hAnsi="GHEA Grapalat" w:cs="Arial"/>
          <w:lang w:val="es-ES"/>
        </w:rPr>
        <w:t xml:space="preserve"> </w:t>
      </w:r>
      <w:r w:rsidRPr="00E6597C">
        <w:rPr>
          <w:rFonts w:ascii="GHEA Grapalat" w:hAnsi="GHEA Grapalat" w:cs="Sylfaen"/>
          <w:lang w:val="es-ES"/>
        </w:rPr>
        <w:t>ժամկետը</w:t>
      </w:r>
      <w:r w:rsidRPr="00E6597C">
        <w:rPr>
          <w:rFonts w:ascii="GHEA Grapalat" w:hAnsi="GHEA Grapalat" w:cs="Arial"/>
          <w:lang w:val="es-ES"/>
        </w:rPr>
        <w:t xml:space="preserve"> </w:t>
      </w:r>
      <w:r w:rsidRPr="00E6597C">
        <w:rPr>
          <w:rFonts w:ascii="GHEA Grapalat" w:hAnsi="GHEA Grapalat" w:cs="Sylfaen"/>
          <w:lang w:val="es-ES"/>
        </w:rPr>
        <w:t>կիրառելի</w:t>
      </w:r>
      <w:r w:rsidRPr="00E6597C">
        <w:rPr>
          <w:rFonts w:ascii="GHEA Grapalat" w:hAnsi="GHEA Grapalat" w:cs="Arial"/>
          <w:lang w:val="es-ES"/>
        </w:rPr>
        <w:t xml:space="preserve"> </w:t>
      </w:r>
      <w:r w:rsidRPr="00E6597C">
        <w:rPr>
          <w:rFonts w:ascii="GHEA Grapalat" w:hAnsi="GHEA Grapalat" w:cs="Sylfaen"/>
          <w:lang w:val="es-ES"/>
        </w:rPr>
        <w:t>չէ</w:t>
      </w:r>
      <w:r w:rsidRPr="00E6597C">
        <w:rPr>
          <w:rFonts w:ascii="GHEA Grapalat" w:hAnsi="GHEA Grapalat" w:cs="Arial"/>
          <w:lang w:val="es-ES"/>
        </w:rPr>
        <w:t xml:space="preserve">, </w:t>
      </w:r>
      <w:r w:rsidRPr="00E6597C">
        <w:rPr>
          <w:rFonts w:ascii="GHEA Grapalat" w:hAnsi="GHEA Grapalat" w:cs="Sylfaen"/>
          <w:lang w:val="es-ES"/>
        </w:rPr>
        <w:t>եթե</w:t>
      </w:r>
      <w:r w:rsidRPr="00E6597C">
        <w:rPr>
          <w:rFonts w:ascii="GHEA Grapalat" w:hAnsi="GHEA Grapalat" w:cs="Arial"/>
          <w:lang w:val="es-ES"/>
        </w:rPr>
        <w:t xml:space="preserve"> </w:t>
      </w:r>
      <w:r w:rsidRPr="00E6597C">
        <w:rPr>
          <w:rFonts w:ascii="GHEA Grapalat" w:hAnsi="GHEA Grapalat" w:cs="Sylfaen"/>
          <w:lang w:val="es-ES"/>
        </w:rPr>
        <w:t>միայն</w:t>
      </w:r>
      <w:r w:rsidRPr="00E6597C">
        <w:rPr>
          <w:rFonts w:ascii="GHEA Grapalat" w:hAnsi="GHEA Grapalat" w:cs="Arial"/>
          <w:lang w:val="es-ES"/>
        </w:rPr>
        <w:t xml:space="preserve"> </w:t>
      </w:r>
      <w:r w:rsidRPr="00E6597C">
        <w:rPr>
          <w:rFonts w:ascii="GHEA Grapalat" w:hAnsi="GHEA Grapalat" w:cs="Sylfaen"/>
          <w:lang w:val="es-ES"/>
        </w:rPr>
        <w:t>մեկ</w:t>
      </w:r>
      <w:r w:rsidRPr="00E6597C">
        <w:rPr>
          <w:rFonts w:ascii="GHEA Grapalat" w:hAnsi="GHEA Grapalat" w:cs="Arial"/>
          <w:lang w:val="es-ES"/>
        </w:rPr>
        <w:t xml:space="preserve"> </w:t>
      </w:r>
      <w:r w:rsidR="004B383E" w:rsidRPr="00E6597C">
        <w:rPr>
          <w:rFonts w:ascii="GHEA Grapalat" w:hAnsi="GHEA Grapalat" w:cs="Arial"/>
          <w:lang w:val="es-ES"/>
        </w:rPr>
        <w:t>մ</w:t>
      </w:r>
      <w:r w:rsidRPr="00E6597C">
        <w:rPr>
          <w:rFonts w:ascii="GHEA Grapalat" w:hAnsi="GHEA Grapalat" w:cs="Sylfaen"/>
          <w:lang w:val="es-ES"/>
        </w:rPr>
        <w:t>ասնակից</w:t>
      </w:r>
      <w:r w:rsidR="00E45ACA" w:rsidRPr="00E6597C">
        <w:rPr>
          <w:rFonts w:ascii="GHEA Grapalat" w:hAnsi="GHEA Grapalat" w:cs="Sylfaen"/>
          <w:lang w:val="es-ES"/>
        </w:rPr>
        <w:t xml:space="preserve"> է հայտ ներկայացրել</w:t>
      </w:r>
      <w:r w:rsidRPr="00E6597C">
        <w:rPr>
          <w:rFonts w:ascii="GHEA Grapalat" w:hAnsi="GHEA Grapalat"/>
          <w:i/>
          <w:lang w:val="es-ES"/>
        </w:rPr>
        <w:t>,</w:t>
      </w:r>
      <w:r w:rsidRPr="00E6597C">
        <w:rPr>
          <w:rFonts w:ascii="GHEA Grapalat" w:hAnsi="GHEA Grapalat"/>
          <w:lang w:val="es-ES"/>
        </w:rPr>
        <w:t xml:space="preserve"> </w:t>
      </w:r>
      <w:r w:rsidRPr="00E6597C">
        <w:rPr>
          <w:rFonts w:ascii="GHEA Grapalat" w:hAnsi="GHEA Grapalat" w:cs="Sylfaen"/>
          <w:lang w:val="es-ES"/>
        </w:rPr>
        <w:t>որի</w:t>
      </w:r>
      <w:r w:rsidRPr="00E6597C">
        <w:rPr>
          <w:rFonts w:ascii="GHEA Grapalat" w:hAnsi="GHEA Grapalat" w:cs="Arial"/>
          <w:lang w:val="es-ES"/>
        </w:rPr>
        <w:t xml:space="preserve"> </w:t>
      </w:r>
      <w:r w:rsidRPr="00E6597C">
        <w:rPr>
          <w:rFonts w:ascii="GHEA Grapalat" w:hAnsi="GHEA Grapalat" w:cs="Sylfaen"/>
          <w:lang w:val="es-ES"/>
        </w:rPr>
        <w:t>հետ</w:t>
      </w:r>
      <w:r w:rsidRPr="00E6597C">
        <w:rPr>
          <w:rFonts w:ascii="GHEA Grapalat" w:hAnsi="GHEA Grapalat" w:cs="Arial"/>
          <w:lang w:val="es-ES"/>
        </w:rPr>
        <w:t xml:space="preserve"> </w:t>
      </w:r>
      <w:r w:rsidRPr="00E6597C">
        <w:rPr>
          <w:rFonts w:ascii="GHEA Grapalat" w:hAnsi="GHEA Grapalat" w:cs="Sylfaen"/>
          <w:lang w:val="es-ES"/>
        </w:rPr>
        <w:t>կնքվում</w:t>
      </w:r>
      <w:r w:rsidRPr="00E6597C">
        <w:rPr>
          <w:rFonts w:ascii="GHEA Grapalat" w:hAnsi="GHEA Grapalat" w:cs="Arial"/>
          <w:lang w:val="es-ES"/>
        </w:rPr>
        <w:t xml:space="preserve"> </w:t>
      </w:r>
      <w:r w:rsidRPr="00E6597C">
        <w:rPr>
          <w:rFonts w:ascii="GHEA Grapalat" w:hAnsi="GHEA Grapalat" w:cs="Sylfaen"/>
          <w:lang w:val="es-ES"/>
        </w:rPr>
        <w:t>է</w:t>
      </w:r>
      <w:r w:rsidRPr="00E6597C">
        <w:rPr>
          <w:rFonts w:ascii="GHEA Grapalat" w:hAnsi="GHEA Grapalat" w:cs="Arial"/>
          <w:lang w:val="es-ES"/>
        </w:rPr>
        <w:t xml:space="preserve"> </w:t>
      </w:r>
      <w:r w:rsidRPr="00E6597C">
        <w:rPr>
          <w:rFonts w:ascii="GHEA Grapalat" w:hAnsi="GHEA Grapalat" w:cs="Sylfaen"/>
          <w:lang w:val="es-ES"/>
        </w:rPr>
        <w:t>պայմանագիր</w:t>
      </w:r>
      <w:r w:rsidRPr="00E6597C">
        <w:rPr>
          <w:rFonts w:ascii="GHEA Grapalat" w:hAnsi="GHEA Grapalat" w:cs="Arial"/>
          <w:lang w:val="es-ES"/>
        </w:rPr>
        <w:t>:</w:t>
      </w:r>
    </w:p>
    <w:p w:rsidR="00583092" w:rsidRPr="00E6597C" w:rsidRDefault="00583092" w:rsidP="00EF3662">
      <w:pPr>
        <w:pStyle w:val="23"/>
        <w:spacing w:line="240" w:lineRule="auto"/>
        <w:ind w:firstLine="567"/>
        <w:rPr>
          <w:rFonts w:ascii="GHEA Grapalat" w:hAnsi="GHEA Grapalat" w:cs="Sylfaen"/>
          <w:szCs w:val="24"/>
          <w:lang w:val="es-ES"/>
        </w:rPr>
      </w:pPr>
      <w:r w:rsidRPr="00E6597C">
        <w:rPr>
          <w:rFonts w:ascii="GHEA Grapalat" w:hAnsi="GHEA Grapalat" w:cs="Sylfaen"/>
          <w:szCs w:val="24"/>
          <w:lang w:val="ru-RU"/>
        </w:rPr>
        <w:t>Պատվիրատուն</w:t>
      </w:r>
      <w:r w:rsidRPr="00E6597C">
        <w:rPr>
          <w:rFonts w:ascii="GHEA Grapalat" w:hAnsi="GHEA Grapalat" w:cs="Sylfaen"/>
          <w:szCs w:val="24"/>
          <w:lang w:val="es-ES"/>
        </w:rPr>
        <w:t xml:space="preserve"> </w:t>
      </w:r>
      <w:r w:rsidRPr="00E6597C">
        <w:rPr>
          <w:rFonts w:ascii="GHEA Grapalat" w:hAnsi="GHEA Grapalat" w:cs="Sylfaen"/>
          <w:szCs w:val="24"/>
          <w:lang w:val="ru-RU"/>
        </w:rPr>
        <w:t>պայմանագիրը</w:t>
      </w:r>
      <w:r w:rsidRPr="00E6597C">
        <w:rPr>
          <w:rFonts w:ascii="GHEA Grapalat" w:hAnsi="GHEA Grapalat" w:cs="Sylfaen"/>
          <w:szCs w:val="24"/>
          <w:lang w:val="es-ES"/>
        </w:rPr>
        <w:t xml:space="preserve"> </w:t>
      </w:r>
      <w:r w:rsidRPr="00E6597C">
        <w:rPr>
          <w:rFonts w:ascii="GHEA Grapalat" w:hAnsi="GHEA Grapalat" w:cs="Sylfaen"/>
          <w:szCs w:val="24"/>
          <w:lang w:val="ru-RU"/>
        </w:rPr>
        <w:t>կնքում</w:t>
      </w:r>
      <w:r w:rsidRPr="00E6597C">
        <w:rPr>
          <w:rFonts w:ascii="GHEA Grapalat" w:hAnsi="GHEA Grapalat" w:cs="Sylfaen"/>
          <w:szCs w:val="24"/>
          <w:lang w:val="es-ES"/>
        </w:rPr>
        <w:t xml:space="preserve"> </w:t>
      </w:r>
      <w:r w:rsidRPr="00E6597C">
        <w:rPr>
          <w:rFonts w:ascii="GHEA Grapalat" w:hAnsi="GHEA Grapalat" w:cs="Sylfaen"/>
          <w:szCs w:val="24"/>
          <w:lang w:val="ru-RU"/>
        </w:rPr>
        <w:t>է</w:t>
      </w:r>
      <w:r w:rsidRPr="00E6597C">
        <w:rPr>
          <w:rFonts w:ascii="GHEA Grapalat" w:hAnsi="GHEA Grapalat" w:cs="Sylfaen"/>
          <w:szCs w:val="24"/>
          <w:lang w:val="es-ES"/>
        </w:rPr>
        <w:t xml:space="preserve">, </w:t>
      </w:r>
      <w:r w:rsidRPr="00E6597C">
        <w:rPr>
          <w:rFonts w:ascii="GHEA Grapalat" w:hAnsi="GHEA Grapalat" w:cs="Sylfaen"/>
          <w:szCs w:val="24"/>
          <w:lang w:val="ru-RU"/>
        </w:rPr>
        <w:t>եթե</w:t>
      </w:r>
      <w:r w:rsidRPr="00E6597C">
        <w:rPr>
          <w:rFonts w:ascii="GHEA Grapalat" w:hAnsi="GHEA Grapalat" w:cs="Sylfaen"/>
          <w:szCs w:val="24"/>
          <w:lang w:val="es-ES"/>
        </w:rPr>
        <w:t xml:space="preserve"> </w:t>
      </w:r>
      <w:r w:rsidRPr="00E6597C">
        <w:rPr>
          <w:rFonts w:ascii="GHEA Grapalat" w:hAnsi="GHEA Grapalat" w:cs="Sylfaen"/>
          <w:szCs w:val="24"/>
          <w:lang w:val="ru-RU"/>
        </w:rPr>
        <w:t>սույն</w:t>
      </w:r>
      <w:r w:rsidRPr="00E6597C">
        <w:rPr>
          <w:rFonts w:ascii="GHEA Grapalat" w:hAnsi="GHEA Grapalat" w:cs="Sylfaen"/>
          <w:szCs w:val="24"/>
          <w:lang w:val="es-ES"/>
        </w:rPr>
        <w:t xml:space="preserve"> </w:t>
      </w:r>
      <w:r w:rsidRPr="00E6597C">
        <w:rPr>
          <w:rFonts w:ascii="GHEA Grapalat" w:hAnsi="GHEA Grapalat" w:cs="Sylfaen"/>
          <w:szCs w:val="24"/>
          <w:lang w:val="ru-RU"/>
        </w:rPr>
        <w:t>կետով</w:t>
      </w:r>
      <w:r w:rsidRPr="00E6597C">
        <w:rPr>
          <w:rFonts w:ascii="GHEA Grapalat" w:hAnsi="GHEA Grapalat" w:cs="Sylfaen"/>
          <w:szCs w:val="24"/>
          <w:lang w:val="es-ES"/>
        </w:rPr>
        <w:t xml:space="preserve"> </w:t>
      </w:r>
      <w:r w:rsidRPr="00E6597C">
        <w:rPr>
          <w:rFonts w:ascii="GHEA Grapalat" w:hAnsi="GHEA Grapalat" w:cs="Sylfaen"/>
          <w:szCs w:val="24"/>
          <w:lang w:val="ru-RU"/>
        </w:rPr>
        <w:t>նախատեսված</w:t>
      </w:r>
      <w:r w:rsidRPr="00E6597C">
        <w:rPr>
          <w:rFonts w:ascii="GHEA Grapalat" w:hAnsi="GHEA Grapalat" w:cs="Sylfaen"/>
          <w:szCs w:val="24"/>
          <w:lang w:val="es-ES"/>
        </w:rPr>
        <w:t xml:space="preserve"> </w:t>
      </w:r>
      <w:r w:rsidRPr="00E6597C">
        <w:rPr>
          <w:rFonts w:ascii="GHEA Grapalat" w:hAnsi="GHEA Grapalat" w:cs="Sylfaen"/>
          <w:szCs w:val="24"/>
          <w:lang w:val="ru-RU"/>
        </w:rPr>
        <w:t>անգործության</w:t>
      </w:r>
      <w:r w:rsidRPr="00E6597C">
        <w:rPr>
          <w:rFonts w:ascii="GHEA Grapalat" w:hAnsi="GHEA Grapalat" w:cs="Sylfaen"/>
          <w:szCs w:val="24"/>
          <w:lang w:val="es-ES"/>
        </w:rPr>
        <w:t xml:space="preserve"> </w:t>
      </w:r>
      <w:r w:rsidRPr="00E6597C">
        <w:rPr>
          <w:rFonts w:ascii="GHEA Grapalat" w:hAnsi="GHEA Grapalat" w:cs="Sylfaen"/>
          <w:szCs w:val="24"/>
          <w:lang w:val="ru-RU"/>
        </w:rPr>
        <w:t>ժամկետում</w:t>
      </w:r>
      <w:r w:rsidRPr="00E6597C">
        <w:rPr>
          <w:rFonts w:ascii="GHEA Grapalat" w:hAnsi="GHEA Grapalat" w:cs="Sylfaen"/>
          <w:szCs w:val="24"/>
          <w:lang w:val="es-ES"/>
        </w:rPr>
        <w:t xml:space="preserve"> </w:t>
      </w:r>
      <w:r w:rsidRPr="00E6597C">
        <w:rPr>
          <w:rFonts w:ascii="GHEA Grapalat" w:hAnsi="GHEA Grapalat" w:cs="Sylfaen"/>
          <w:szCs w:val="24"/>
          <w:lang w:val="ru-RU"/>
        </w:rPr>
        <w:t>որևէ</w:t>
      </w:r>
      <w:r w:rsidRPr="00E6597C">
        <w:rPr>
          <w:rFonts w:ascii="GHEA Grapalat" w:hAnsi="GHEA Grapalat" w:cs="Sylfaen"/>
          <w:szCs w:val="24"/>
          <w:lang w:val="es-ES"/>
        </w:rPr>
        <w:t xml:space="preserve"> </w:t>
      </w:r>
      <w:r w:rsidR="004B383E" w:rsidRPr="00E6597C">
        <w:rPr>
          <w:rFonts w:ascii="GHEA Grapalat" w:hAnsi="GHEA Grapalat" w:cs="Sylfaen"/>
          <w:szCs w:val="24"/>
          <w:lang w:val="es-ES"/>
        </w:rPr>
        <w:t>մ</w:t>
      </w:r>
      <w:r w:rsidRPr="00E6597C">
        <w:rPr>
          <w:rFonts w:ascii="GHEA Grapalat" w:hAnsi="GHEA Grapalat" w:cs="Sylfaen"/>
          <w:szCs w:val="24"/>
          <w:lang w:val="ru-RU"/>
        </w:rPr>
        <w:t>ասնակից</w:t>
      </w:r>
      <w:r w:rsidRPr="00E6597C">
        <w:rPr>
          <w:rFonts w:ascii="GHEA Grapalat" w:hAnsi="GHEA Grapalat" w:cs="Sylfaen"/>
          <w:szCs w:val="24"/>
          <w:lang w:val="es-ES"/>
        </w:rPr>
        <w:t xml:space="preserve"> </w:t>
      </w:r>
      <w:r w:rsidR="0032071C" w:rsidRPr="00E6597C">
        <w:rPr>
          <w:rFonts w:ascii="GHEA Grapalat" w:hAnsi="GHEA Grapalat" w:cs="Sylfaen"/>
        </w:rPr>
        <w:t>գնումների հետ կապված բողոքներ քննող անձին</w:t>
      </w:r>
      <w:r w:rsidRPr="00E6597C">
        <w:rPr>
          <w:rFonts w:ascii="GHEA Grapalat" w:hAnsi="GHEA Grapalat" w:cs="Sylfaen"/>
          <w:szCs w:val="24"/>
          <w:lang w:val="es-ES"/>
        </w:rPr>
        <w:t xml:space="preserve"> </w:t>
      </w:r>
      <w:r w:rsidRPr="00E6597C">
        <w:rPr>
          <w:rFonts w:ascii="GHEA Grapalat" w:hAnsi="GHEA Grapalat" w:cs="Sylfaen"/>
          <w:szCs w:val="24"/>
          <w:lang w:val="ru-RU"/>
        </w:rPr>
        <w:t>չի</w:t>
      </w:r>
      <w:r w:rsidRPr="00E6597C">
        <w:rPr>
          <w:rFonts w:ascii="GHEA Grapalat" w:hAnsi="GHEA Grapalat" w:cs="Sylfaen"/>
          <w:szCs w:val="24"/>
          <w:lang w:val="es-ES"/>
        </w:rPr>
        <w:t xml:space="preserve"> </w:t>
      </w:r>
      <w:r w:rsidRPr="00E6597C">
        <w:rPr>
          <w:rFonts w:ascii="GHEA Grapalat" w:hAnsi="GHEA Grapalat" w:cs="Sylfaen"/>
          <w:szCs w:val="24"/>
          <w:lang w:val="ru-RU"/>
        </w:rPr>
        <w:t>բողոքարկում</w:t>
      </w:r>
      <w:r w:rsidRPr="00E6597C">
        <w:rPr>
          <w:rFonts w:ascii="GHEA Grapalat" w:hAnsi="GHEA Grapalat" w:cs="Sylfaen"/>
          <w:szCs w:val="24"/>
          <w:lang w:val="es-ES"/>
        </w:rPr>
        <w:t xml:space="preserve"> </w:t>
      </w:r>
      <w:r w:rsidRPr="00E6597C">
        <w:rPr>
          <w:rFonts w:ascii="GHEA Grapalat" w:hAnsi="GHEA Grapalat" w:cs="Sylfaen"/>
          <w:szCs w:val="24"/>
          <w:lang w:val="ru-RU"/>
        </w:rPr>
        <w:t>պայմանագիր</w:t>
      </w:r>
      <w:r w:rsidRPr="00E6597C">
        <w:rPr>
          <w:rFonts w:ascii="GHEA Grapalat" w:hAnsi="GHEA Grapalat" w:cs="Sylfaen"/>
          <w:szCs w:val="24"/>
          <w:lang w:val="es-ES"/>
        </w:rPr>
        <w:t xml:space="preserve"> </w:t>
      </w:r>
      <w:r w:rsidRPr="00E6597C">
        <w:rPr>
          <w:rFonts w:ascii="GHEA Grapalat" w:hAnsi="GHEA Grapalat" w:cs="Sylfaen"/>
          <w:szCs w:val="24"/>
          <w:lang w:val="ru-RU"/>
        </w:rPr>
        <w:t>կնքելու</w:t>
      </w:r>
      <w:r w:rsidRPr="00E6597C">
        <w:rPr>
          <w:rFonts w:ascii="GHEA Grapalat" w:hAnsi="GHEA Grapalat" w:cs="Sylfaen"/>
          <w:szCs w:val="24"/>
          <w:lang w:val="es-ES"/>
        </w:rPr>
        <w:t xml:space="preserve"> </w:t>
      </w:r>
      <w:r w:rsidRPr="00E6597C">
        <w:rPr>
          <w:rFonts w:ascii="GHEA Grapalat" w:hAnsi="GHEA Grapalat" w:cs="Sylfaen"/>
          <w:szCs w:val="24"/>
          <w:lang w:val="ru-RU"/>
        </w:rPr>
        <w:t>մասին</w:t>
      </w:r>
      <w:r w:rsidRPr="00E6597C">
        <w:rPr>
          <w:rFonts w:ascii="GHEA Grapalat" w:hAnsi="GHEA Grapalat" w:cs="Sylfaen"/>
          <w:szCs w:val="24"/>
          <w:lang w:val="es-ES"/>
        </w:rPr>
        <w:t xml:space="preserve"> </w:t>
      </w:r>
      <w:r w:rsidRPr="00E6597C">
        <w:rPr>
          <w:rFonts w:ascii="GHEA Grapalat" w:hAnsi="GHEA Grapalat" w:cs="Sylfaen"/>
          <w:szCs w:val="24"/>
          <w:lang w:val="ru-RU"/>
        </w:rPr>
        <w:t>որոշումը։</w:t>
      </w:r>
      <w:r w:rsidRPr="00E6597C">
        <w:rPr>
          <w:rFonts w:ascii="GHEA Grapalat" w:hAnsi="GHEA Grapalat" w:cs="Sylfaen"/>
          <w:szCs w:val="24"/>
          <w:lang w:val="es-ES"/>
        </w:rPr>
        <w:t xml:space="preserve"> </w:t>
      </w:r>
      <w:r w:rsidRPr="00E6597C">
        <w:rPr>
          <w:rFonts w:ascii="GHEA Grapalat" w:hAnsi="GHEA Grapalat" w:cs="Sylfaen"/>
          <w:szCs w:val="24"/>
          <w:lang w:val="ru-RU"/>
        </w:rPr>
        <w:t>Մինչև</w:t>
      </w:r>
      <w:r w:rsidRPr="00E6597C">
        <w:rPr>
          <w:rFonts w:ascii="GHEA Grapalat" w:hAnsi="GHEA Grapalat" w:cs="Sylfaen"/>
          <w:szCs w:val="24"/>
          <w:lang w:val="es-ES"/>
        </w:rPr>
        <w:t xml:space="preserve"> </w:t>
      </w:r>
      <w:r w:rsidRPr="00E6597C">
        <w:rPr>
          <w:rFonts w:ascii="GHEA Grapalat" w:hAnsi="GHEA Grapalat" w:cs="Sylfaen"/>
          <w:szCs w:val="24"/>
          <w:lang w:val="ru-RU"/>
        </w:rPr>
        <w:t>անգործության</w:t>
      </w:r>
      <w:r w:rsidRPr="00E6597C">
        <w:rPr>
          <w:rFonts w:ascii="GHEA Grapalat" w:hAnsi="GHEA Grapalat" w:cs="Sylfaen"/>
          <w:szCs w:val="24"/>
          <w:lang w:val="es-ES"/>
        </w:rPr>
        <w:t xml:space="preserve"> </w:t>
      </w:r>
      <w:r w:rsidRPr="00E6597C">
        <w:rPr>
          <w:rFonts w:ascii="GHEA Grapalat" w:hAnsi="GHEA Grapalat" w:cs="Sylfaen"/>
          <w:szCs w:val="24"/>
          <w:lang w:val="ru-RU"/>
        </w:rPr>
        <w:t>ժամկետը</w:t>
      </w:r>
      <w:r w:rsidRPr="00E6597C">
        <w:rPr>
          <w:rFonts w:ascii="GHEA Grapalat" w:hAnsi="GHEA Grapalat" w:cs="Sylfaen"/>
          <w:szCs w:val="24"/>
          <w:lang w:val="es-ES"/>
        </w:rPr>
        <w:t xml:space="preserve"> </w:t>
      </w:r>
      <w:r w:rsidRPr="00E6597C">
        <w:rPr>
          <w:rFonts w:ascii="GHEA Grapalat" w:hAnsi="GHEA Grapalat" w:cs="Sylfaen"/>
          <w:szCs w:val="24"/>
          <w:lang w:val="ru-RU"/>
        </w:rPr>
        <w:t>լրանալը</w:t>
      </w:r>
      <w:r w:rsidRPr="00E6597C">
        <w:rPr>
          <w:rFonts w:ascii="GHEA Grapalat" w:hAnsi="GHEA Grapalat" w:cs="Sylfaen"/>
          <w:szCs w:val="24"/>
          <w:lang w:val="es-ES"/>
        </w:rPr>
        <w:t xml:space="preserve"> </w:t>
      </w:r>
      <w:r w:rsidR="008A120F" w:rsidRPr="00E6597C">
        <w:rPr>
          <w:rFonts w:ascii="GHEA Grapalat" w:hAnsi="GHEA Grapalat" w:cs="Sylfaen"/>
          <w:szCs w:val="24"/>
          <w:lang w:val="ru-RU"/>
        </w:rPr>
        <w:t>կամ</w:t>
      </w:r>
      <w:r w:rsidR="008A120F" w:rsidRPr="00E6597C">
        <w:rPr>
          <w:rFonts w:ascii="GHEA Grapalat" w:hAnsi="GHEA Grapalat" w:cs="Sylfaen"/>
          <w:szCs w:val="24"/>
          <w:lang w:val="es-ES"/>
        </w:rPr>
        <w:t xml:space="preserve"> </w:t>
      </w:r>
      <w:r w:rsidR="008A120F" w:rsidRPr="00E6597C">
        <w:rPr>
          <w:rFonts w:ascii="GHEA Grapalat" w:hAnsi="GHEA Grapalat" w:cs="Sylfaen"/>
          <w:szCs w:val="24"/>
          <w:lang w:val="ru-RU"/>
        </w:rPr>
        <w:t>առանց</w:t>
      </w:r>
      <w:r w:rsidR="008A120F" w:rsidRPr="00E6597C">
        <w:rPr>
          <w:rFonts w:ascii="GHEA Grapalat" w:hAnsi="GHEA Grapalat" w:cs="Sylfaen"/>
          <w:szCs w:val="24"/>
          <w:lang w:val="es-ES"/>
        </w:rPr>
        <w:t xml:space="preserve"> </w:t>
      </w:r>
      <w:r w:rsidR="008A120F" w:rsidRPr="00E6597C">
        <w:rPr>
          <w:rFonts w:ascii="GHEA Grapalat" w:hAnsi="GHEA Grapalat" w:cs="Sylfaen"/>
          <w:szCs w:val="24"/>
          <w:lang w:val="ru-RU"/>
        </w:rPr>
        <w:t>պայմանագիր</w:t>
      </w:r>
      <w:r w:rsidR="008A120F" w:rsidRPr="00E6597C">
        <w:rPr>
          <w:rFonts w:ascii="GHEA Grapalat" w:hAnsi="GHEA Grapalat" w:cs="Sylfaen"/>
          <w:szCs w:val="24"/>
          <w:lang w:val="es-ES"/>
        </w:rPr>
        <w:t xml:space="preserve"> </w:t>
      </w:r>
      <w:r w:rsidR="008A120F" w:rsidRPr="00E6597C">
        <w:rPr>
          <w:rFonts w:ascii="GHEA Grapalat" w:hAnsi="GHEA Grapalat" w:cs="Sylfaen"/>
          <w:szCs w:val="24"/>
          <w:lang w:val="ru-RU"/>
        </w:rPr>
        <w:t>կնքելու</w:t>
      </w:r>
      <w:r w:rsidR="008A120F" w:rsidRPr="00E6597C">
        <w:rPr>
          <w:rFonts w:ascii="GHEA Grapalat" w:hAnsi="GHEA Grapalat" w:cs="Sylfaen"/>
          <w:szCs w:val="24"/>
          <w:lang w:val="es-ES"/>
        </w:rPr>
        <w:t xml:space="preserve"> </w:t>
      </w:r>
      <w:r w:rsidR="008A120F" w:rsidRPr="00E6597C">
        <w:rPr>
          <w:rFonts w:ascii="GHEA Grapalat" w:hAnsi="GHEA Grapalat" w:cs="Sylfaen"/>
          <w:szCs w:val="24"/>
          <w:lang w:val="ru-RU"/>
        </w:rPr>
        <w:t>մասին</w:t>
      </w:r>
      <w:r w:rsidR="008A120F" w:rsidRPr="00E6597C">
        <w:rPr>
          <w:rFonts w:ascii="GHEA Grapalat" w:hAnsi="GHEA Grapalat" w:cs="Sylfaen"/>
          <w:szCs w:val="24"/>
          <w:lang w:val="es-ES"/>
        </w:rPr>
        <w:t xml:space="preserve"> </w:t>
      </w:r>
      <w:r w:rsidR="008A120F" w:rsidRPr="00E6597C">
        <w:rPr>
          <w:rFonts w:ascii="GHEA Grapalat" w:hAnsi="GHEA Grapalat" w:cs="Sylfaen"/>
          <w:szCs w:val="24"/>
          <w:lang w:val="ru-RU"/>
        </w:rPr>
        <w:t>հայտարարության</w:t>
      </w:r>
      <w:r w:rsidR="008A120F" w:rsidRPr="00E6597C">
        <w:rPr>
          <w:rFonts w:ascii="GHEA Grapalat" w:hAnsi="GHEA Grapalat" w:cs="Sylfaen"/>
          <w:szCs w:val="24"/>
          <w:lang w:val="es-ES"/>
        </w:rPr>
        <w:t xml:space="preserve"> </w:t>
      </w:r>
      <w:r w:rsidR="008A120F" w:rsidRPr="00E6597C">
        <w:rPr>
          <w:rFonts w:ascii="GHEA Grapalat" w:hAnsi="GHEA Grapalat" w:cs="Sylfaen"/>
          <w:szCs w:val="24"/>
          <w:lang w:val="ru-RU"/>
        </w:rPr>
        <w:t>հրապարակման</w:t>
      </w:r>
      <w:r w:rsidR="008A120F" w:rsidRPr="00E6597C">
        <w:rPr>
          <w:rFonts w:ascii="GHEA Grapalat" w:hAnsi="GHEA Grapalat" w:cs="Sylfaen"/>
          <w:szCs w:val="24"/>
          <w:lang w:val="es-ES"/>
        </w:rPr>
        <w:t xml:space="preserve"> </w:t>
      </w:r>
      <w:r w:rsidRPr="00E6597C">
        <w:rPr>
          <w:rFonts w:ascii="GHEA Grapalat" w:hAnsi="GHEA Grapalat" w:cs="Sylfaen"/>
          <w:szCs w:val="24"/>
          <w:lang w:val="ru-RU"/>
        </w:rPr>
        <w:t>կնք</w:t>
      </w:r>
      <w:r w:rsidR="008A120F" w:rsidRPr="00E6597C">
        <w:rPr>
          <w:rFonts w:ascii="GHEA Grapalat" w:hAnsi="GHEA Grapalat" w:cs="Sylfaen"/>
          <w:szCs w:val="24"/>
          <w:lang w:val="en-US"/>
        </w:rPr>
        <w:t>վ</w:t>
      </w:r>
      <w:r w:rsidRPr="00E6597C">
        <w:rPr>
          <w:rFonts w:ascii="GHEA Grapalat" w:hAnsi="GHEA Grapalat" w:cs="Sylfaen"/>
          <w:szCs w:val="24"/>
          <w:lang w:val="ru-RU"/>
        </w:rPr>
        <w:t>ած</w:t>
      </w:r>
      <w:r w:rsidRPr="00E6597C">
        <w:rPr>
          <w:rFonts w:ascii="GHEA Grapalat" w:hAnsi="GHEA Grapalat" w:cs="Sylfaen"/>
          <w:szCs w:val="24"/>
          <w:lang w:val="es-ES"/>
        </w:rPr>
        <w:t xml:space="preserve"> </w:t>
      </w:r>
      <w:r w:rsidRPr="00E6597C">
        <w:rPr>
          <w:rFonts w:ascii="GHEA Grapalat" w:hAnsi="GHEA Grapalat" w:cs="Sylfaen"/>
          <w:szCs w:val="24"/>
          <w:lang w:val="ru-RU"/>
        </w:rPr>
        <w:t>պայմանագիրն</w:t>
      </w:r>
      <w:r w:rsidRPr="00E6597C">
        <w:rPr>
          <w:rFonts w:ascii="GHEA Grapalat" w:hAnsi="GHEA Grapalat" w:cs="Sylfaen"/>
          <w:szCs w:val="24"/>
          <w:lang w:val="es-ES"/>
        </w:rPr>
        <w:t xml:space="preserve"> </w:t>
      </w:r>
      <w:r w:rsidRPr="00E6597C">
        <w:rPr>
          <w:rFonts w:ascii="GHEA Grapalat" w:hAnsi="GHEA Grapalat" w:cs="Sylfaen"/>
          <w:szCs w:val="24"/>
          <w:lang w:val="ru-RU"/>
        </w:rPr>
        <w:t>առ</w:t>
      </w:r>
      <w:r w:rsidR="008A120F" w:rsidRPr="00E6597C">
        <w:rPr>
          <w:rFonts w:ascii="GHEA Grapalat" w:hAnsi="GHEA Grapalat" w:cs="Sylfaen"/>
          <w:szCs w:val="24"/>
          <w:lang w:val="es-ES"/>
        </w:rPr>
        <w:t xml:space="preserve"> </w:t>
      </w:r>
      <w:r w:rsidRPr="00E6597C">
        <w:rPr>
          <w:rFonts w:ascii="GHEA Grapalat" w:hAnsi="GHEA Grapalat" w:cs="Sylfaen"/>
          <w:szCs w:val="24"/>
          <w:lang w:val="ru-RU"/>
        </w:rPr>
        <w:t>ոչինչ</w:t>
      </w:r>
      <w:r w:rsidRPr="00E6597C">
        <w:rPr>
          <w:rFonts w:ascii="GHEA Grapalat" w:hAnsi="GHEA Grapalat" w:cs="Sylfaen"/>
          <w:szCs w:val="24"/>
          <w:lang w:val="es-ES"/>
        </w:rPr>
        <w:t xml:space="preserve"> </w:t>
      </w:r>
      <w:r w:rsidRPr="00E6597C">
        <w:rPr>
          <w:rFonts w:ascii="GHEA Grapalat" w:hAnsi="GHEA Grapalat" w:cs="Sylfaen"/>
          <w:szCs w:val="24"/>
          <w:lang w:val="ru-RU"/>
        </w:rPr>
        <w:t>է։</w:t>
      </w:r>
    </w:p>
    <w:p w:rsidR="00583092" w:rsidRPr="00E6597C" w:rsidRDefault="00583092" w:rsidP="00EF3662">
      <w:pPr>
        <w:ind w:firstLine="567"/>
        <w:jc w:val="center"/>
        <w:rPr>
          <w:rFonts w:ascii="GHEA Grapalat" w:hAnsi="GHEA Grapalat"/>
          <w:b/>
          <w:sz w:val="20"/>
          <w:lang w:val="es-ES"/>
        </w:rPr>
      </w:pPr>
    </w:p>
    <w:p w:rsidR="00037DDE" w:rsidRPr="00E6597C" w:rsidRDefault="00037DDE" w:rsidP="00EF3662">
      <w:pPr>
        <w:ind w:firstLine="567"/>
        <w:jc w:val="center"/>
        <w:rPr>
          <w:rFonts w:ascii="GHEA Grapalat" w:hAnsi="GHEA Grapalat"/>
          <w:b/>
          <w:sz w:val="20"/>
          <w:lang w:val="es-ES"/>
        </w:rPr>
      </w:pPr>
    </w:p>
    <w:p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rsidR="00096865" w:rsidRPr="00E6597C" w:rsidRDefault="00096865" w:rsidP="00EF3662">
      <w:pPr>
        <w:jc w:val="center"/>
        <w:rPr>
          <w:rFonts w:ascii="GHEA Grapalat" w:hAnsi="GHEA Grapalat"/>
          <w:b/>
          <w:iCs/>
          <w:sz w:val="20"/>
          <w:lang w:val="af-ZA"/>
        </w:rPr>
      </w:pPr>
    </w:p>
    <w:p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 xml:space="preserve">22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չորս</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ընթացքում</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 xml:space="preserve">22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երկրորդ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w:t>
      </w:r>
      <w:r w:rsidR="0005035B" w:rsidRPr="00E6597C">
        <w:rPr>
          <w:rFonts w:ascii="GHEA Grapalat" w:hAnsi="GHEA Grapalat" w:cs="Sylfaen"/>
          <w:sz w:val="20"/>
          <w:lang w:val="af-ZA"/>
        </w:rPr>
        <w:lastRenderedPageBreak/>
        <w:t xml:space="preserve">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rsidR="004B600D"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Եթե</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ընտրված</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մասնակիցը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կնքելու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մասին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ծանուցումը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և</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պայմանագրի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նախագիծ</w:t>
      </w:r>
      <w:r w:rsidR="00443B7A" w:rsidRPr="00E6597C">
        <w:rPr>
          <w:rFonts w:ascii="GHEA Grapalat" w:hAnsi="GHEA Grapalat" w:cs="Sylfaen"/>
          <w:sz w:val="20"/>
        </w:rPr>
        <w:t>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ստանալուց</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հետո</w:t>
      </w:r>
      <w:r w:rsidR="00443B7A" w:rsidRPr="00E6597C">
        <w:rPr>
          <w:rFonts w:ascii="GHEA Grapalat" w:hAnsi="GHEA Grapalat" w:cs="Sylfaen"/>
          <w:sz w:val="20"/>
          <w:lang w:val="af-ZA"/>
        </w:rPr>
        <w:t xml:space="preserve">` 10 </w:t>
      </w:r>
      <w:r w:rsidR="00443B7A" w:rsidRPr="00E6597C">
        <w:rPr>
          <w:rFonts w:ascii="GHEA Grapalat" w:hAnsi="GHEA Grapalat" w:cs="Sylfaen"/>
          <w:sz w:val="20"/>
        </w:rPr>
        <w:t>աշխատանքային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օրվա</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ընթացքում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չի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ստորագրում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hy-AM"/>
        </w:rPr>
        <w:t>և</w:t>
      </w:r>
      <w:r w:rsidR="00096865" w:rsidRPr="00E6597C">
        <w:rPr>
          <w:rFonts w:ascii="GHEA Grapalat" w:hAnsi="GHEA Grapalat" w:cs="Sylfaen"/>
          <w:sz w:val="20"/>
          <w:lang w:val="af-ZA"/>
        </w:rPr>
        <w:t xml:space="preserve"> </w:t>
      </w:r>
      <w:r w:rsidRPr="00E6597C">
        <w:rPr>
          <w:rFonts w:ascii="GHEA Grapalat" w:hAnsi="GHEA Grapalat" w:cs="Sylfaen"/>
          <w:sz w:val="20"/>
          <w:lang w:val="af-ZA"/>
        </w:rPr>
        <w:t>պ</w:t>
      </w:r>
      <w:r w:rsidR="00096865" w:rsidRPr="00E6597C">
        <w:rPr>
          <w:rFonts w:ascii="GHEA Grapalat" w:hAnsi="GHEA Grapalat" w:cs="Sylfaen"/>
          <w:sz w:val="20"/>
          <w:lang w:val="ru-RU"/>
        </w:rPr>
        <w:t>ատվիրատուին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ներկայացնում</w:t>
      </w:r>
      <w:r w:rsidR="00096865" w:rsidRPr="00E6597C">
        <w:rPr>
          <w:rFonts w:ascii="GHEA Grapalat" w:hAnsi="GHEA Grapalat" w:cs="Sylfaen"/>
          <w:sz w:val="20"/>
          <w:lang w:val="af-ZA"/>
        </w:rPr>
        <w:t xml:space="preserve"> </w:t>
      </w:r>
      <w:r w:rsidR="00F96621" w:rsidRPr="00E6597C">
        <w:rPr>
          <w:rFonts w:ascii="GHEA Grapalat" w:hAnsi="GHEA Grapalat" w:cs="Sylfaen"/>
          <w:sz w:val="20"/>
          <w:lang w:val="af-ZA"/>
        </w:rPr>
        <w:t xml:space="preserve">որակավորման և </w:t>
      </w:r>
      <w:r w:rsidR="00096865" w:rsidRPr="00E6597C">
        <w:rPr>
          <w:rFonts w:ascii="GHEA Grapalat" w:hAnsi="GHEA Grapalat" w:cs="Sylfaen"/>
          <w:sz w:val="20"/>
          <w:lang w:val="ru-RU"/>
        </w:rPr>
        <w:t>պայմանագրի</w:t>
      </w:r>
      <w:r w:rsidR="00443B7A" w:rsidRPr="00E6597C">
        <w:rPr>
          <w:rFonts w:ascii="GHEA Grapalat" w:hAnsi="GHEA Grapalat" w:cs="Sylfaen"/>
          <w:sz w:val="20"/>
          <w:lang w:val="af-ZA"/>
        </w:rPr>
        <w:t xml:space="preserve"> </w:t>
      </w:r>
      <w:r w:rsidR="00443B7A" w:rsidRPr="00E6597C">
        <w:rPr>
          <w:rFonts w:ascii="GHEA Grapalat" w:hAnsi="GHEA Grapalat" w:cs="Sylfaen"/>
          <w:sz w:val="20"/>
        </w:rPr>
        <w:t>ապահովումը</w:t>
      </w:r>
      <w:r w:rsidR="00096865" w:rsidRPr="00E6597C">
        <w:rPr>
          <w:rFonts w:ascii="GHEA Grapalat" w:hAnsi="GHEA Grapalat" w:cs="Sylfaen"/>
          <w:sz w:val="20"/>
          <w:lang w:val="af-ZA"/>
        </w:rPr>
        <w:t>,</w:t>
      </w:r>
      <w:r w:rsidR="00096865" w:rsidRPr="00E6597C">
        <w:rPr>
          <w:rFonts w:ascii="GHEA Grapalat" w:hAnsi="GHEA Grapalat" w:cs="Sylfaen"/>
          <w:i/>
          <w:sz w:val="20"/>
          <w:lang w:val="af-ZA"/>
        </w:rPr>
        <w:t xml:space="preserve"> </w:t>
      </w:r>
      <w:r w:rsidR="00096865" w:rsidRPr="00E6597C">
        <w:rPr>
          <w:rFonts w:ascii="GHEA Grapalat" w:hAnsi="GHEA Grapalat" w:cs="Sylfaen"/>
          <w:sz w:val="20"/>
          <w:lang w:val="hy-AM"/>
        </w:rPr>
        <w:t>ապա նա զրկվում է պայմանագիրը ստորագրելու իրավունքից</w:t>
      </w:r>
      <w:r w:rsidR="004D5671" w:rsidRPr="00E6597C">
        <w:rPr>
          <w:rFonts w:ascii="GHEA Grapalat" w:hAnsi="GHEA Grapalat" w:cs="Sylfaen"/>
          <w:sz w:val="20"/>
          <w:lang w:val="hy-AM"/>
        </w:rPr>
        <w:t>։</w:t>
      </w:r>
      <w:r w:rsidR="00443B7A" w:rsidRPr="00E6597C">
        <w:rPr>
          <w:rFonts w:ascii="GHEA Grapalat" w:hAnsi="GHEA Grapalat" w:cs="Sylfaen"/>
          <w:sz w:val="20"/>
          <w:lang w:val="af-ZA"/>
        </w:rPr>
        <w:t xml:space="preserve"> </w:t>
      </w:r>
    </w:p>
    <w:p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E6597C">
        <w:rPr>
          <w:rFonts w:ascii="GHEA Grapalat" w:hAnsi="GHEA Grapalat" w:cs="Sylfaen"/>
          <w:sz w:val="20"/>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E6597C">
        <w:rPr>
          <w:rFonts w:ascii="GHEA Grapalat" w:hAnsi="GHEA Grapalat" w:cs="Sylfaen"/>
          <w:sz w:val="20"/>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E6597C">
        <w:rPr>
          <w:rFonts w:ascii="GHEA Grapalat" w:hAnsi="GHEA Grapalat" w:cs="Sylfaen"/>
          <w:sz w:val="20"/>
        </w:rPr>
        <w:t>և</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հաստատմանը</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հաջորդող</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աշխատանքային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օրը</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ուղեկցող</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գրությամբ</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տրամադրվում</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է</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ընտրված</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մասնակցին</w:t>
      </w:r>
      <w:r w:rsidRPr="00E6597C">
        <w:rPr>
          <w:rFonts w:ascii="GHEA Grapalat" w:hAnsi="GHEA Grapalat" w:cs="Sylfaen"/>
          <w:sz w:val="20"/>
          <w:lang w:val="hy-AM"/>
        </w:rPr>
        <w:t>:</w:t>
      </w:r>
    </w:p>
    <w:p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ներառյալ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rsidR="00096865" w:rsidRPr="00E6597C" w:rsidRDefault="00096865" w:rsidP="00EF3662">
      <w:pPr>
        <w:jc w:val="center"/>
        <w:rPr>
          <w:rFonts w:ascii="GHEA Grapalat" w:hAnsi="GHEA Grapalat"/>
          <w:b/>
          <w:iCs/>
          <w:sz w:val="20"/>
          <w:lang w:val="af-ZA"/>
        </w:rPr>
      </w:pPr>
    </w:p>
    <w:p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rsidR="00096865" w:rsidRPr="00E6597C" w:rsidRDefault="00096865" w:rsidP="00EF3662">
      <w:pPr>
        <w:jc w:val="center"/>
        <w:rPr>
          <w:rFonts w:ascii="GHEA Grapalat" w:hAnsi="GHEA Grapalat"/>
          <w:b/>
          <w:iCs/>
          <w:sz w:val="20"/>
          <w:lang w:val="af-ZA"/>
        </w:rPr>
      </w:pPr>
    </w:p>
    <w:p w:rsidR="00096865" w:rsidRPr="00E6597C" w:rsidRDefault="00030D40" w:rsidP="00EF3662">
      <w:pPr>
        <w:ind w:firstLine="567"/>
        <w:jc w:val="both"/>
        <w:rPr>
          <w:rFonts w:ascii="GHEA Grapalat" w:hAnsi="GHEA Grapalat" w:cs="Sylfaen"/>
          <w:sz w:val="20"/>
          <w:lang w:val="af-ZA"/>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E2245F" w:rsidRPr="009F5FE5">
        <w:rPr>
          <w:rFonts w:ascii="GHEA Grapalat" w:hAnsi="GHEA Grapalat" w:cs="Sylfaen"/>
          <w:b/>
          <w:sz w:val="20"/>
          <w:lang w:val="hy-AM"/>
        </w:rPr>
        <w:t>Որակավորման</w:t>
      </w:r>
      <w:r w:rsidR="00E2245F" w:rsidRPr="009F5FE5">
        <w:rPr>
          <w:rFonts w:ascii="GHEA Grapalat" w:hAnsi="GHEA Grapalat" w:cs="Sylfaen"/>
          <w:b/>
          <w:sz w:val="20"/>
          <w:lang w:val="af-ZA"/>
        </w:rPr>
        <w:t xml:space="preserve"> </w:t>
      </w:r>
      <w:r w:rsidR="00E2245F" w:rsidRPr="009F5FE5">
        <w:rPr>
          <w:rFonts w:ascii="GHEA Grapalat" w:hAnsi="GHEA Grapalat" w:cs="Sylfaen"/>
          <w:b/>
          <w:sz w:val="20"/>
          <w:lang w:val="hy-AM"/>
        </w:rPr>
        <w:t>և</w:t>
      </w:r>
      <w:r w:rsidR="00E2245F" w:rsidRPr="009F5FE5">
        <w:rPr>
          <w:rFonts w:ascii="GHEA Grapalat" w:hAnsi="GHEA Grapalat" w:cs="Sylfaen"/>
          <w:b/>
          <w:sz w:val="20"/>
          <w:lang w:val="af-ZA"/>
        </w:rPr>
        <w:t xml:space="preserve"> </w:t>
      </w:r>
      <w:r w:rsidR="00D33205" w:rsidRPr="009F5FE5">
        <w:rPr>
          <w:rFonts w:ascii="GHEA Grapalat" w:hAnsi="GHEA Grapalat" w:cs="Sylfaen"/>
          <w:b/>
          <w:sz w:val="20"/>
          <w:lang w:val="hy-AM"/>
        </w:rPr>
        <w:t>պ</w:t>
      </w:r>
      <w:r w:rsidR="00096865" w:rsidRPr="009F5FE5">
        <w:rPr>
          <w:rFonts w:ascii="GHEA Grapalat" w:hAnsi="GHEA Grapalat" w:cs="Sylfaen"/>
          <w:b/>
          <w:sz w:val="20"/>
          <w:lang w:val="ru-RU"/>
        </w:rPr>
        <w:t>այմանագրի</w:t>
      </w:r>
      <w:r w:rsidR="0067229B" w:rsidRPr="009F5FE5">
        <w:rPr>
          <w:rFonts w:ascii="GHEA Grapalat" w:hAnsi="GHEA Grapalat" w:cs="Sylfaen"/>
          <w:b/>
          <w:sz w:val="20"/>
          <w:lang w:val="hy-AM"/>
        </w:rPr>
        <w:t xml:space="preserve"> </w:t>
      </w:r>
      <w:r w:rsidR="00096865" w:rsidRPr="009F5FE5">
        <w:rPr>
          <w:rFonts w:ascii="GHEA Grapalat" w:hAnsi="GHEA Grapalat" w:cs="Sylfaen"/>
          <w:b/>
          <w:sz w:val="20"/>
          <w:lang w:val="ru-RU"/>
        </w:rPr>
        <w:t>ապահովում</w:t>
      </w:r>
      <w:r w:rsidR="0067229B" w:rsidRPr="009F5FE5">
        <w:rPr>
          <w:rFonts w:ascii="GHEA Grapalat" w:hAnsi="GHEA Grapalat" w:cs="Sylfaen"/>
          <w:b/>
          <w:sz w:val="20"/>
          <w:lang w:val="hy-AM"/>
        </w:rPr>
        <w:t>ները</w:t>
      </w:r>
      <w:r w:rsidR="00096865" w:rsidRPr="009F5FE5">
        <w:rPr>
          <w:rFonts w:ascii="GHEA Grapalat" w:hAnsi="GHEA Grapalat" w:cs="Sylfaen"/>
          <w:b/>
          <w:sz w:val="20"/>
          <w:lang w:val="af-ZA"/>
        </w:rPr>
        <w:t xml:space="preserve"> </w:t>
      </w:r>
      <w:r w:rsidR="00096865" w:rsidRPr="009F5FE5">
        <w:rPr>
          <w:rFonts w:ascii="GHEA Grapalat" w:hAnsi="GHEA Grapalat" w:cs="Sylfaen"/>
          <w:b/>
          <w:sz w:val="20"/>
          <w:lang w:val="ru-RU"/>
        </w:rPr>
        <w:t>ներկայացնելու</w:t>
      </w:r>
      <w:r w:rsidR="00096865" w:rsidRPr="009F5FE5">
        <w:rPr>
          <w:rFonts w:ascii="GHEA Grapalat" w:hAnsi="GHEA Grapalat" w:cs="Sylfaen"/>
          <w:b/>
          <w:sz w:val="20"/>
          <w:lang w:val="af-ZA"/>
        </w:rPr>
        <w:t xml:space="preserve"> </w:t>
      </w:r>
      <w:r w:rsidR="00096865" w:rsidRPr="009F5FE5">
        <w:rPr>
          <w:rFonts w:ascii="GHEA Grapalat" w:hAnsi="GHEA Grapalat" w:cs="Sylfaen"/>
          <w:b/>
          <w:sz w:val="20"/>
          <w:lang w:val="ru-RU"/>
        </w:rPr>
        <w:t>պահանջի</w:t>
      </w:r>
      <w:r w:rsidR="00096865" w:rsidRPr="009F5FE5">
        <w:rPr>
          <w:rFonts w:ascii="GHEA Grapalat" w:hAnsi="GHEA Grapalat" w:cs="Sylfaen"/>
          <w:b/>
          <w:sz w:val="20"/>
          <w:lang w:val="af-ZA"/>
        </w:rPr>
        <w:t xml:space="preserve"> </w:t>
      </w:r>
      <w:r w:rsidR="00096865" w:rsidRPr="009F5FE5">
        <w:rPr>
          <w:rFonts w:ascii="GHEA Grapalat" w:hAnsi="GHEA Grapalat" w:cs="Sylfaen"/>
          <w:b/>
          <w:sz w:val="20"/>
          <w:lang w:val="ru-RU"/>
        </w:rPr>
        <w:t>հիման</w:t>
      </w:r>
      <w:r w:rsidR="00096865" w:rsidRPr="009F5FE5">
        <w:rPr>
          <w:rFonts w:ascii="GHEA Grapalat" w:hAnsi="GHEA Grapalat" w:cs="Sylfaen"/>
          <w:b/>
          <w:sz w:val="20"/>
          <w:lang w:val="af-ZA"/>
        </w:rPr>
        <w:t xml:space="preserve"> </w:t>
      </w:r>
      <w:r w:rsidR="00096865" w:rsidRPr="009F5FE5">
        <w:rPr>
          <w:rFonts w:ascii="GHEA Grapalat" w:hAnsi="GHEA Grapalat" w:cs="Sylfaen"/>
          <w:b/>
          <w:sz w:val="20"/>
          <w:lang w:val="ru-RU"/>
        </w:rPr>
        <w:t>վրա</w:t>
      </w:r>
      <w:r w:rsidR="00096865" w:rsidRPr="009F5FE5">
        <w:rPr>
          <w:rFonts w:ascii="GHEA Grapalat" w:hAnsi="GHEA Grapalat" w:cs="Sylfaen"/>
          <w:b/>
          <w:sz w:val="20"/>
          <w:lang w:val="af-ZA"/>
        </w:rPr>
        <w:t xml:space="preserve">, </w:t>
      </w:r>
      <w:r w:rsidR="00096865" w:rsidRPr="009F5FE5">
        <w:rPr>
          <w:rFonts w:ascii="GHEA Grapalat" w:hAnsi="GHEA Grapalat" w:cs="Sylfaen"/>
          <w:b/>
          <w:sz w:val="20"/>
          <w:lang w:val="ru-RU"/>
        </w:rPr>
        <w:t>այն</w:t>
      </w:r>
      <w:r w:rsidR="00096865" w:rsidRPr="009F5FE5">
        <w:rPr>
          <w:rFonts w:ascii="GHEA Grapalat" w:hAnsi="GHEA Grapalat" w:cs="Sylfaen"/>
          <w:b/>
          <w:sz w:val="20"/>
          <w:lang w:val="af-ZA"/>
        </w:rPr>
        <w:t xml:space="preserve"> </w:t>
      </w:r>
      <w:r w:rsidR="00096865" w:rsidRPr="009F5FE5">
        <w:rPr>
          <w:rFonts w:ascii="GHEA Grapalat" w:hAnsi="GHEA Grapalat" w:cs="Sylfaen"/>
          <w:b/>
          <w:sz w:val="20"/>
          <w:lang w:val="ru-RU"/>
        </w:rPr>
        <w:t>ստանալու</w:t>
      </w:r>
      <w:r w:rsidR="00096865" w:rsidRPr="009F5FE5">
        <w:rPr>
          <w:rFonts w:ascii="GHEA Grapalat" w:hAnsi="GHEA Grapalat" w:cs="Sylfaen"/>
          <w:b/>
          <w:sz w:val="20"/>
          <w:lang w:val="af-ZA"/>
        </w:rPr>
        <w:t xml:space="preserve"> </w:t>
      </w:r>
      <w:r w:rsidR="00096865" w:rsidRPr="009F5FE5">
        <w:rPr>
          <w:rFonts w:ascii="GHEA Grapalat" w:hAnsi="GHEA Grapalat" w:cs="Sylfaen"/>
          <w:b/>
          <w:sz w:val="20"/>
          <w:lang w:val="ru-RU"/>
        </w:rPr>
        <w:t>օրվանից</w:t>
      </w:r>
      <w:r w:rsidR="00096865" w:rsidRPr="009F5FE5">
        <w:rPr>
          <w:rFonts w:ascii="GHEA Grapalat" w:hAnsi="GHEA Grapalat" w:cs="Sylfaen"/>
          <w:b/>
          <w:sz w:val="20"/>
          <w:lang w:val="af-ZA"/>
        </w:rPr>
        <w:t xml:space="preserve"> </w:t>
      </w:r>
      <w:r w:rsidR="00B413A8" w:rsidRPr="009F5FE5">
        <w:rPr>
          <w:rFonts w:ascii="GHEA Grapalat" w:hAnsi="GHEA Grapalat" w:cs="Sylfaen"/>
          <w:b/>
          <w:sz w:val="20"/>
          <w:lang w:val="af-ZA"/>
        </w:rPr>
        <w:t>10</w:t>
      </w:r>
      <w:r w:rsidR="00F96621" w:rsidRPr="009F5FE5">
        <w:rPr>
          <w:rFonts w:ascii="GHEA Grapalat" w:hAnsi="GHEA Grapalat" w:cs="Sylfaen"/>
          <w:b/>
          <w:sz w:val="20"/>
          <w:lang w:val="af-ZA"/>
        </w:rPr>
        <w:t xml:space="preserve">  </w:t>
      </w:r>
      <w:r w:rsidR="00B413A8" w:rsidRPr="009F5FE5">
        <w:rPr>
          <w:rFonts w:ascii="GHEA Grapalat" w:hAnsi="GHEA Grapalat" w:cs="Sylfaen"/>
          <w:b/>
          <w:sz w:val="20"/>
          <w:lang w:val="af-ZA"/>
        </w:rPr>
        <w:t xml:space="preserve">աշխատանքային </w:t>
      </w:r>
      <w:r w:rsidR="00096865" w:rsidRPr="009F5FE5">
        <w:rPr>
          <w:rFonts w:ascii="GHEA Grapalat" w:hAnsi="GHEA Grapalat" w:cs="Sylfaen"/>
          <w:b/>
          <w:sz w:val="20"/>
          <w:lang w:val="ru-RU"/>
        </w:rPr>
        <w:t>օրվա</w:t>
      </w:r>
      <w:r w:rsidR="00096865" w:rsidRPr="009F5FE5">
        <w:rPr>
          <w:rFonts w:ascii="GHEA Grapalat" w:hAnsi="GHEA Grapalat" w:cs="Sylfaen"/>
          <w:b/>
          <w:sz w:val="20"/>
          <w:lang w:val="af-ZA"/>
        </w:rPr>
        <w:t xml:space="preserve"> </w:t>
      </w:r>
      <w:r w:rsidR="00096865" w:rsidRPr="009F5FE5">
        <w:rPr>
          <w:rFonts w:ascii="GHEA Grapalat" w:hAnsi="GHEA Grapalat" w:cs="Sylfaen"/>
          <w:b/>
          <w:sz w:val="20"/>
          <w:lang w:val="ru-RU"/>
        </w:rPr>
        <w:t>ընթացքում</w:t>
      </w:r>
      <w:r w:rsidR="00096865" w:rsidRPr="009F5FE5">
        <w:rPr>
          <w:rFonts w:ascii="GHEA Grapalat" w:hAnsi="GHEA Grapalat" w:cs="Sylfaen"/>
          <w:b/>
          <w:sz w:val="20"/>
          <w:lang w:val="af-ZA"/>
        </w:rPr>
        <w:t xml:space="preserve">, </w:t>
      </w:r>
      <w:r w:rsidR="00096865" w:rsidRPr="009F5FE5">
        <w:rPr>
          <w:rFonts w:ascii="GHEA Grapalat" w:hAnsi="GHEA Grapalat" w:cs="Sylfaen"/>
          <w:b/>
          <w:sz w:val="20"/>
          <w:lang w:val="ru-RU"/>
        </w:rPr>
        <w:t>ընտրված</w:t>
      </w:r>
      <w:r w:rsidR="00096865" w:rsidRPr="009F5FE5">
        <w:rPr>
          <w:rFonts w:ascii="GHEA Grapalat" w:hAnsi="GHEA Grapalat" w:cs="Sylfaen"/>
          <w:b/>
          <w:sz w:val="20"/>
          <w:lang w:val="af-ZA"/>
        </w:rPr>
        <w:t xml:space="preserve"> </w:t>
      </w:r>
      <w:r w:rsidR="00096865" w:rsidRPr="009F5FE5">
        <w:rPr>
          <w:rFonts w:ascii="GHEA Grapalat" w:hAnsi="GHEA Grapalat" w:cs="Sylfaen"/>
          <w:b/>
          <w:sz w:val="20"/>
          <w:lang w:val="ru-RU"/>
        </w:rPr>
        <w:t>մասնակիցը</w:t>
      </w:r>
      <w:r w:rsidR="00096865" w:rsidRPr="009F5FE5">
        <w:rPr>
          <w:rFonts w:ascii="GHEA Grapalat" w:hAnsi="GHEA Grapalat" w:cs="Sylfaen"/>
          <w:b/>
          <w:sz w:val="20"/>
          <w:lang w:val="af-ZA"/>
        </w:rPr>
        <w:t xml:space="preserve"> </w:t>
      </w:r>
      <w:r w:rsidR="00096865" w:rsidRPr="009F5FE5">
        <w:rPr>
          <w:rFonts w:ascii="GHEA Grapalat" w:hAnsi="GHEA Grapalat" w:cs="Sylfaen"/>
          <w:b/>
          <w:sz w:val="20"/>
          <w:lang w:val="ru-RU"/>
        </w:rPr>
        <w:t>պարտավոր</w:t>
      </w:r>
      <w:r w:rsidR="00096865" w:rsidRPr="009F5FE5">
        <w:rPr>
          <w:rFonts w:ascii="GHEA Grapalat" w:hAnsi="GHEA Grapalat" w:cs="Sylfaen"/>
          <w:b/>
          <w:sz w:val="20"/>
          <w:lang w:val="af-ZA"/>
        </w:rPr>
        <w:t xml:space="preserve"> </w:t>
      </w:r>
      <w:r w:rsidR="00096865" w:rsidRPr="009F5FE5">
        <w:rPr>
          <w:rFonts w:ascii="GHEA Grapalat" w:hAnsi="GHEA Grapalat" w:cs="Sylfaen"/>
          <w:b/>
          <w:sz w:val="20"/>
          <w:lang w:val="ru-RU"/>
        </w:rPr>
        <w:t>է</w:t>
      </w:r>
      <w:r w:rsidR="00096865" w:rsidRPr="009F5FE5">
        <w:rPr>
          <w:rFonts w:ascii="GHEA Grapalat" w:hAnsi="GHEA Grapalat" w:cs="Sylfaen"/>
          <w:b/>
          <w:sz w:val="20"/>
          <w:lang w:val="af-ZA"/>
        </w:rPr>
        <w:t xml:space="preserve"> </w:t>
      </w:r>
      <w:r w:rsidR="00096865" w:rsidRPr="009F5FE5">
        <w:rPr>
          <w:rFonts w:ascii="GHEA Grapalat" w:hAnsi="GHEA Grapalat" w:cs="Sylfaen"/>
          <w:b/>
          <w:sz w:val="20"/>
          <w:lang w:val="ru-RU"/>
        </w:rPr>
        <w:t>ներկայացնել</w:t>
      </w:r>
      <w:r w:rsidR="00096865" w:rsidRPr="009F5FE5">
        <w:rPr>
          <w:rFonts w:ascii="GHEA Grapalat" w:hAnsi="GHEA Grapalat" w:cs="Sylfaen"/>
          <w:b/>
          <w:sz w:val="20"/>
          <w:lang w:val="af-ZA"/>
        </w:rPr>
        <w:t xml:space="preserve"> </w:t>
      </w:r>
      <w:r w:rsidR="00D33205" w:rsidRPr="009F5FE5">
        <w:rPr>
          <w:rFonts w:ascii="GHEA Grapalat" w:hAnsi="GHEA Grapalat" w:cs="Sylfaen"/>
          <w:b/>
          <w:sz w:val="20"/>
          <w:lang w:val="hy-AM"/>
        </w:rPr>
        <w:t>որակավորման</w:t>
      </w:r>
      <w:r w:rsidR="007862B1" w:rsidRPr="009F5FE5">
        <w:rPr>
          <w:rFonts w:ascii="GHEA Grapalat" w:hAnsi="GHEA Grapalat" w:cs="Sylfaen"/>
          <w:b/>
          <w:sz w:val="20"/>
          <w:lang w:val="af-ZA"/>
        </w:rPr>
        <w:t xml:space="preserve"> </w:t>
      </w:r>
      <w:r w:rsidR="00D33205" w:rsidRPr="009F5FE5">
        <w:rPr>
          <w:rFonts w:ascii="GHEA Grapalat" w:hAnsi="GHEA Grapalat" w:cs="Sylfaen"/>
          <w:b/>
          <w:sz w:val="20"/>
          <w:lang w:val="hy-AM"/>
        </w:rPr>
        <w:t>և</w:t>
      </w:r>
      <w:r w:rsidR="00D33205" w:rsidRPr="009F5FE5">
        <w:rPr>
          <w:rFonts w:ascii="GHEA Grapalat" w:hAnsi="GHEA Grapalat" w:cs="Sylfaen"/>
          <w:b/>
          <w:sz w:val="20"/>
          <w:lang w:val="af-ZA"/>
        </w:rPr>
        <w:t xml:space="preserve"> </w:t>
      </w:r>
      <w:r w:rsidR="00096865" w:rsidRPr="009F5FE5">
        <w:rPr>
          <w:rFonts w:ascii="GHEA Grapalat" w:hAnsi="GHEA Grapalat" w:cs="Sylfaen"/>
          <w:b/>
          <w:sz w:val="20"/>
          <w:lang w:val="ru-RU"/>
        </w:rPr>
        <w:t>պայմանագրի</w:t>
      </w:r>
      <w:r w:rsidR="0067229B" w:rsidRPr="009F5FE5">
        <w:rPr>
          <w:rFonts w:ascii="GHEA Grapalat" w:hAnsi="GHEA Grapalat" w:cs="Sylfaen"/>
          <w:b/>
          <w:sz w:val="20"/>
          <w:lang w:val="hy-AM"/>
        </w:rPr>
        <w:t xml:space="preserve"> </w:t>
      </w:r>
      <w:r w:rsidR="00096865" w:rsidRPr="009F5FE5">
        <w:rPr>
          <w:rFonts w:ascii="GHEA Grapalat" w:hAnsi="GHEA Grapalat" w:cs="Sylfaen"/>
          <w:b/>
          <w:sz w:val="20"/>
          <w:lang w:val="ru-RU"/>
        </w:rPr>
        <w:t>ապահովում</w:t>
      </w:r>
      <w:r w:rsidR="0067229B" w:rsidRPr="009F5FE5">
        <w:rPr>
          <w:rFonts w:ascii="GHEA Grapalat" w:hAnsi="GHEA Grapalat" w:cs="Sylfaen"/>
          <w:b/>
          <w:sz w:val="20"/>
          <w:lang w:val="hy-AM"/>
        </w:rPr>
        <w:t>ներ</w:t>
      </w:r>
      <w:r w:rsidR="004D5671" w:rsidRPr="009F5FE5">
        <w:rPr>
          <w:rFonts w:ascii="GHEA Grapalat" w:hAnsi="GHEA Grapalat" w:cs="Sylfaen"/>
          <w:b/>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Ընտրված</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հետ</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եթե</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վերջինս</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ներկայացնում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8A3C43" w:rsidRPr="00E6597C">
        <w:rPr>
          <w:rFonts w:ascii="GHEA Grapalat" w:hAnsi="GHEA Grapalat" w:cs="Sylfaen"/>
          <w:sz w:val="20"/>
          <w:lang w:val="hy-AM"/>
        </w:rPr>
        <w:t>որակավորման և</w:t>
      </w:r>
      <w:r w:rsidR="008A3C43"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պայմանագրի</w:t>
      </w:r>
      <w:r w:rsidR="0067229B" w:rsidRPr="00E6597C">
        <w:rPr>
          <w:rFonts w:ascii="GHEA Grapalat" w:hAnsi="GHEA Grapalat" w:cs="Sylfaen"/>
          <w:sz w:val="20"/>
          <w:lang w:val="hy-AM"/>
        </w:rPr>
        <w:t xml:space="preserve"> </w:t>
      </w:r>
      <w:r w:rsidR="00096865" w:rsidRPr="00E6597C">
        <w:rPr>
          <w:rFonts w:ascii="GHEA Grapalat" w:hAnsi="GHEA Grapalat" w:cs="Sylfaen"/>
          <w:sz w:val="20"/>
          <w:lang w:val="ru-RU"/>
        </w:rPr>
        <w:t>ապահովում</w:t>
      </w:r>
      <w:r w:rsidR="0067229B" w:rsidRPr="00E6597C">
        <w:rPr>
          <w:rFonts w:ascii="GHEA Grapalat" w:hAnsi="GHEA Grapalat" w:cs="Sylfaen"/>
          <w:sz w:val="20"/>
          <w:lang w:val="hy-AM"/>
        </w:rPr>
        <w:t>ներ</w:t>
      </w:r>
      <w:r w:rsidR="00F96621" w:rsidRPr="00E6597C">
        <w:rPr>
          <w:rFonts w:ascii="GHEA Grapalat" w:hAnsi="GHEA Grapalat" w:cs="Sylfaen"/>
          <w:sz w:val="20"/>
        </w:rPr>
        <w:t>ը</w:t>
      </w:r>
      <w:r w:rsidR="004D5671" w:rsidRPr="00E6597C">
        <w:rPr>
          <w:rFonts w:ascii="GHEA Grapalat" w:hAnsi="GHEA Grapalat" w:cs="Sylfaen"/>
          <w:sz w:val="20"/>
          <w:lang w:val="ru-RU"/>
        </w:rPr>
        <w:t>։</w:t>
      </w:r>
    </w:p>
    <w:p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7659C6">
        <w:rPr>
          <w:rFonts w:ascii="GHEA Grapalat" w:hAnsi="GHEA Grapalat" w:cs="Sylfaen"/>
          <w:b/>
          <w:sz w:val="20"/>
        </w:rPr>
        <w:t>Որակավորման</w:t>
      </w:r>
      <w:r w:rsidR="008D6C6C" w:rsidRPr="007659C6">
        <w:rPr>
          <w:rFonts w:ascii="GHEA Grapalat" w:hAnsi="GHEA Grapalat" w:cs="Sylfaen"/>
          <w:b/>
          <w:sz w:val="20"/>
          <w:lang w:val="af-ZA"/>
        </w:rPr>
        <w:t xml:space="preserve"> </w:t>
      </w:r>
      <w:r w:rsidR="008D6C6C" w:rsidRPr="007659C6">
        <w:rPr>
          <w:rFonts w:ascii="GHEA Grapalat" w:hAnsi="GHEA Grapalat" w:cs="Sylfaen"/>
          <w:b/>
          <w:sz w:val="20"/>
        </w:rPr>
        <w:t>ապահովման</w:t>
      </w:r>
      <w:r w:rsidR="008D6C6C" w:rsidRPr="007659C6">
        <w:rPr>
          <w:rFonts w:ascii="GHEA Grapalat" w:hAnsi="GHEA Grapalat" w:cs="Sylfaen"/>
          <w:b/>
          <w:sz w:val="20"/>
          <w:lang w:val="af-ZA"/>
        </w:rPr>
        <w:t xml:space="preserve"> </w:t>
      </w:r>
      <w:r w:rsidR="008D6C6C" w:rsidRPr="007659C6">
        <w:rPr>
          <w:rFonts w:ascii="GHEA Grapalat" w:hAnsi="GHEA Grapalat" w:cs="Sylfaen"/>
          <w:b/>
          <w:sz w:val="20"/>
        </w:rPr>
        <w:t>չափը</w:t>
      </w:r>
      <w:r w:rsidR="008D6C6C" w:rsidRPr="007659C6">
        <w:rPr>
          <w:rFonts w:ascii="GHEA Grapalat" w:hAnsi="GHEA Grapalat" w:cs="Sylfaen"/>
          <w:b/>
          <w:sz w:val="20"/>
          <w:lang w:val="af-ZA"/>
        </w:rPr>
        <w:t xml:space="preserve"> </w:t>
      </w:r>
      <w:r w:rsidR="008D6C6C" w:rsidRPr="007659C6">
        <w:rPr>
          <w:rFonts w:ascii="GHEA Grapalat" w:hAnsi="GHEA Grapalat" w:cs="Sylfaen"/>
          <w:b/>
          <w:sz w:val="20"/>
        </w:rPr>
        <w:t>հավասար</w:t>
      </w:r>
      <w:r w:rsidR="008D6C6C" w:rsidRPr="007659C6">
        <w:rPr>
          <w:rFonts w:ascii="GHEA Grapalat" w:hAnsi="GHEA Grapalat" w:cs="Sylfaen"/>
          <w:b/>
          <w:sz w:val="20"/>
          <w:lang w:val="af-ZA"/>
        </w:rPr>
        <w:t xml:space="preserve"> </w:t>
      </w:r>
      <w:r w:rsidR="008D6C6C" w:rsidRPr="007659C6">
        <w:rPr>
          <w:rFonts w:ascii="GHEA Grapalat" w:hAnsi="GHEA Grapalat" w:cs="Sylfaen"/>
          <w:b/>
          <w:sz w:val="20"/>
        </w:rPr>
        <w:t>է</w:t>
      </w:r>
      <w:r w:rsidR="008D6C6C" w:rsidRPr="007659C6">
        <w:rPr>
          <w:rFonts w:ascii="GHEA Grapalat" w:hAnsi="GHEA Grapalat" w:cs="Sylfaen"/>
          <w:b/>
          <w:sz w:val="20"/>
          <w:lang w:val="af-ZA"/>
        </w:rPr>
        <w:t xml:space="preserve"> </w:t>
      </w:r>
      <w:r w:rsidR="008D6C6C" w:rsidRPr="007659C6">
        <w:rPr>
          <w:rFonts w:ascii="GHEA Grapalat" w:hAnsi="GHEA Grapalat" w:cs="Sylfaen"/>
          <w:b/>
          <w:sz w:val="20"/>
        </w:rPr>
        <w:t>ընտրված</w:t>
      </w:r>
      <w:r w:rsidR="008D6C6C" w:rsidRPr="007659C6">
        <w:rPr>
          <w:rFonts w:ascii="GHEA Grapalat" w:hAnsi="GHEA Grapalat" w:cs="Sylfaen"/>
          <w:b/>
          <w:sz w:val="20"/>
          <w:lang w:val="af-ZA"/>
        </w:rPr>
        <w:t xml:space="preserve"> </w:t>
      </w:r>
      <w:r w:rsidR="008D6C6C" w:rsidRPr="007659C6">
        <w:rPr>
          <w:rFonts w:ascii="GHEA Grapalat" w:hAnsi="GHEA Grapalat" w:cs="Sylfaen"/>
          <w:b/>
          <w:sz w:val="20"/>
        </w:rPr>
        <w:t>մասնակցի</w:t>
      </w:r>
      <w:r w:rsidR="008D6C6C" w:rsidRPr="007659C6">
        <w:rPr>
          <w:rFonts w:ascii="GHEA Grapalat" w:hAnsi="GHEA Grapalat" w:cs="Sylfaen"/>
          <w:b/>
          <w:sz w:val="20"/>
          <w:lang w:val="af-ZA"/>
        </w:rPr>
        <w:t xml:space="preserve"> </w:t>
      </w:r>
      <w:r w:rsidR="008D6C6C" w:rsidRPr="007659C6">
        <w:rPr>
          <w:rFonts w:ascii="GHEA Grapalat" w:hAnsi="GHEA Grapalat" w:cs="Sylfaen"/>
          <w:b/>
          <w:sz w:val="20"/>
        </w:rPr>
        <w:t>գնային</w:t>
      </w:r>
      <w:r w:rsidR="008D6C6C" w:rsidRPr="007659C6">
        <w:rPr>
          <w:rFonts w:ascii="GHEA Grapalat" w:hAnsi="GHEA Grapalat" w:cs="Sylfaen"/>
          <w:b/>
          <w:sz w:val="20"/>
          <w:lang w:val="af-ZA"/>
        </w:rPr>
        <w:t xml:space="preserve"> </w:t>
      </w:r>
      <w:r w:rsidR="008D6C6C" w:rsidRPr="007659C6">
        <w:rPr>
          <w:rFonts w:ascii="GHEA Grapalat" w:hAnsi="GHEA Grapalat" w:cs="Sylfaen"/>
          <w:b/>
          <w:sz w:val="20"/>
        </w:rPr>
        <w:t>առաջարկի</w:t>
      </w:r>
      <w:r w:rsidR="005D30FC" w:rsidRPr="007659C6">
        <w:rPr>
          <w:rFonts w:ascii="GHEA Grapalat" w:hAnsi="GHEA Grapalat" w:cs="Sylfaen"/>
          <w:b/>
          <w:sz w:val="20"/>
          <w:lang w:val="hy-AM"/>
        </w:rPr>
        <w:t xml:space="preserve"> </w:t>
      </w:r>
      <w:r w:rsidR="007659C6" w:rsidRPr="007659C6">
        <w:rPr>
          <w:rFonts w:ascii="GHEA Grapalat" w:hAnsi="GHEA Grapalat" w:cs="Sylfaen"/>
          <w:b/>
          <w:sz w:val="20"/>
          <w:lang w:val="hy-AM"/>
        </w:rPr>
        <w:t>30</w:t>
      </w:r>
      <w:r w:rsidR="005D30FC" w:rsidRPr="007659C6">
        <w:rPr>
          <w:rFonts w:ascii="GHEA Grapalat" w:hAnsi="GHEA Grapalat" w:cs="Sylfaen"/>
          <w:b/>
          <w:sz w:val="20"/>
          <w:lang w:val="hy-AM"/>
        </w:rPr>
        <w:t xml:space="preserve"> տոկոսին:</w:t>
      </w:r>
      <w:r w:rsidR="008D6C6C" w:rsidRPr="007659C6">
        <w:rPr>
          <w:rFonts w:ascii="GHEA Grapalat" w:hAnsi="GHEA Grapalat" w:cs="Sylfaen"/>
          <w:b/>
          <w:sz w:val="20"/>
          <w:lang w:val="af-ZA"/>
        </w:rPr>
        <w:t xml:space="preserve"> </w:t>
      </w:r>
      <w:r w:rsidR="007659C6" w:rsidRPr="00B62467">
        <w:rPr>
          <w:rFonts w:ascii="GHEA Grapalat" w:hAnsi="GHEA Grapalat" w:cs="Sylfaen"/>
          <w:b/>
          <w:sz w:val="20"/>
        </w:rPr>
        <w:t>Որակավորման</w:t>
      </w:r>
      <w:r w:rsidR="007659C6" w:rsidRPr="00B62467">
        <w:rPr>
          <w:rFonts w:ascii="GHEA Grapalat" w:hAnsi="GHEA Grapalat" w:cs="Sylfaen"/>
          <w:b/>
          <w:sz w:val="20"/>
          <w:lang w:val="af-ZA"/>
        </w:rPr>
        <w:t xml:space="preserve"> </w:t>
      </w:r>
      <w:r w:rsidR="007659C6" w:rsidRPr="00B62467">
        <w:rPr>
          <w:rFonts w:ascii="GHEA Grapalat" w:hAnsi="GHEA Grapalat" w:cs="Sylfaen"/>
          <w:b/>
          <w:sz w:val="20"/>
        </w:rPr>
        <w:t>ապահովումը</w:t>
      </w:r>
      <w:r w:rsidR="007659C6" w:rsidRPr="00B62467">
        <w:rPr>
          <w:rFonts w:ascii="GHEA Grapalat" w:hAnsi="GHEA Grapalat" w:cs="Sylfaen"/>
          <w:b/>
          <w:sz w:val="20"/>
          <w:lang w:val="af-ZA"/>
        </w:rPr>
        <w:t xml:space="preserve"> </w:t>
      </w:r>
      <w:r w:rsidR="007659C6" w:rsidRPr="00B62467">
        <w:rPr>
          <w:rFonts w:ascii="GHEA Grapalat" w:hAnsi="GHEA Grapalat" w:cs="Sylfaen"/>
          <w:b/>
          <w:sz w:val="20"/>
        </w:rPr>
        <w:t>ներկայացվում</w:t>
      </w:r>
      <w:r w:rsidR="007659C6" w:rsidRPr="00B62467">
        <w:rPr>
          <w:rFonts w:ascii="GHEA Grapalat" w:hAnsi="GHEA Grapalat" w:cs="Sylfaen"/>
          <w:b/>
          <w:sz w:val="20"/>
          <w:lang w:val="hy-AM"/>
        </w:rPr>
        <w:t xml:space="preserve"> է</w:t>
      </w:r>
      <w:r w:rsidR="007659C6" w:rsidRPr="00B62467">
        <w:rPr>
          <w:rFonts w:ascii="GHEA Grapalat" w:hAnsi="GHEA Grapalat" w:cs="Sylfaen"/>
          <w:b/>
          <w:sz w:val="20"/>
          <w:lang w:val="af-ZA"/>
        </w:rPr>
        <w:t xml:space="preserve">  </w:t>
      </w:r>
      <w:r w:rsidR="007659C6" w:rsidRPr="00B62467">
        <w:rPr>
          <w:rFonts w:ascii="GHEA Grapalat" w:hAnsi="GHEA Grapalat" w:cs="Sylfaen"/>
          <w:b/>
          <w:sz w:val="20"/>
        </w:rPr>
        <w:t>կանխիկ</w:t>
      </w:r>
      <w:r w:rsidR="007659C6" w:rsidRPr="00B62467">
        <w:rPr>
          <w:rFonts w:ascii="GHEA Grapalat" w:hAnsi="GHEA Grapalat" w:cs="Sylfaen"/>
          <w:b/>
          <w:sz w:val="20"/>
          <w:lang w:val="af-ZA"/>
        </w:rPr>
        <w:t xml:space="preserve"> </w:t>
      </w:r>
      <w:r w:rsidR="007659C6" w:rsidRPr="00B62467">
        <w:rPr>
          <w:rFonts w:ascii="GHEA Grapalat" w:hAnsi="GHEA Grapalat" w:cs="Sylfaen"/>
          <w:b/>
          <w:sz w:val="20"/>
        </w:rPr>
        <w:t>փողի</w:t>
      </w:r>
      <w:r w:rsidR="007659C6" w:rsidRPr="00B62467">
        <w:rPr>
          <w:rFonts w:ascii="GHEA Grapalat" w:hAnsi="GHEA Grapalat" w:cs="Sylfaen"/>
          <w:b/>
          <w:sz w:val="20"/>
          <w:lang w:val="af-ZA"/>
        </w:rPr>
        <w:t xml:space="preserve">, </w:t>
      </w:r>
      <w:r w:rsidR="007659C6" w:rsidRPr="00B62467">
        <w:rPr>
          <w:rFonts w:ascii="GHEA Grapalat" w:hAnsi="GHEA Grapalat" w:cs="Sylfaen"/>
          <w:b/>
          <w:sz w:val="20"/>
        </w:rPr>
        <w:t>կամ</w:t>
      </w:r>
      <w:r w:rsidR="007659C6" w:rsidRPr="00B62467">
        <w:rPr>
          <w:rFonts w:ascii="GHEA Grapalat" w:hAnsi="GHEA Grapalat" w:cs="Sylfaen"/>
          <w:b/>
          <w:sz w:val="20"/>
          <w:lang w:val="af-ZA"/>
        </w:rPr>
        <w:t xml:space="preserve"> </w:t>
      </w:r>
      <w:r w:rsidR="007659C6" w:rsidRPr="00B62467">
        <w:rPr>
          <w:rFonts w:ascii="GHEA Grapalat" w:hAnsi="GHEA Grapalat" w:cs="Sylfaen"/>
          <w:b/>
          <w:sz w:val="20"/>
        </w:rPr>
        <w:t>բանկերի</w:t>
      </w:r>
      <w:r w:rsidR="007659C6" w:rsidRPr="00B62467">
        <w:rPr>
          <w:rFonts w:ascii="GHEA Grapalat" w:hAnsi="GHEA Grapalat" w:cs="Sylfaen"/>
          <w:b/>
          <w:sz w:val="20"/>
          <w:lang w:val="af-ZA"/>
        </w:rPr>
        <w:t xml:space="preserve"> </w:t>
      </w:r>
      <w:r w:rsidR="007659C6" w:rsidRPr="00B62467">
        <w:rPr>
          <w:rFonts w:ascii="GHEA Grapalat" w:hAnsi="GHEA Grapalat" w:cs="Sylfaen"/>
          <w:b/>
          <w:sz w:val="20"/>
        </w:rPr>
        <w:t>կամ</w:t>
      </w:r>
      <w:r w:rsidR="007659C6" w:rsidRPr="00B62467">
        <w:rPr>
          <w:rFonts w:ascii="GHEA Grapalat" w:hAnsi="GHEA Grapalat" w:cs="Sylfaen"/>
          <w:b/>
          <w:sz w:val="20"/>
          <w:lang w:val="af-ZA"/>
        </w:rPr>
        <w:t xml:space="preserve"> </w:t>
      </w:r>
      <w:r w:rsidR="007659C6" w:rsidRPr="00B62467">
        <w:rPr>
          <w:rFonts w:ascii="GHEA Grapalat" w:hAnsi="GHEA Grapalat" w:cs="Sylfaen"/>
          <w:b/>
          <w:sz w:val="20"/>
        </w:rPr>
        <w:t>ապահովագրական</w:t>
      </w:r>
      <w:r w:rsidR="007659C6" w:rsidRPr="00B62467">
        <w:rPr>
          <w:rFonts w:ascii="GHEA Grapalat" w:hAnsi="GHEA Grapalat" w:cs="Sylfaen"/>
          <w:b/>
          <w:sz w:val="20"/>
          <w:lang w:val="af-ZA"/>
        </w:rPr>
        <w:t xml:space="preserve"> </w:t>
      </w:r>
      <w:r w:rsidR="007659C6" w:rsidRPr="00B62467">
        <w:rPr>
          <w:rFonts w:ascii="GHEA Grapalat" w:hAnsi="GHEA Grapalat" w:cs="Sylfaen"/>
          <w:b/>
          <w:sz w:val="20"/>
        </w:rPr>
        <w:t>կազմակերպությունների</w:t>
      </w:r>
      <w:r w:rsidR="007659C6" w:rsidRPr="00B62467">
        <w:rPr>
          <w:rFonts w:ascii="GHEA Grapalat" w:hAnsi="GHEA Grapalat" w:cs="Sylfaen"/>
          <w:b/>
          <w:sz w:val="20"/>
          <w:lang w:val="af-ZA"/>
        </w:rPr>
        <w:t xml:space="preserve"> </w:t>
      </w:r>
      <w:r w:rsidR="007659C6" w:rsidRPr="00B62467">
        <w:rPr>
          <w:rFonts w:ascii="GHEA Grapalat" w:hAnsi="GHEA Grapalat" w:cs="Sylfaen"/>
          <w:b/>
          <w:sz w:val="20"/>
        </w:rPr>
        <w:t>կողմից</w:t>
      </w:r>
      <w:r w:rsidR="007659C6" w:rsidRPr="00B62467">
        <w:rPr>
          <w:rFonts w:ascii="GHEA Grapalat" w:hAnsi="GHEA Grapalat" w:cs="Sylfaen"/>
          <w:b/>
          <w:sz w:val="20"/>
          <w:lang w:val="af-ZA"/>
        </w:rPr>
        <w:t xml:space="preserve"> </w:t>
      </w:r>
      <w:r w:rsidR="007659C6" w:rsidRPr="00B62467">
        <w:rPr>
          <w:rFonts w:ascii="GHEA Grapalat" w:hAnsi="GHEA Grapalat" w:cs="Sylfaen"/>
          <w:b/>
          <w:sz w:val="20"/>
        </w:rPr>
        <w:t>տրամադրված</w:t>
      </w:r>
      <w:r w:rsidR="007659C6" w:rsidRPr="00B62467">
        <w:rPr>
          <w:rFonts w:ascii="GHEA Grapalat" w:hAnsi="GHEA Grapalat" w:cs="Sylfaen"/>
          <w:b/>
          <w:sz w:val="20"/>
          <w:lang w:val="af-ZA"/>
        </w:rPr>
        <w:t xml:space="preserve"> </w:t>
      </w:r>
      <w:r w:rsidR="007659C6" w:rsidRPr="00B62467">
        <w:rPr>
          <w:rFonts w:ascii="GHEA Grapalat" w:hAnsi="GHEA Grapalat" w:cs="Sylfaen"/>
          <w:b/>
          <w:sz w:val="20"/>
        </w:rPr>
        <w:t>երաշխիքների</w:t>
      </w:r>
      <w:r w:rsidR="007659C6" w:rsidRPr="00B62467">
        <w:rPr>
          <w:rFonts w:ascii="GHEA Grapalat" w:hAnsi="GHEA Grapalat" w:cs="Sylfaen"/>
          <w:b/>
          <w:sz w:val="20"/>
          <w:lang w:val="af-ZA"/>
        </w:rPr>
        <w:t xml:space="preserve"> </w:t>
      </w:r>
      <w:r w:rsidR="007659C6" w:rsidRPr="00B62467">
        <w:rPr>
          <w:rFonts w:ascii="GHEA Grapalat" w:hAnsi="GHEA Grapalat" w:cs="Sylfaen"/>
          <w:b/>
          <w:sz w:val="20"/>
        </w:rPr>
        <w:t>ձևով</w:t>
      </w:r>
      <w:r w:rsidR="007659C6" w:rsidRPr="00B62467">
        <w:rPr>
          <w:rFonts w:ascii="GHEA Grapalat" w:hAnsi="GHEA Grapalat" w:cs="Sylfaen"/>
          <w:b/>
          <w:sz w:val="20"/>
          <w:lang w:val="af-ZA"/>
        </w:rPr>
        <w:t xml:space="preserve"> (</w:t>
      </w:r>
      <w:r w:rsidR="007659C6" w:rsidRPr="00B62467">
        <w:rPr>
          <w:rFonts w:ascii="GHEA Grapalat" w:hAnsi="GHEA Grapalat" w:cs="Sylfaen"/>
          <w:b/>
          <w:sz w:val="20"/>
          <w:lang w:val="hy-AM"/>
        </w:rPr>
        <w:t>հավելված</w:t>
      </w:r>
      <w:r w:rsidR="007659C6" w:rsidRPr="00B62467">
        <w:rPr>
          <w:rFonts w:ascii="GHEA Grapalat" w:hAnsi="GHEA Grapalat" w:cs="Sylfaen"/>
          <w:b/>
          <w:sz w:val="20"/>
          <w:lang w:val="af-ZA"/>
        </w:rPr>
        <w:t xml:space="preserve"> 4) :</w:t>
      </w:r>
      <w:r w:rsidR="007659C6">
        <w:rPr>
          <w:rFonts w:ascii="GHEA Grapalat" w:hAnsi="GHEA Grapalat" w:cs="Sylfaen"/>
          <w:sz w:val="20"/>
          <w:lang w:val="af-ZA"/>
        </w:rPr>
        <w:t xml:space="preserve"> </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7659C6">
        <w:rPr>
          <w:rFonts w:ascii="GHEA Grapalat" w:hAnsi="GHEA Grapalat" w:cs="Sylfaen"/>
          <w:sz w:val="20"/>
          <w:lang w:val="hy-AM"/>
        </w:rPr>
        <w:t>90</w:t>
      </w:r>
      <w:r w:rsidR="008D6C6C" w:rsidRPr="007F147C">
        <w:rPr>
          <w:rFonts w:ascii="GHEA Grapalat" w:hAnsi="GHEA Grapalat" w:cs="Sylfaen"/>
          <w:sz w:val="20"/>
          <w:lang w:val="af-ZA"/>
        </w:rPr>
        <w:t>-</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r w:rsidR="001D2074" w:rsidRPr="006D197A">
        <w:rPr>
          <w:rStyle w:val="af6"/>
          <w:rFonts w:ascii="GHEA Grapalat" w:hAnsi="GHEA Grapalat" w:cs="Arial"/>
          <w:sz w:val="20"/>
          <w:lang w:val="af-ZA"/>
        </w:rPr>
        <w:t xml:space="preserve"> </w:t>
      </w:r>
      <w:r w:rsidR="001D2074">
        <w:rPr>
          <w:rStyle w:val="af6"/>
          <w:rFonts w:ascii="GHEA Grapalat" w:hAnsi="GHEA Grapalat" w:cs="Arial"/>
          <w:sz w:val="20"/>
        </w:rPr>
        <w:footnoteReference w:id="6"/>
      </w:r>
      <w:r w:rsidR="001D2074" w:rsidRPr="00E34136">
        <w:rPr>
          <w:rFonts w:ascii="GHEA Grapalat" w:hAnsi="GHEA Grapalat" w:cs="Arial"/>
          <w:sz w:val="20"/>
          <w:vertAlign w:val="superscript"/>
          <w:lang w:val="hy-AM"/>
        </w:rPr>
        <w:t>.1</w:t>
      </w:r>
    </w:p>
    <w:p w:rsidR="008D6C6C" w:rsidRDefault="008D6C6C" w:rsidP="008D6C6C">
      <w:pPr>
        <w:ind w:firstLine="567"/>
        <w:jc w:val="both"/>
        <w:rPr>
          <w:rFonts w:ascii="GHEA Grapalat" w:hAnsi="GHEA Grapalat" w:cs="Arial"/>
          <w:sz w:val="20"/>
          <w:lang w:val="hy-AM"/>
        </w:rPr>
      </w:pP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rsidR="00CF12EE" w:rsidRPr="00BC42E1" w:rsidRDefault="00463EDD" w:rsidP="008D6C6C">
      <w:pPr>
        <w:ind w:firstLine="567"/>
        <w:jc w:val="both"/>
        <w:rPr>
          <w:rFonts w:ascii="GHEA Grapalat" w:hAnsi="GHEA Grapalat" w:cs="Arial"/>
          <w:color w:val="FFFFFF"/>
          <w:sz w:val="20"/>
          <w:lang w:val="af-ZA"/>
        </w:rPr>
      </w:pPr>
      <w:r>
        <w:rPr>
          <w:rFonts w:ascii="GHEA Grapalat" w:hAnsi="GHEA Grapalat" w:cs="Arial"/>
          <w:sz w:val="20"/>
          <w:lang w:val="hy-AM"/>
        </w:rPr>
        <w:t>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FF3C84">
        <w:rPr>
          <w:rFonts w:ascii="GHEA Grapalat" w:hAnsi="GHEA Grapalat" w:cs="Arial"/>
          <w:sz w:val="20"/>
          <w:vertAlign w:val="superscript"/>
          <w:lang w:val="af-ZA"/>
        </w:rPr>
        <w:t>12</w:t>
      </w:r>
      <w:r w:rsidR="00FF3C84">
        <w:rPr>
          <w:rFonts w:ascii="GHEA Grapalat" w:hAnsi="GHEA Grapalat" w:cs="Arial"/>
          <w:sz w:val="20"/>
          <w:lang w:val="af-ZA"/>
        </w:rPr>
        <w:t xml:space="preserve"> </w:t>
      </w:r>
      <w:r w:rsidR="00FF3C84" w:rsidRPr="00BC42E1">
        <w:rPr>
          <w:rFonts w:ascii="GHEA Grapalat" w:hAnsi="GHEA Grapalat" w:cs="Arial"/>
          <w:color w:val="FFFFFF"/>
          <w:sz w:val="20"/>
          <w:lang w:val="af-ZA"/>
        </w:rPr>
        <w:t xml:space="preserve"> </w:t>
      </w:r>
      <w:r w:rsidR="00ED01B4" w:rsidRPr="00BC42E1">
        <w:rPr>
          <w:rStyle w:val="af6"/>
          <w:rFonts w:ascii="GHEA Grapalat" w:hAnsi="GHEA Grapalat" w:cs="Arial"/>
          <w:color w:val="FFFFFF"/>
          <w:sz w:val="20"/>
        </w:rPr>
        <w:footnoteReference w:id="7"/>
      </w:r>
    </w:p>
    <w:p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9F5FE5" w:rsidRDefault="00281740" w:rsidP="00281740">
      <w:pPr>
        <w:ind w:firstLine="567"/>
        <w:jc w:val="both"/>
        <w:rPr>
          <w:rFonts w:ascii="GHEA Grapalat" w:hAnsi="GHEA Grapalat" w:cs="Sylfaen"/>
          <w:b/>
          <w:sz w:val="20"/>
          <w:vertAlign w:val="superscript"/>
          <w:lang w:val="hy-AM"/>
        </w:rPr>
      </w:pPr>
      <w:r w:rsidRPr="00E6597C">
        <w:rPr>
          <w:rFonts w:ascii="GHEA Grapalat" w:hAnsi="GHEA Grapalat" w:cs="Sylfaen"/>
          <w:sz w:val="20"/>
          <w:lang w:val="hy-AM"/>
        </w:rPr>
        <w:t xml:space="preserve">10.3. </w:t>
      </w:r>
      <w:r w:rsidRPr="009F5FE5">
        <w:rPr>
          <w:rFonts w:ascii="GHEA Grapalat" w:hAnsi="GHEA Grapalat" w:cs="Sylfaen"/>
          <w:b/>
          <w:sz w:val="20"/>
          <w:lang w:val="hy-AM"/>
        </w:rPr>
        <w:t>Պայմանագրի</w:t>
      </w:r>
      <w:r w:rsidRPr="009F5FE5">
        <w:rPr>
          <w:rFonts w:ascii="GHEA Grapalat" w:hAnsi="GHEA Grapalat" w:cs="Sylfaen"/>
          <w:b/>
          <w:sz w:val="20"/>
          <w:lang w:val="af-ZA"/>
        </w:rPr>
        <w:t xml:space="preserve"> </w:t>
      </w:r>
      <w:r w:rsidRPr="009F5FE5">
        <w:rPr>
          <w:rFonts w:ascii="GHEA Grapalat" w:hAnsi="GHEA Grapalat" w:cs="Sylfaen"/>
          <w:b/>
          <w:sz w:val="20"/>
          <w:lang w:val="hy-AM"/>
        </w:rPr>
        <w:t>ապահովման</w:t>
      </w:r>
      <w:r w:rsidRPr="009F5FE5">
        <w:rPr>
          <w:rFonts w:ascii="GHEA Grapalat" w:hAnsi="GHEA Grapalat" w:cs="Sylfaen"/>
          <w:b/>
          <w:sz w:val="20"/>
          <w:lang w:val="af-ZA"/>
        </w:rPr>
        <w:t xml:space="preserve"> </w:t>
      </w:r>
      <w:r w:rsidRPr="009F5FE5">
        <w:rPr>
          <w:rFonts w:ascii="GHEA Grapalat" w:hAnsi="GHEA Grapalat" w:cs="Sylfaen"/>
          <w:b/>
          <w:sz w:val="20"/>
          <w:lang w:val="hy-AM"/>
        </w:rPr>
        <w:t>չափը</w:t>
      </w:r>
      <w:r w:rsidRPr="009F5FE5">
        <w:rPr>
          <w:rFonts w:ascii="GHEA Grapalat" w:hAnsi="GHEA Grapalat" w:cs="Sylfaen"/>
          <w:b/>
          <w:sz w:val="20"/>
          <w:lang w:val="af-ZA"/>
        </w:rPr>
        <w:t xml:space="preserve"> </w:t>
      </w:r>
      <w:r w:rsidRPr="009F5FE5">
        <w:rPr>
          <w:rFonts w:ascii="GHEA Grapalat" w:hAnsi="GHEA Grapalat" w:cs="Sylfaen"/>
          <w:b/>
          <w:sz w:val="20"/>
          <w:lang w:val="hy-AM"/>
        </w:rPr>
        <w:t>կազմում</w:t>
      </w:r>
      <w:r w:rsidRPr="009F5FE5">
        <w:rPr>
          <w:rFonts w:ascii="GHEA Grapalat" w:hAnsi="GHEA Grapalat" w:cs="Sylfaen"/>
          <w:b/>
          <w:sz w:val="20"/>
          <w:lang w:val="af-ZA"/>
        </w:rPr>
        <w:t xml:space="preserve"> </w:t>
      </w:r>
      <w:r w:rsidRPr="009F5FE5">
        <w:rPr>
          <w:rFonts w:ascii="GHEA Grapalat" w:hAnsi="GHEA Grapalat" w:cs="Sylfaen"/>
          <w:b/>
          <w:sz w:val="20"/>
          <w:lang w:val="hy-AM"/>
        </w:rPr>
        <w:t>է</w:t>
      </w:r>
      <w:r w:rsidRPr="009F5FE5">
        <w:rPr>
          <w:rFonts w:ascii="GHEA Grapalat" w:hAnsi="GHEA Grapalat" w:cs="Sylfaen"/>
          <w:b/>
          <w:sz w:val="20"/>
          <w:lang w:val="af-ZA"/>
        </w:rPr>
        <w:t xml:space="preserve"> կնքվելիք </w:t>
      </w:r>
      <w:r w:rsidRPr="009F5FE5">
        <w:rPr>
          <w:rFonts w:ascii="GHEA Grapalat" w:hAnsi="GHEA Grapalat" w:cs="Sylfaen"/>
          <w:b/>
          <w:sz w:val="20"/>
          <w:lang w:val="hy-AM"/>
        </w:rPr>
        <w:t>պայմանագրի</w:t>
      </w:r>
      <w:r w:rsidRPr="009F5FE5">
        <w:rPr>
          <w:rFonts w:ascii="GHEA Grapalat" w:hAnsi="GHEA Grapalat" w:cs="Sylfaen"/>
          <w:b/>
          <w:sz w:val="20"/>
          <w:lang w:val="af-ZA"/>
        </w:rPr>
        <w:t xml:space="preserve"> </w:t>
      </w:r>
      <w:r w:rsidRPr="009F5FE5">
        <w:rPr>
          <w:rFonts w:ascii="GHEA Grapalat" w:hAnsi="GHEA Grapalat" w:cs="Sylfaen"/>
          <w:b/>
          <w:sz w:val="20"/>
          <w:lang w:val="hy-AM"/>
        </w:rPr>
        <w:t>գնի</w:t>
      </w:r>
      <w:r w:rsidRPr="009F5FE5">
        <w:rPr>
          <w:rFonts w:ascii="GHEA Grapalat" w:hAnsi="GHEA Grapalat" w:cs="Sylfaen"/>
          <w:b/>
          <w:sz w:val="20"/>
          <w:lang w:val="af-ZA"/>
        </w:rPr>
        <w:t xml:space="preserve"> 10  </w:t>
      </w:r>
      <w:r w:rsidRPr="009F5FE5">
        <w:rPr>
          <w:rFonts w:ascii="GHEA Grapalat" w:hAnsi="GHEA Grapalat" w:cs="Sylfaen"/>
          <w:b/>
          <w:sz w:val="20"/>
          <w:lang w:val="hy-AM"/>
        </w:rPr>
        <w:t>տոկոսը:</w:t>
      </w:r>
      <w:r w:rsidR="00501A05" w:rsidRPr="009F5FE5">
        <w:rPr>
          <w:rFonts w:ascii="GHEA Grapalat" w:hAnsi="GHEA Grapalat" w:cs="Sylfaen"/>
          <w:b/>
          <w:sz w:val="20"/>
          <w:lang w:val="hy-AM"/>
        </w:rPr>
        <w:t xml:space="preserve"> Պայմանագրի ապահովումը ներկայացվում է բանկային երախիքի </w:t>
      </w:r>
      <w:r w:rsidR="007862B1" w:rsidRPr="009F5FE5">
        <w:rPr>
          <w:rFonts w:ascii="GHEA Grapalat" w:hAnsi="GHEA Grapalat" w:cs="Sylfaen"/>
          <w:b/>
          <w:sz w:val="20"/>
          <w:lang w:val="hy-AM"/>
        </w:rPr>
        <w:t xml:space="preserve">(հավելված 5) </w:t>
      </w:r>
      <w:r w:rsidR="00501A05" w:rsidRPr="009F5FE5">
        <w:rPr>
          <w:rFonts w:ascii="GHEA Grapalat" w:hAnsi="GHEA Grapalat" w:cs="Sylfaen"/>
          <w:b/>
          <w:sz w:val="20"/>
          <w:lang w:val="hy-AM"/>
        </w:rPr>
        <w:t>կամ կան</w:t>
      </w:r>
      <w:r w:rsidR="007862B1" w:rsidRPr="009F5FE5">
        <w:rPr>
          <w:rFonts w:ascii="GHEA Grapalat" w:hAnsi="GHEA Grapalat" w:cs="Sylfaen"/>
          <w:b/>
          <w:sz w:val="20"/>
          <w:lang w:val="hy-AM"/>
        </w:rPr>
        <w:t>խ</w:t>
      </w:r>
      <w:r w:rsidR="00501A05" w:rsidRPr="009F5FE5">
        <w:rPr>
          <w:rFonts w:ascii="GHEA Grapalat" w:hAnsi="GHEA Grapalat" w:cs="Sylfaen"/>
          <w:b/>
          <w:sz w:val="20"/>
          <w:lang w:val="hy-AM"/>
        </w:rPr>
        <w:t>ի</w:t>
      </w:r>
      <w:r w:rsidR="00741F8D" w:rsidRPr="009F5FE5">
        <w:rPr>
          <w:rFonts w:ascii="GHEA Grapalat" w:hAnsi="GHEA Grapalat" w:cs="Sylfaen"/>
          <w:b/>
          <w:sz w:val="20"/>
          <w:lang w:val="hy-AM"/>
        </w:rPr>
        <w:t>կ</w:t>
      </w:r>
      <w:r w:rsidR="00501A05" w:rsidRPr="009F5FE5">
        <w:rPr>
          <w:rFonts w:ascii="GHEA Grapalat" w:hAnsi="GHEA Grapalat" w:cs="Sylfaen"/>
          <w:b/>
          <w:sz w:val="20"/>
          <w:lang w:val="hy-AM"/>
        </w:rPr>
        <w:t xml:space="preserve"> փողի ձևով:</w:t>
      </w:r>
      <w:r w:rsidR="00FF3C84" w:rsidRPr="009F5FE5">
        <w:rPr>
          <w:rFonts w:ascii="GHEA Grapalat" w:hAnsi="GHEA Grapalat" w:cs="Sylfaen"/>
          <w:b/>
          <w:sz w:val="20"/>
          <w:vertAlign w:val="superscript"/>
          <w:lang w:val="hy-AM"/>
        </w:rPr>
        <w:t>13</w:t>
      </w:r>
    </w:p>
    <w:p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w:t>
      </w:r>
      <w:r w:rsidRPr="00E6597C">
        <w:rPr>
          <w:rFonts w:ascii="GHEA Grapalat" w:hAnsi="GHEA Grapalat"/>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rsidR="006D6EF1" w:rsidRPr="006D6EF1" w:rsidRDefault="006D6EF1" w:rsidP="006D6EF1">
      <w:pPr>
        <w:ind w:firstLine="567"/>
        <w:jc w:val="both"/>
        <w:rPr>
          <w:rFonts w:ascii="GHEA Grapalat" w:hAnsi="GHEA Grapalat" w:cs="Arial"/>
          <w:sz w:val="20"/>
          <w:lang w:val="hy-AM"/>
        </w:rPr>
      </w:pPr>
      <w:r>
        <w:rPr>
          <w:rFonts w:ascii="GHEA Grapalat" w:hAnsi="GHEA Grapalat"/>
          <w:b/>
          <w:szCs w:val="22"/>
          <w:lang w:val="af-ZA"/>
        </w:rPr>
        <w:tab/>
      </w:r>
      <w:r w:rsidRPr="006D6EF1">
        <w:rPr>
          <w:rFonts w:ascii="GHEA Grapalat" w:hAnsi="GHEA Grapalat" w:cs="Sylfaen"/>
          <w:sz w:val="20"/>
          <w:lang w:val="hy-AM"/>
        </w:rPr>
        <w:t xml:space="preserve">10.4 </w:t>
      </w:r>
      <w:r w:rsidRPr="006D6EF1">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են երաշխիքի կամ կանխիկ փողի, իսկ պահանջվող ֆինանսական միջոցների մասով՝ միակողմանի հաստատված հայտարարության՝ տուժանքի կամ կանխիկ փողի ձևով: </w:t>
      </w:r>
    </w:p>
    <w:p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rsidR="00096865" w:rsidRPr="00E6597C" w:rsidRDefault="00096865" w:rsidP="00EF3662">
      <w:pPr>
        <w:jc w:val="center"/>
        <w:rPr>
          <w:rFonts w:ascii="GHEA Grapalat" w:hAnsi="GHEA Grapalat"/>
          <w:b/>
          <w:sz w:val="20"/>
          <w:lang w:val="af-ZA"/>
        </w:rPr>
      </w:pP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C73635">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C73635">
        <w:rPr>
          <w:rFonts w:ascii="GHEA Grapalat" w:hAnsi="GHEA Grapalat" w:cs="Sylfaen"/>
          <w:sz w:val="20"/>
          <w:lang w:val="hy-AM"/>
        </w:rPr>
        <w:t>րդ</w:t>
      </w:r>
      <w:r w:rsidRPr="00E6597C">
        <w:rPr>
          <w:rFonts w:ascii="GHEA Grapalat" w:hAnsi="GHEA Grapalat" w:cs="Sylfaen"/>
          <w:sz w:val="20"/>
          <w:lang w:val="af-ZA"/>
        </w:rPr>
        <w:t xml:space="preserve"> </w:t>
      </w:r>
      <w:r w:rsidRPr="00C73635">
        <w:rPr>
          <w:rFonts w:ascii="GHEA Grapalat" w:hAnsi="GHEA Grapalat" w:cs="Sylfaen"/>
          <w:sz w:val="20"/>
          <w:lang w:val="hy-AM"/>
        </w:rPr>
        <w:t>հոդվածի</w:t>
      </w:r>
      <w:r w:rsidRPr="00E6597C">
        <w:rPr>
          <w:rFonts w:ascii="GHEA Grapalat" w:hAnsi="GHEA Grapalat" w:cs="Sylfaen"/>
          <w:sz w:val="20"/>
          <w:lang w:val="af-ZA"/>
        </w:rPr>
        <w:t xml:space="preserve"> </w:t>
      </w:r>
      <w:r w:rsidRPr="00C73635">
        <w:rPr>
          <w:rFonts w:ascii="GHEA Grapalat" w:hAnsi="GHEA Grapalat" w:cs="Sylfaen"/>
          <w:sz w:val="20"/>
          <w:lang w:val="hy-AM"/>
        </w:rPr>
        <w:t>համաձայն</w:t>
      </w:r>
      <w:r w:rsidRPr="00E6597C">
        <w:rPr>
          <w:rFonts w:ascii="GHEA Grapalat" w:hAnsi="GHEA Grapalat" w:cs="Sylfaen"/>
          <w:sz w:val="20"/>
          <w:lang w:val="af-ZA"/>
        </w:rPr>
        <w:t xml:space="preserve">` </w:t>
      </w:r>
      <w:r w:rsidRPr="00C73635">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C73635">
        <w:rPr>
          <w:rFonts w:ascii="GHEA Grapalat" w:hAnsi="GHEA Grapalat" w:cs="Sylfaen"/>
          <w:sz w:val="20"/>
          <w:lang w:val="hy-AM"/>
        </w:rPr>
        <w:t>սույն</w:t>
      </w:r>
      <w:r w:rsidRPr="00E6597C">
        <w:rPr>
          <w:rFonts w:ascii="GHEA Grapalat" w:hAnsi="GHEA Grapalat" w:cs="Sylfaen"/>
          <w:sz w:val="20"/>
          <w:lang w:val="af-ZA"/>
        </w:rPr>
        <w:t xml:space="preserve"> </w:t>
      </w:r>
      <w:r w:rsidRPr="00C73635">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C73635">
        <w:rPr>
          <w:rFonts w:ascii="GHEA Grapalat" w:hAnsi="GHEA Grapalat" w:cs="Sylfaen"/>
          <w:sz w:val="20"/>
          <w:lang w:val="hy-AM"/>
        </w:rPr>
        <w:t>չկայացած</w:t>
      </w:r>
      <w:r w:rsidRPr="00E6597C">
        <w:rPr>
          <w:rFonts w:ascii="GHEA Grapalat" w:hAnsi="GHEA Grapalat" w:cs="Sylfaen"/>
          <w:sz w:val="20"/>
          <w:lang w:val="af-ZA"/>
        </w:rPr>
        <w:t xml:space="preserve"> </w:t>
      </w:r>
      <w:r w:rsidRPr="00C73635">
        <w:rPr>
          <w:rFonts w:ascii="GHEA Grapalat" w:hAnsi="GHEA Grapalat" w:cs="Sylfaen"/>
          <w:sz w:val="20"/>
          <w:lang w:val="hy-AM"/>
        </w:rPr>
        <w:t>է</w:t>
      </w:r>
      <w:r w:rsidRPr="00E6597C">
        <w:rPr>
          <w:rFonts w:ascii="GHEA Grapalat" w:hAnsi="GHEA Grapalat" w:cs="Sylfaen"/>
          <w:sz w:val="20"/>
          <w:lang w:val="af-ZA"/>
        </w:rPr>
        <w:t xml:space="preserve"> </w:t>
      </w:r>
      <w:r w:rsidRPr="00C73635">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C73635">
        <w:rPr>
          <w:rFonts w:ascii="GHEA Grapalat" w:hAnsi="GHEA Grapalat" w:cs="Sylfaen"/>
          <w:sz w:val="20"/>
          <w:lang w:val="hy-AM"/>
        </w:rPr>
        <w:t>եթե</w:t>
      </w:r>
      <w:r w:rsidRPr="00E6597C">
        <w:rPr>
          <w:rFonts w:ascii="GHEA Grapalat" w:hAnsi="GHEA Grapalat" w:cs="Sylfaen"/>
          <w:sz w:val="20"/>
          <w:lang w:val="af-ZA"/>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իսկ</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հիմնադրամների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դեպքում</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հոգաբարձուների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խորհրդի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FF3C84" w:rsidRPr="004605D7">
        <w:rPr>
          <w:rFonts w:ascii="GHEA Grapalat" w:hAnsi="GHEA Grapalat" w:cs="Sylfaen"/>
          <w:sz w:val="20"/>
          <w:vertAlign w:val="superscript"/>
          <w:lang w:val="af-ZA"/>
        </w:rPr>
        <w:t>14</w:t>
      </w:r>
      <w:r w:rsidR="00FF3C84" w:rsidRPr="004605D7">
        <w:rPr>
          <w:rFonts w:ascii="GHEA Grapalat" w:hAnsi="GHEA Grapalat" w:cs="Sylfaen"/>
          <w:sz w:val="20"/>
          <w:lang w:val="af-ZA"/>
        </w:rPr>
        <w:t xml:space="preserve"> </w:t>
      </w:r>
      <w:r w:rsidR="00FF3C84" w:rsidRPr="004605D7">
        <w:rPr>
          <w:rFonts w:ascii="GHEA Grapalat" w:hAnsi="GHEA Grapalat" w:cs="Sylfaen"/>
          <w:color w:val="FFFFFF"/>
          <w:sz w:val="20"/>
          <w:lang w:val="af-ZA"/>
        </w:rPr>
        <w:t xml:space="preserve">  </w:t>
      </w:r>
      <w:r w:rsidR="00A10D1E" w:rsidRPr="00BC42E1">
        <w:rPr>
          <w:rStyle w:val="af6"/>
          <w:rFonts w:ascii="GHEA Grapalat" w:hAnsi="GHEA Grapalat" w:cs="Sylfaen"/>
          <w:color w:val="FFFFFF"/>
          <w:sz w:val="20"/>
        </w:rPr>
        <w:footnoteReference w:id="8"/>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rsidR="00CA1C11" w:rsidRPr="00E6597C" w:rsidRDefault="00CA1C11" w:rsidP="00EF3662">
      <w:pPr>
        <w:ind w:firstLine="567"/>
        <w:jc w:val="both"/>
        <w:rPr>
          <w:rFonts w:ascii="GHEA Grapalat" w:hAnsi="GHEA Grapalat" w:cs="Sylfaen"/>
          <w:sz w:val="20"/>
          <w:lang w:val="af-ZA"/>
        </w:rPr>
      </w:pPr>
    </w:p>
    <w:p w:rsidR="00096865" w:rsidRPr="00E6597C" w:rsidRDefault="00096865" w:rsidP="00EF3662">
      <w:pPr>
        <w:pStyle w:val="a3"/>
        <w:spacing w:line="240" w:lineRule="auto"/>
        <w:rPr>
          <w:rFonts w:ascii="GHEA Grapalat" w:hAnsi="GHEA Grapalat"/>
          <w:i w:val="0"/>
          <w:sz w:val="18"/>
          <w:szCs w:val="18"/>
          <w:u w:val="single"/>
          <w:lang w:val="af-ZA"/>
        </w:rPr>
      </w:pPr>
    </w:p>
    <w:p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rsidR="00996C19" w:rsidRPr="00E6597C" w:rsidRDefault="00996C19" w:rsidP="00EF3662">
      <w:pPr>
        <w:jc w:val="center"/>
        <w:rPr>
          <w:rFonts w:ascii="GHEA Grapalat" w:hAnsi="GHEA Grapalat"/>
          <w:b/>
          <w:sz w:val="20"/>
          <w:lang w:val="af-ZA"/>
        </w:rPr>
      </w:pP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Pr="00E6597C">
        <w:rPr>
          <w:rFonts w:ascii="GHEA Grapalat" w:hAnsi="GHEA Grapalat"/>
          <w:sz w:val="20"/>
          <w:szCs w:val="20"/>
          <w:lang w:val="af-ZA"/>
        </w:rPr>
        <w:t xml:space="preserve">  </w:t>
      </w:r>
      <w:r w:rsidRPr="00E6597C">
        <w:rPr>
          <w:rFonts w:ascii="GHEA Grapalat" w:hAnsi="GHEA Grapalat" w:cs="Sylfaen"/>
          <w:sz w:val="20"/>
          <w:szCs w:val="20"/>
          <w:lang w:val="ru-RU"/>
        </w:rPr>
        <w:t>Յուրաքանչյուր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բողոքարկելու</w:t>
      </w:r>
      <w:r w:rsidRPr="00E6597C">
        <w:rPr>
          <w:rFonts w:ascii="GHEA Grapalat" w:hAnsi="GHEA Grapalat" w:cs="Sylfaen"/>
          <w:sz w:val="20"/>
          <w:szCs w:val="20"/>
          <w:lang w:val="af-ZA"/>
        </w:rPr>
        <w:t xml:space="preserve">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Mariam" w:hAnsi="GHEA Mariam" w:cs="Sylfaen"/>
          <w:sz w:val="20"/>
          <w:szCs w:val="20"/>
          <w:lang w:val="af-ZA"/>
        </w:rPr>
        <w:t xml:space="preserve"> </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որոշումները։</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12.2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հարաբերությունները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վարչական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հարաբերություններ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չեն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կարգավորվում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Հայաստանի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Հանարապետության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քաղաքացիաիրավական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հարաբերությունները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կարգավորող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օրենսդրությամբ։</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12.3  </w:t>
      </w:r>
      <w:r w:rsidRPr="00E6597C">
        <w:rPr>
          <w:rFonts w:ascii="GHEA Grapalat" w:hAnsi="GHEA Grapalat" w:cs="Sylfaen"/>
          <w:sz w:val="20"/>
          <w:szCs w:val="20"/>
          <w:lang w:val="ru-RU"/>
        </w:rPr>
        <w:t>Յուրաքանչյուր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Օրենքի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w:t>
      </w:r>
    </w:p>
    <w:p w:rsidR="00B027EF"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lang w:val="ru-RU"/>
        </w:rPr>
        <w:t>նախքան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պայմանագրի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կնքումը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բողոքարկելու</w:t>
      </w:r>
      <w:r w:rsidRPr="00E6597C">
        <w:rPr>
          <w:rFonts w:ascii="GHEA Grapalat" w:hAnsi="GHEA Grapalat" w:cs="Sylfaen"/>
          <w:sz w:val="20"/>
          <w:szCs w:val="20"/>
          <w:lang w:val="af-ZA"/>
        </w:rPr>
        <w:t xml:space="preserve">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անգործությունը</w:t>
      </w:r>
      <w:r w:rsidRPr="00E6597C">
        <w:rPr>
          <w:rFonts w:ascii="GHEA Grapalat" w:hAnsi="GHEA Grapalat" w:cs="Sylfaen"/>
          <w:sz w:val="20"/>
          <w:szCs w:val="20"/>
          <w:lang w:val="af-ZA"/>
        </w:rPr>
        <w:t xml:space="preserve">) և </w:t>
      </w:r>
      <w:r w:rsidRPr="00E6597C">
        <w:rPr>
          <w:rFonts w:ascii="GHEA Grapalat" w:hAnsi="GHEA Grapalat" w:cs="Sylfaen"/>
          <w:sz w:val="20"/>
          <w:szCs w:val="20"/>
          <w:lang w:val="ru-RU"/>
        </w:rPr>
        <w:t>որոշումները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00B027EF" w:rsidRPr="00E6597C">
        <w:rPr>
          <w:rFonts w:ascii="GHEA Grapalat" w:hAnsi="GHEA Grapalat" w:cs="Sylfaen"/>
          <w:sz w:val="20"/>
          <w:szCs w:val="20"/>
          <w:lang w:val="af-ZA"/>
        </w:rPr>
        <w:t>:</w:t>
      </w:r>
    </w:p>
    <w:p w:rsidR="00B027EF" w:rsidRPr="00E6597C" w:rsidRDefault="00B027EF" w:rsidP="00B027EF">
      <w:pPr>
        <w:ind w:firstLine="567"/>
        <w:jc w:val="both"/>
        <w:rPr>
          <w:rFonts w:ascii="GHEA Grapalat" w:hAnsi="GHEA Grapalat" w:cs="Sylfaen"/>
          <w:sz w:val="20"/>
          <w:szCs w:val="20"/>
          <w:lang w:val="af-ZA"/>
        </w:rPr>
      </w:pPr>
      <w:bookmarkStart w:id="7" w:name="_Hlk9264573"/>
      <w:r w:rsidRPr="00E6597C">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7"/>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2) </w:t>
      </w:r>
      <w:r w:rsidRPr="00E6597C">
        <w:rPr>
          <w:rFonts w:ascii="GHEA Grapalat" w:hAnsi="GHEA Grapalat" w:cs="Sylfaen"/>
          <w:sz w:val="20"/>
          <w:szCs w:val="20"/>
          <w:lang w:val="ru-RU"/>
        </w:rPr>
        <w:t>դատական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անգործությունը</w:t>
      </w:r>
      <w:r w:rsidRPr="00E6597C">
        <w:rPr>
          <w:rFonts w:ascii="GHEA Grapalat" w:hAnsi="GHEA Grapalat" w:cs="Sylfaen"/>
          <w:sz w:val="20"/>
          <w:szCs w:val="20"/>
          <w:lang w:val="af-ZA"/>
        </w:rPr>
        <w:t xml:space="preserve">) և </w:t>
      </w:r>
      <w:r w:rsidRPr="00E6597C">
        <w:rPr>
          <w:rFonts w:ascii="GHEA Grapalat" w:hAnsi="GHEA Grapalat" w:cs="Sylfaen"/>
          <w:sz w:val="20"/>
          <w:szCs w:val="20"/>
          <w:lang w:val="ru-RU"/>
        </w:rPr>
        <w:t>որոշումները։</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12.4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lang w:val="ru-RU"/>
        </w:rPr>
        <w:t>պայմանագիր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կնքելու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w:t>
      </w:r>
      <w:r w:rsidRPr="00E6597C">
        <w:rPr>
          <w:rFonts w:ascii="GHEA Grapalat" w:hAnsi="GHEA Grapalat" w:cs="Sylfaen"/>
          <w:sz w:val="20"/>
          <w:szCs w:val="20"/>
        </w:rPr>
        <w:t>ն</w:t>
      </w:r>
      <w:r w:rsidRPr="00E6597C">
        <w:rPr>
          <w:rFonts w:ascii="GHEA Grapalat" w:hAnsi="GHEA Grapalat" w:cs="Sylfaen"/>
          <w:sz w:val="20"/>
          <w:szCs w:val="20"/>
          <w:lang w:val="ru-RU"/>
        </w:rPr>
        <w:t>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1-</w:t>
      </w:r>
      <w:r w:rsidRPr="00E6597C">
        <w:rPr>
          <w:rFonts w:ascii="GHEA Grapalat" w:hAnsi="GHEA Grapalat" w:cs="Sylfaen"/>
          <w:sz w:val="20"/>
          <w:szCs w:val="20"/>
        </w:rPr>
        <w:t>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w:t>
      </w:r>
      <w:r w:rsidRPr="00E6597C">
        <w:rPr>
          <w:rFonts w:ascii="GHEA Grapalat" w:hAnsi="GHEA Grapalat" w:cs="Sylfaen"/>
          <w:sz w:val="20"/>
          <w:szCs w:val="20"/>
          <w:lang w:val="af-ZA"/>
        </w:rPr>
        <w:t xml:space="preserve"> 8.28-</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ժամանակահատվածում</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2)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առարկայի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բնութագրերը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w:t>
      </w:r>
      <w:r w:rsidRPr="00E6597C">
        <w:rPr>
          <w:rFonts w:ascii="GHEA Grapalat" w:hAnsi="GHEA Grapalat" w:cs="Sylfaen"/>
          <w:sz w:val="20"/>
          <w:szCs w:val="20"/>
        </w:rPr>
        <w:t>ն</w:t>
      </w:r>
      <w:r w:rsidRPr="00E6597C">
        <w:rPr>
          <w:rFonts w:ascii="GHEA Grapalat" w:hAnsi="GHEA Grapalat" w:cs="Sylfaen"/>
          <w:sz w:val="20"/>
          <w:szCs w:val="20"/>
          <w:lang w:val="ru-RU"/>
        </w:rPr>
        <w:t>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մինչև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վերջնաժամկետը</w:t>
      </w:r>
      <w:r w:rsidRPr="00E6597C">
        <w:rPr>
          <w:rFonts w:ascii="GHEA Grapalat" w:hAnsi="GHEA Grapalat" w:cs="Sylfaen"/>
          <w:sz w:val="20"/>
          <w:szCs w:val="20"/>
          <w:lang w:val="af-ZA"/>
        </w:rPr>
        <w:t xml:space="preserve"> </w:t>
      </w:r>
      <w:r w:rsidRPr="00E6597C">
        <w:rPr>
          <w:rFonts w:ascii="GHEA Grapalat" w:hAnsi="GHEA Grapalat" w:cs="Sylfaen"/>
          <w:sz w:val="20"/>
          <w:szCs w:val="20"/>
        </w:rPr>
        <w:t>լրանալը</w:t>
      </w:r>
      <w:r w:rsidRPr="00E6597C">
        <w:rPr>
          <w:rFonts w:ascii="GHEA Grapalat" w:hAnsi="GHEA Grapalat" w:cs="Sylfaen"/>
          <w:sz w:val="20"/>
          <w:szCs w:val="20"/>
          <w:lang w:val="af-ZA"/>
        </w:rPr>
        <w:t xml:space="preserve">:  </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12.5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ստորագրված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ներառելով</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անվանումը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ազգանունը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հաստատող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հասցեն</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2)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անվանումը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հասցեն</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lastRenderedPageBreak/>
        <w:t xml:space="preserve">3) </w:t>
      </w:r>
      <w:r w:rsidRPr="00E6597C">
        <w:rPr>
          <w:rFonts w:ascii="GHEA Grapalat" w:hAnsi="GHEA Grapalat" w:cs="Sylfaen"/>
          <w:sz w:val="20"/>
          <w:szCs w:val="20"/>
          <w:lang w:val="ru-RU"/>
        </w:rPr>
        <w:t>բողոքարկվող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ծածկագիրը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առարկան</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4) </w:t>
      </w:r>
      <w:r w:rsidRPr="00E6597C">
        <w:rPr>
          <w:rFonts w:ascii="GHEA Grapalat" w:hAnsi="GHEA Grapalat" w:cs="Sylfaen"/>
          <w:sz w:val="20"/>
          <w:szCs w:val="20"/>
          <w:lang w:val="ru-RU"/>
        </w:rPr>
        <w:t>վեճի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առարկան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պահանջը</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5)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փաստացի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հիմքերը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ապացույցները</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eastAsia="ru-RU"/>
        </w:rPr>
      </w:pPr>
      <w:r w:rsidRPr="00E6597C">
        <w:rPr>
          <w:rFonts w:ascii="GHEA Grapalat" w:hAnsi="GHEA Grapalat" w:cs="Sylfaen"/>
          <w:sz w:val="20"/>
          <w:szCs w:val="20"/>
          <w:lang w:val="af-ZA"/>
        </w:rPr>
        <w:t xml:space="preserve">6)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կատարած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լինելը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հիմնավորող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rPr>
        <w:t>Ը</w:t>
      </w:r>
      <w:r w:rsidRPr="00E6597C">
        <w:rPr>
          <w:rFonts w:ascii="GHEA Grapalat" w:hAnsi="GHEA Grapalat" w:cs="Sylfaen"/>
          <w:sz w:val="20"/>
          <w:szCs w:val="20"/>
          <w:lang w:val="ru-RU"/>
        </w:rPr>
        <w:t>նդ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չափը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կազմում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30 </w:t>
      </w:r>
      <w:r w:rsidRPr="00E6597C">
        <w:rPr>
          <w:rFonts w:ascii="GHEA Grapalat" w:hAnsi="GHEA Grapalat" w:cs="Sylfaen"/>
          <w:sz w:val="20"/>
          <w:szCs w:val="20"/>
          <w:lang w:val="ru-RU"/>
        </w:rPr>
        <w:t>հազար</w:t>
      </w:r>
      <w:r w:rsidRPr="00E6597C">
        <w:rPr>
          <w:rFonts w:ascii="GHEA Grapalat" w:hAnsi="GHEA Grapalat" w:cs="Sylfaen"/>
          <w:sz w:val="20"/>
          <w:szCs w:val="20"/>
          <w:lang w:val="af-ZA"/>
        </w:rPr>
        <w:t xml:space="preserve"> ՀՀ </w:t>
      </w:r>
      <w:r w:rsidRPr="00E6597C">
        <w:rPr>
          <w:rFonts w:ascii="GHEA Grapalat" w:hAnsi="GHEA Grapalat" w:cs="Sylfaen"/>
          <w:sz w:val="20"/>
          <w:szCs w:val="20"/>
          <w:lang w:val="ru-RU"/>
        </w:rPr>
        <w:t>դրամ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ՀՀ</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պետական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բյուջե</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նպատակով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լիազորված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բացված</w:t>
      </w:r>
      <w:r w:rsidRPr="00E6597C">
        <w:rPr>
          <w:rFonts w:ascii="GHEA Grapalat" w:hAnsi="GHEA Grapalat" w:cs="Sylfaen"/>
          <w:sz w:val="20"/>
          <w:szCs w:val="20"/>
          <w:lang w:val="af-ZA"/>
        </w:rPr>
        <w:t xml:space="preserve"> </w:t>
      </w:r>
      <w:r w:rsidRPr="00E6597C">
        <w:rPr>
          <w:rFonts w:ascii="GHEA Grapalat" w:hAnsi="GHEA Grapalat"/>
          <w:sz w:val="20"/>
          <w:szCs w:val="20"/>
          <w:lang w:val="af-ZA"/>
        </w:rPr>
        <w:t>«</w:t>
      </w:r>
      <w:r w:rsidRPr="00E6597C">
        <w:rPr>
          <w:rFonts w:ascii="GHEA Grapalat" w:hAnsi="GHEA Grapalat" w:cs="Sylfaen"/>
          <w:sz w:val="20"/>
          <w:szCs w:val="20"/>
          <w:lang w:val="af-ZA"/>
        </w:rPr>
        <w:t>900008000482</w:t>
      </w:r>
      <w:r w:rsidRPr="00E6597C">
        <w:rPr>
          <w:rFonts w:ascii="GHEA Grapalat" w:hAnsi="GHEA Grapalat"/>
          <w:sz w:val="20"/>
          <w:szCs w:val="20"/>
          <w:lang w:val="af-ZA"/>
        </w:rPr>
        <w:t>»</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գանձապետական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հաշվին</w:t>
      </w:r>
      <w:r w:rsidRPr="00E6597C">
        <w:rPr>
          <w:rFonts w:ascii="GHEA Grapalat" w:hAnsi="GHEA Grapalat" w:cs="Sylfaen"/>
          <w:sz w:val="20"/>
          <w:szCs w:val="20"/>
          <w:lang w:val="af-ZA"/>
        </w:rPr>
        <w:t>:</w:t>
      </w:r>
      <w:r w:rsidRPr="00E6597C">
        <w:rPr>
          <w:rFonts w:ascii="GHEA Grapalat" w:hAnsi="GHEA Grapalat" w:cs="Sylfaen"/>
          <w:sz w:val="20"/>
          <w:szCs w:val="20"/>
          <w:lang w:val="af-ZA" w:eastAsia="ru-RU"/>
        </w:rPr>
        <w:t xml:space="preserve"> </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7)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բանկի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անվանումը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հաշվեհամարը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որի</w:t>
      </w:r>
      <w:r w:rsidRPr="00E6597C">
        <w:rPr>
          <w:rFonts w:ascii="GHEA Grapalat" w:hAnsi="GHEA Grapalat" w:cs="Sylfaen"/>
          <w:sz w:val="20"/>
          <w:szCs w:val="20"/>
        </w:rPr>
        <w:t>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բավարարվելու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պետք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փոխանցվի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վճարը</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8) </w:t>
      </w:r>
      <w:r w:rsidRPr="00E6597C">
        <w:rPr>
          <w:rFonts w:ascii="GHEA Grapalat" w:hAnsi="GHEA Grapalat" w:cs="Sylfaen"/>
          <w:sz w:val="20"/>
          <w:szCs w:val="20"/>
          <w:lang w:val="ru-RU"/>
        </w:rPr>
        <w:t>այլ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տեղեկություններ։</w:t>
      </w:r>
    </w:p>
    <w:p w:rsidR="00996C19" w:rsidRPr="00E6597C" w:rsidRDefault="00B027EF"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E6597C">
        <w:rPr>
          <w:rFonts w:ascii="Calibri" w:hAnsi="Calibri" w:cs="Calibri"/>
          <w:sz w:val="20"/>
          <w:szCs w:val="20"/>
          <w:lang w:val="af-ZA"/>
        </w:rPr>
        <w:t> </w:t>
      </w:r>
      <w:r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af-ZA"/>
        </w:rPr>
        <w:t>12.</w:t>
      </w:r>
      <w:r w:rsidRPr="00E6597C">
        <w:rPr>
          <w:rFonts w:ascii="GHEA Grapalat" w:hAnsi="GHEA Grapalat" w:cs="Sylfaen"/>
          <w:sz w:val="20"/>
          <w:szCs w:val="20"/>
          <w:lang w:val="af-ZA"/>
        </w:rPr>
        <w:t>7</w:t>
      </w:r>
      <w:r w:rsidR="00996C19"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Բողոքը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այդ</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թվում</w:t>
      </w:r>
      <w:r w:rsidR="00B37250" w:rsidRPr="00E6597C">
        <w:rPr>
          <w:rFonts w:ascii="GHEA Grapalat" w:hAnsi="GHEA Grapalat" w:cs="Sylfaen"/>
          <w:sz w:val="20"/>
          <w:szCs w:val="20"/>
        </w:rPr>
        <w:t>՝</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մասնակի</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բավարարվելու</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մասին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rPr>
        <w:t>բողոքներ</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rPr>
        <w:t>քննող</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rPr>
        <w:t>անձի</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կողմից</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կայացված</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որոշումը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տեղեկագրում</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հրապարակվելուն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հաջորդող</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աշխատանքային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օրը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տվյալ</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բողոքը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քննած</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և</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որոշում</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կայացրած</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rPr>
        <w:t>բողոքներ</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rPr>
        <w:t>քննող</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rPr>
        <w:t>անձը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գրավոր</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լիազորված</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մարմնին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է</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տրամադրում</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բողոքարկման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վճարը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կատարած</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լինելը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հավաստող</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փաստաթղթի</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պատճենը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և</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այն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բանկի</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անվանումը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և</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հաշվեհամարը</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որին</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պետք</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է</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փոխանցվի</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հետ</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վերադարձվող</w:t>
      </w:r>
      <w:r w:rsidR="00B37250" w:rsidRPr="00E6597C">
        <w:rPr>
          <w:rFonts w:ascii="GHEA Grapalat" w:hAnsi="GHEA Grapalat" w:cs="Sylfaen"/>
          <w:sz w:val="20"/>
          <w:szCs w:val="20"/>
          <w:lang w:val="af-ZA"/>
        </w:rPr>
        <w:t xml:space="preserve"> </w:t>
      </w:r>
      <w:r w:rsidR="00B37250" w:rsidRPr="00E6597C">
        <w:rPr>
          <w:rFonts w:ascii="GHEA Grapalat" w:hAnsi="GHEA Grapalat" w:cs="Sylfaen"/>
          <w:sz w:val="20"/>
          <w:szCs w:val="20"/>
          <w:lang w:val="ru-RU"/>
        </w:rPr>
        <w:t>գումարը</w:t>
      </w:r>
      <w:r w:rsidR="00B37250" w:rsidRPr="00E6597C">
        <w:rPr>
          <w:rFonts w:ascii="GHEA Grapalat" w:hAnsi="GHEA Grapalat" w:cs="Sylfaen"/>
          <w:sz w:val="20"/>
          <w:szCs w:val="20"/>
          <w:lang w:val="af-ZA"/>
        </w:rPr>
        <w:t>:</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rPr>
        <w:t>Լ</w:t>
      </w:r>
      <w:r w:rsidR="00996C19" w:rsidRPr="00E6597C">
        <w:rPr>
          <w:rFonts w:ascii="GHEA Grapalat" w:hAnsi="GHEA Grapalat" w:cs="Sylfaen"/>
          <w:sz w:val="20"/>
          <w:szCs w:val="20"/>
          <w:lang w:val="ru-RU"/>
        </w:rPr>
        <w:t>իազորված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մարմինը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սույն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կետում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նշված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փաստաթղթի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պատճենը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ստանալու</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օրվան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հաջորդող</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հինգ</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աշխատանքային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օրը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ընթացքում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բողոքարկման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վճարը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հետ</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է</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փոխանցում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այն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վճարած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անձին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ներկայացված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բանկային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հաշվին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փոխանցելու</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միջոցով</w:t>
      </w:r>
      <w:r w:rsidR="00996C19"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w:t>
      </w:r>
      <w:r w:rsidR="00B027EF" w:rsidRPr="00E6597C">
        <w:rPr>
          <w:rFonts w:ascii="GHEA Grapalat" w:hAnsi="GHEA Grapalat" w:cs="Sylfaen"/>
          <w:sz w:val="20"/>
          <w:szCs w:val="20"/>
          <w:lang w:val="af-ZA"/>
        </w:rPr>
        <w:t>8</w:t>
      </w:r>
      <w:r w:rsidRPr="00E6597C">
        <w:rPr>
          <w:rFonts w:ascii="GHEA Grapalat" w:hAnsi="GHEA Grapalat" w:cs="Sylfaen"/>
          <w:sz w:val="20"/>
          <w:szCs w:val="20"/>
          <w:lang w:val="af-ZA"/>
        </w:rPr>
        <w:t xml:space="preserve"> </w:t>
      </w:r>
      <w:bookmarkStart w:id="8" w:name="_Hlk9264773"/>
      <w:r w:rsidR="00B027EF" w:rsidRPr="00E6597C">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8"/>
      <w:r w:rsidRPr="00E6597C">
        <w:rPr>
          <w:rFonts w:ascii="GHEA Grapalat" w:hAnsi="GHEA Grapalat" w:cs="Sylfaen"/>
          <w:sz w:val="20"/>
          <w:szCs w:val="20"/>
          <w:lang w:val="ru-RU"/>
        </w:rPr>
        <w:t>Ընդ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1-</w:t>
      </w:r>
      <w:r w:rsidRPr="00E6597C">
        <w:rPr>
          <w:rFonts w:ascii="GHEA Grapalat" w:hAnsi="GHEA Grapalat" w:cs="Sylfaen"/>
          <w:sz w:val="20"/>
          <w:szCs w:val="20"/>
        </w:rPr>
        <w:t>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w:t>
      </w:r>
      <w:r w:rsidRPr="00E6597C">
        <w:rPr>
          <w:rFonts w:ascii="GHEA Grapalat" w:hAnsi="GHEA Grapalat" w:cs="Sylfaen"/>
          <w:sz w:val="20"/>
          <w:szCs w:val="20"/>
          <w:lang w:val="af-ZA"/>
        </w:rPr>
        <w:t xml:space="preserve"> 12.4 </w:t>
      </w:r>
      <w:r w:rsidRPr="00E6597C">
        <w:rPr>
          <w:rFonts w:ascii="GHEA Grapalat" w:hAnsi="GHEA Grapalat" w:cs="Sylfaen"/>
          <w:sz w:val="20"/>
          <w:szCs w:val="20"/>
          <w:lang w:val="ru-RU"/>
        </w:rPr>
        <w:t>կետի</w:t>
      </w:r>
      <w:r w:rsidRPr="00E6597C">
        <w:rPr>
          <w:rFonts w:ascii="GHEA Grapalat" w:hAnsi="GHEA Grapalat" w:cs="Sylfaen"/>
          <w:sz w:val="20"/>
          <w:szCs w:val="20"/>
          <w:lang w:val="af-ZA"/>
        </w:rPr>
        <w:t xml:space="preserve"> 2-</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ենթակետով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չի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բավարարել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Օրենքի</w:t>
      </w:r>
      <w:r w:rsidRPr="00E6597C">
        <w:rPr>
          <w:rFonts w:ascii="GHEA Grapalat" w:hAnsi="GHEA Grapalat" w:cs="Sylfaen"/>
          <w:sz w:val="20"/>
          <w:szCs w:val="20"/>
          <w:lang w:val="af-ZA"/>
        </w:rPr>
        <w:t xml:space="preserve"> 50-</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շտկված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w:t>
      </w:r>
    </w:p>
    <w:p w:rsidR="000952D8" w:rsidRPr="00E6597C" w:rsidRDefault="000952D8" w:rsidP="000952D8">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12.9</w:t>
      </w:r>
      <w:bookmarkStart w:id="9" w:name="_Hlk9264833"/>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վարույթ</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մեկ</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հայտարարությունը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հայտարարության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նպատակով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հրավիրվող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առցանց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հետևելու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համացանցային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հղումը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վարույթ</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արձանագրված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թերությունների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վերացման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12.</w:t>
      </w:r>
      <w:r w:rsidR="00AF4C36" w:rsidRPr="00E6597C">
        <w:rPr>
          <w:rFonts w:ascii="GHEA Grapalat" w:hAnsi="GHEA Grapalat" w:cs="Sylfaen"/>
          <w:sz w:val="20"/>
          <w:szCs w:val="20"/>
          <w:lang w:val="af-ZA"/>
        </w:rPr>
        <w:t>8</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լրանալու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իսկ</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թերությունները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տրամադրվելու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w:t>
      </w:r>
    </w:p>
    <w:p w:rsidR="000952D8" w:rsidRPr="00E6597C" w:rsidRDefault="000952D8" w:rsidP="000952D8">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12.10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վարույթ</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դիմում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պատվիրատուին՝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դիրքորոշում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ինչպես</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կցելով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առկայության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դիրքորոշումը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w:t>
      </w:r>
      <w:r w:rsidRPr="00E6597C">
        <w:rPr>
          <w:rFonts w:ascii="GHEA Grapalat" w:hAnsi="GHEA Grapalat" w:cs="Sylfaen"/>
          <w:sz w:val="20"/>
          <w:szCs w:val="20"/>
        </w:rPr>
        <w:t>ը</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w:t>
      </w:r>
      <w:r w:rsidRPr="00E6597C">
        <w:rPr>
          <w:rFonts w:ascii="GHEA Grapalat" w:hAnsi="GHEA Grapalat" w:cs="Sylfaen"/>
          <w:sz w:val="20"/>
          <w:szCs w:val="20"/>
          <w:lang w:val="ru-RU"/>
        </w:rPr>
        <w:t>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բնօրինակից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արտատպված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սկանավորված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ձևով</w:t>
      </w:r>
      <w:r w:rsidRPr="00E6597C">
        <w:rPr>
          <w:rFonts w:ascii="GHEA Grapalat" w:hAnsi="GHEA Grapalat" w:cs="Sylfaen"/>
          <w:sz w:val="20"/>
          <w:szCs w:val="20"/>
        </w:rPr>
        <w:t>՝</w:t>
      </w:r>
      <w:r w:rsidRPr="00E6597C">
        <w:rPr>
          <w:rFonts w:ascii="GHEA Grapalat" w:hAnsi="GHEA Grapalat" w:cs="Sylfaen"/>
          <w:sz w:val="20"/>
          <w:szCs w:val="20"/>
          <w:lang w:val="af-ZA"/>
        </w:rPr>
        <w:t xml:space="preserve">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հրավերի</w:t>
      </w:r>
      <w:r w:rsidRPr="00E6597C">
        <w:rPr>
          <w:rFonts w:ascii="GHEA Grapalat" w:hAnsi="GHEA Grapalat" w:cs="Sylfaen"/>
          <w:sz w:val="20"/>
          <w:szCs w:val="20"/>
          <w:lang w:val="af-ZA"/>
        </w:rPr>
        <w:t xml:space="preserve"> 12.5 </w:t>
      </w:r>
      <w:r w:rsidRPr="00E6597C">
        <w:rPr>
          <w:rFonts w:ascii="GHEA Grapalat" w:hAnsi="GHEA Grapalat" w:cs="Sylfaen"/>
          <w:sz w:val="20"/>
          <w:szCs w:val="20"/>
        </w:rPr>
        <w:t>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էլեկտրոնային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փոստին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ուղարկվելու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միջոցով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պ</w:t>
      </w:r>
      <w:r w:rsidRPr="00E6597C">
        <w:rPr>
          <w:rFonts w:ascii="GHEA Grapalat" w:hAnsi="GHEA Grapalat" w:cs="Sylfaen"/>
          <w:sz w:val="20"/>
          <w:szCs w:val="20"/>
          <w:lang w:val="ru-RU"/>
        </w:rPr>
        <w:t>ատվիրատուն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ստանալու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w:t>
      </w:r>
    </w:p>
    <w:bookmarkEnd w:id="9"/>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w:t>
      </w:r>
      <w:r w:rsidR="007A2E3D" w:rsidRPr="00E6597C">
        <w:rPr>
          <w:rFonts w:ascii="GHEA Grapalat" w:hAnsi="GHEA Grapalat" w:cs="Sylfaen"/>
          <w:sz w:val="20"/>
          <w:szCs w:val="20"/>
          <w:lang w:val="af-ZA"/>
        </w:rPr>
        <w:t>11</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այնպիսի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ընթացակարգով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պ</w:t>
      </w:r>
      <w:r w:rsidRPr="00E6597C">
        <w:rPr>
          <w:rFonts w:ascii="GHEA Grapalat" w:hAnsi="GHEA Grapalat" w:cs="Sylfaen"/>
          <w:sz w:val="20"/>
          <w:szCs w:val="20"/>
          <w:lang w:val="ru-RU"/>
        </w:rPr>
        <w:t>ատվիրատուն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ներգրավված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բոլոր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կողմերն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ունենան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w:t>
      </w:r>
      <w:r w:rsidRPr="00E6597C">
        <w:rPr>
          <w:rFonts w:ascii="GHEA Grapalat" w:hAnsi="GHEA Grapalat" w:cs="Sylfaen"/>
          <w:sz w:val="20"/>
          <w:szCs w:val="20"/>
          <w:lang w:val="af-ZA"/>
        </w:rPr>
        <w:t xml:space="preserve"> լինելու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նպատակով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հրավիրված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իրենց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տեսակետները։</w:t>
      </w:r>
    </w:p>
    <w:p w:rsidR="007A2E3D" w:rsidRPr="00E6597C" w:rsidRDefault="00996C19" w:rsidP="007A2E3D">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007A2E3D" w:rsidRPr="00E6597C">
        <w:rPr>
          <w:rFonts w:ascii="GHEA Grapalat" w:hAnsi="GHEA Grapalat" w:cs="Sylfaen"/>
          <w:sz w:val="20"/>
          <w:szCs w:val="20"/>
          <w:lang w:val="af-ZA"/>
        </w:rPr>
        <w:t>2</w:t>
      </w:r>
      <w:r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Բողոքի</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քննությունն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իրականացվում</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և</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որոշումը</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կայացվում</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է</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բողոքը</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վարույթն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ընդունվելու</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օրվանից</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ոչ</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ուշ</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քան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քսան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օրացուցային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օրվա</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ընթացքում</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Նշված</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ժամկետը</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կարող</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է</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երկարաձգվել</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մեկ</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անգամ՝</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մինչև</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տասն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օր</w:t>
      </w:r>
      <w:r w:rsidR="007A2E3D" w:rsidRPr="00E6597C">
        <w:rPr>
          <w:rFonts w:ascii="GHEA Grapalat" w:hAnsi="GHEA Grapalat" w:cs="Sylfaen"/>
          <w:sz w:val="20"/>
          <w:szCs w:val="20"/>
        </w:rPr>
        <w:t>ա</w:t>
      </w:r>
      <w:r w:rsidR="007A2E3D" w:rsidRPr="00E6597C">
        <w:rPr>
          <w:rFonts w:ascii="GHEA Grapalat" w:hAnsi="GHEA Grapalat" w:cs="Sylfaen"/>
          <w:sz w:val="20"/>
          <w:szCs w:val="20"/>
          <w:lang w:val="ru-RU"/>
        </w:rPr>
        <w:t>ցուցային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օրով՝</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գնումների</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հետ</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կապված</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բողոքներ</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քննող</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ա</w:t>
      </w:r>
      <w:r w:rsidR="007A2E3D" w:rsidRPr="00E6597C">
        <w:rPr>
          <w:rFonts w:ascii="GHEA Grapalat" w:hAnsi="GHEA Grapalat" w:cs="Sylfaen"/>
          <w:sz w:val="20"/>
          <w:szCs w:val="20"/>
          <w:lang w:val="ru-RU"/>
        </w:rPr>
        <w:t>նձի</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պատճառաբանված</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միջանկյալ</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որոշմամբ</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Ընդ</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որում</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միջանկյալ</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որոշումը</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կայացնելու</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օրը</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գնումների</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հետ</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կապված</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բողոքներ</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քննող</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rPr>
        <w:t>ա</w:t>
      </w:r>
      <w:r w:rsidR="007A2E3D" w:rsidRPr="00E6597C">
        <w:rPr>
          <w:rFonts w:ascii="GHEA Grapalat" w:hAnsi="GHEA Grapalat" w:cs="Sylfaen"/>
          <w:sz w:val="20"/>
          <w:szCs w:val="20"/>
          <w:lang w:val="ru-RU"/>
        </w:rPr>
        <w:t>նձն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ապահովում</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է</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դրա</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մասին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համապատասխան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հայտարարության</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հրապարակումը</w:t>
      </w:r>
      <w:r w:rsidR="007A2E3D" w:rsidRPr="00E6597C">
        <w:rPr>
          <w:rFonts w:ascii="GHEA Grapalat" w:hAnsi="GHEA Grapalat" w:cs="Sylfaen"/>
          <w:sz w:val="20"/>
          <w:szCs w:val="20"/>
          <w:lang w:val="af-ZA"/>
        </w:rPr>
        <w:t xml:space="preserve"> </w:t>
      </w:r>
      <w:r w:rsidR="007A2E3D" w:rsidRPr="00E6597C">
        <w:rPr>
          <w:rFonts w:ascii="GHEA Grapalat" w:hAnsi="GHEA Grapalat" w:cs="Sylfaen"/>
          <w:sz w:val="20"/>
          <w:szCs w:val="20"/>
          <w:lang w:val="ru-RU"/>
        </w:rPr>
        <w:t>տեղեկագրում</w:t>
      </w:r>
      <w:r w:rsidR="007A2E3D"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իրավապարտադիր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փոփոխվել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վերացվել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մասնակի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դատարանի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կողմից</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007A2E3D" w:rsidRPr="00E6597C">
        <w:rPr>
          <w:rFonts w:ascii="GHEA Grapalat" w:hAnsi="GHEA Grapalat" w:cs="Sylfaen"/>
          <w:sz w:val="20"/>
          <w:szCs w:val="20"/>
          <w:lang w:val="af-ZA"/>
        </w:rPr>
        <w:t>3</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w:t>
      </w:r>
    </w:p>
    <w:p w:rsidR="00996C19" w:rsidRPr="00E6597C" w:rsidRDefault="00996C19" w:rsidP="00996C19">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rPr>
        <w:t>ունի</w:t>
      </w:r>
      <w:r w:rsidRPr="00E6597C" w:rsidDel="00B90C4B">
        <w:rPr>
          <w:rFonts w:ascii="GHEA Grapalat" w:hAnsi="GHEA Grapalat" w:cs="Sylfaen"/>
          <w:sz w:val="20"/>
          <w:szCs w:val="20"/>
          <w:lang w:val="af-ZA"/>
        </w:rPr>
        <w:t xml:space="preserve"> </w:t>
      </w:r>
      <w:r w:rsidRPr="00E6597C">
        <w:rPr>
          <w:rFonts w:ascii="GHEA Grapalat" w:hAnsi="GHEA Grapalat" w:cs="Sylfaen"/>
          <w:sz w:val="20"/>
          <w:szCs w:val="20"/>
        </w:rPr>
        <w:t>պատվիրատուի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rPr>
        <w:t>գործողությունների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անգործության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հետևյալ</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որոշումները</w:t>
      </w:r>
      <w:r w:rsidRPr="00E6597C">
        <w:rPr>
          <w:rFonts w:ascii="GHEA Grapalat" w:hAnsi="GHEA Grapalat" w:cs="Sylfaen"/>
          <w:sz w:val="20"/>
          <w:szCs w:val="20"/>
          <w:lang w:val="af-ZA"/>
        </w:rPr>
        <w:t>.</w:t>
      </w:r>
    </w:p>
    <w:p w:rsidR="00996C19" w:rsidRPr="00E6597C" w:rsidRDefault="00996C19" w:rsidP="00996C19">
      <w:pPr>
        <w:ind w:firstLine="720"/>
        <w:jc w:val="both"/>
        <w:rPr>
          <w:rFonts w:ascii="GHEA Grapalat" w:hAnsi="GHEA Grapalat" w:cs="Sylfaen"/>
          <w:sz w:val="20"/>
          <w:szCs w:val="20"/>
          <w:lang w:val="af-ZA"/>
        </w:rPr>
      </w:pPr>
      <w:r w:rsidRPr="00E6597C">
        <w:rPr>
          <w:rFonts w:ascii="GHEA Grapalat" w:hAnsi="GHEA Grapalat" w:cs="Sylfaen"/>
          <w:sz w:val="20"/>
          <w:szCs w:val="20"/>
        </w:rPr>
        <w:t>ա</w:t>
      </w:r>
      <w:r w:rsidRPr="00E6597C">
        <w:rPr>
          <w:rFonts w:ascii="GHEA Grapalat" w:hAnsi="GHEA Grapalat" w:cs="Sylfaen"/>
          <w:sz w:val="20"/>
          <w:szCs w:val="20"/>
          <w:lang w:val="af-ZA"/>
        </w:rPr>
        <w:t xml:space="preserve">. </w:t>
      </w:r>
      <w:proofErr w:type="gramStart"/>
      <w:r w:rsidRPr="00E6597C">
        <w:rPr>
          <w:rFonts w:ascii="GHEA Grapalat" w:hAnsi="GHEA Grapalat" w:cs="Sylfaen"/>
          <w:sz w:val="20"/>
          <w:szCs w:val="20"/>
        </w:rPr>
        <w:t>արգելելու</w:t>
      </w:r>
      <w:proofErr w:type="gramEnd"/>
      <w:r w:rsidRPr="00E6597C">
        <w:rPr>
          <w:rFonts w:ascii="GHEA Grapalat" w:hAnsi="GHEA Grapalat" w:cs="Sylfaen"/>
          <w:sz w:val="20"/>
          <w:szCs w:val="20"/>
          <w:lang w:val="af-ZA"/>
        </w:rPr>
        <w:t xml:space="preserve"> </w:t>
      </w:r>
      <w:r w:rsidRPr="00E6597C">
        <w:rPr>
          <w:rFonts w:ascii="GHEA Grapalat" w:hAnsi="GHEA Grapalat" w:cs="Sylfaen"/>
          <w:sz w:val="20"/>
          <w:szCs w:val="20"/>
        </w:rPr>
        <w:t>կատարել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որոշակի</w:t>
      </w:r>
      <w:r w:rsidRPr="00E6597C">
        <w:rPr>
          <w:rFonts w:ascii="GHEA Grapalat" w:hAnsi="GHEA Grapalat" w:cs="Sylfaen"/>
          <w:sz w:val="20"/>
          <w:szCs w:val="20"/>
          <w:lang w:val="af-ZA"/>
        </w:rPr>
        <w:t xml:space="preserve"> </w:t>
      </w:r>
      <w:r w:rsidRPr="00E6597C">
        <w:rPr>
          <w:rFonts w:ascii="GHEA Grapalat" w:hAnsi="GHEA Grapalat" w:cs="Sylfaen"/>
          <w:sz w:val="20"/>
          <w:szCs w:val="20"/>
        </w:rPr>
        <w:t>գործողություններ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w:t>
      </w:r>
      <w:r w:rsidRPr="00E6597C">
        <w:rPr>
          <w:rFonts w:ascii="GHEA Grapalat" w:hAnsi="GHEA Grapalat" w:cs="Sylfaen"/>
          <w:sz w:val="20"/>
          <w:szCs w:val="20"/>
          <w:lang w:val="af-ZA"/>
        </w:rPr>
        <w:t>,</w:t>
      </w:r>
    </w:p>
    <w:p w:rsidR="00996C19" w:rsidRPr="00E6597C" w:rsidRDefault="00996C19" w:rsidP="00996C19">
      <w:pPr>
        <w:ind w:firstLine="720"/>
        <w:jc w:val="both"/>
        <w:rPr>
          <w:rFonts w:ascii="GHEA Grapalat" w:hAnsi="GHEA Grapalat" w:cs="Sylfaen"/>
          <w:sz w:val="20"/>
          <w:szCs w:val="20"/>
          <w:lang w:val="af-ZA"/>
        </w:rPr>
      </w:pPr>
      <w:r w:rsidRPr="00E6597C">
        <w:rPr>
          <w:rFonts w:ascii="GHEA Grapalat" w:hAnsi="GHEA Grapalat" w:cs="Sylfaen"/>
          <w:sz w:val="20"/>
          <w:szCs w:val="20"/>
        </w:rPr>
        <w:lastRenderedPageBreak/>
        <w:t>բ</w:t>
      </w:r>
      <w:r w:rsidRPr="00E6597C">
        <w:rPr>
          <w:rFonts w:ascii="GHEA Grapalat" w:hAnsi="GHEA Grapalat" w:cs="Sylfaen"/>
          <w:sz w:val="20"/>
          <w:szCs w:val="20"/>
          <w:lang w:val="af-ZA"/>
        </w:rPr>
        <w:t xml:space="preserve">. </w:t>
      </w:r>
      <w:proofErr w:type="gramStart"/>
      <w:r w:rsidRPr="00E6597C">
        <w:rPr>
          <w:rFonts w:ascii="GHEA Grapalat" w:hAnsi="GHEA Grapalat" w:cs="Sylfaen"/>
          <w:sz w:val="20"/>
          <w:szCs w:val="20"/>
        </w:rPr>
        <w:t>պարտավորեցնելու</w:t>
      </w:r>
      <w:proofErr w:type="gramEnd"/>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համապատասխան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ներառյալ՝</w:t>
      </w:r>
      <w:r w:rsidRPr="00E6597C">
        <w:rPr>
          <w:rFonts w:ascii="GHEA Grapalat" w:hAnsi="GHEA Grapalat" w:cs="Sylfaen"/>
          <w:sz w:val="20"/>
          <w:szCs w:val="20"/>
          <w:lang w:val="af-ZA"/>
        </w:rPr>
        <w:t xml:space="preserve"> </w:t>
      </w:r>
      <w:r w:rsidRPr="00E6597C">
        <w:rPr>
          <w:rFonts w:ascii="GHEA Grapalat" w:hAnsi="GHEA Grapalat" w:cs="Sylfaen"/>
          <w:sz w:val="20"/>
          <w:szCs w:val="20"/>
        </w:rPr>
        <w:t>չկայացած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հայտարարելու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ընթացակարգը</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բացառությամբ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պայմանագիրը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անվավեր</w:t>
      </w:r>
      <w:r w:rsidRPr="00E6597C">
        <w:rPr>
          <w:rFonts w:ascii="GHEA Grapalat" w:hAnsi="GHEA Grapalat" w:cs="Sylfaen"/>
          <w:sz w:val="20"/>
          <w:szCs w:val="20"/>
          <w:lang w:val="af-ZA"/>
        </w:rPr>
        <w:t xml:space="preserve"> </w:t>
      </w:r>
      <w:r w:rsidRPr="00E6597C">
        <w:rPr>
          <w:rFonts w:ascii="GHEA Grapalat" w:hAnsi="GHEA Grapalat" w:cs="Sylfaen"/>
          <w:sz w:val="20"/>
          <w:szCs w:val="20"/>
        </w:rPr>
        <w:t>ճանաչելու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որոշման</w:t>
      </w:r>
      <w:r w:rsidRPr="00E6597C">
        <w:rPr>
          <w:rFonts w:ascii="GHEA Grapalat" w:hAnsi="GHEA Grapalat" w:cs="Sylfaen"/>
          <w:sz w:val="20"/>
          <w:szCs w:val="20"/>
          <w:lang w:val="af-ZA"/>
        </w:rPr>
        <w:t>.</w:t>
      </w:r>
    </w:p>
    <w:p w:rsidR="00996C19" w:rsidRPr="00E6597C" w:rsidRDefault="00996C19" w:rsidP="00996C19">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2) </w:t>
      </w:r>
      <w:r w:rsidRPr="00E6597C">
        <w:rPr>
          <w:rFonts w:ascii="GHEA Grapalat" w:hAnsi="GHEA Grapalat" w:cs="Sylfaen"/>
          <w:sz w:val="20"/>
          <w:szCs w:val="20"/>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կայացնում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մասնակցին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գործընթացին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rPr>
        <w:t>չունեցող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մասնակիցների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ներառելու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w:t>
      </w:r>
    </w:p>
    <w:p w:rsidR="00996C19" w:rsidRPr="00E6597C" w:rsidRDefault="00996C19" w:rsidP="00996C19">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 </w:t>
      </w:r>
      <w:r w:rsidRPr="00E6597C">
        <w:rPr>
          <w:rFonts w:ascii="GHEA Grapalat" w:hAnsi="GHEA Grapalat" w:cs="Sylfaen"/>
          <w:sz w:val="20"/>
          <w:szCs w:val="20"/>
        </w:rPr>
        <w:t>հաշվառում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rPr>
        <w:t>կողմից</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դրանց</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կատարման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նկատմամբ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իրականացնում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հսկողություն</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007A2E3D" w:rsidRPr="00E6597C">
        <w:rPr>
          <w:rFonts w:ascii="GHEA Grapalat" w:hAnsi="GHEA Grapalat" w:cs="Sylfaen"/>
          <w:sz w:val="20"/>
          <w:szCs w:val="20"/>
          <w:lang w:val="af-ZA"/>
        </w:rPr>
        <w:t>4</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կողմից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բավարարվելու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պ</w:t>
      </w:r>
      <w:r w:rsidRPr="00E6597C">
        <w:rPr>
          <w:rFonts w:ascii="GHEA Grapalat" w:hAnsi="GHEA Grapalat" w:cs="Sylfaen"/>
          <w:sz w:val="20"/>
          <w:szCs w:val="20"/>
          <w:lang w:val="ru-RU"/>
        </w:rPr>
        <w:t>ատվիրատուն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պատասխանատվություն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պատճառված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հիմնավորված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վնասի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հատուցման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w:t>
      </w:r>
    </w:p>
    <w:p w:rsidR="00714C96" w:rsidRPr="00E6597C" w:rsidRDefault="00996C19" w:rsidP="00714C96">
      <w:pPr>
        <w:pStyle w:val="af4"/>
        <w:shd w:val="clear" w:color="auto" w:fill="FFFFFF"/>
        <w:spacing w:before="0" w:beforeAutospacing="0" w:after="0" w:afterAutospacing="0"/>
        <w:ind w:firstLine="567"/>
        <w:jc w:val="both"/>
        <w:rPr>
          <w:rFonts w:ascii="Arial Unicode" w:hAnsi="Arial Unicode"/>
          <w:color w:val="000000"/>
          <w:sz w:val="21"/>
          <w:szCs w:val="21"/>
          <w:lang w:val="af-ZA"/>
        </w:rPr>
      </w:pPr>
      <w:r w:rsidRPr="00E6597C">
        <w:rPr>
          <w:rFonts w:ascii="GHEA Grapalat" w:hAnsi="GHEA Grapalat" w:cs="Sylfaen"/>
          <w:sz w:val="20"/>
          <w:szCs w:val="20"/>
          <w:lang w:val="af-ZA"/>
        </w:rPr>
        <w:t>12.1</w:t>
      </w:r>
      <w:r w:rsidR="007A2E3D" w:rsidRPr="00E6597C">
        <w:rPr>
          <w:rFonts w:ascii="GHEA Grapalat" w:hAnsi="GHEA Grapalat" w:cs="Sylfaen"/>
          <w:sz w:val="20"/>
          <w:szCs w:val="20"/>
          <w:lang w:val="af-ZA"/>
        </w:rPr>
        <w:t>5</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հանրության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w:t>
      </w:r>
      <w:r w:rsidR="00714C96" w:rsidRPr="00E6597C">
        <w:rPr>
          <w:rFonts w:ascii="GHEA Grapalat" w:hAnsi="GHEA Grapalat" w:cs="Sylfaen"/>
          <w:sz w:val="20"/>
          <w:szCs w:val="20"/>
          <w:lang w:val="af-ZA"/>
        </w:rPr>
        <w:t xml:space="preserve">: </w:t>
      </w:r>
      <w:bookmarkStart w:id="10" w:name="_Hlk9265079"/>
      <w:r w:rsidR="00714C96" w:rsidRPr="00E6597C">
        <w:rPr>
          <w:rFonts w:ascii="GHEA Grapalat" w:hAnsi="GHEA Grapalat" w:cs="Sylfaen"/>
          <w:sz w:val="20"/>
          <w:szCs w:val="20"/>
          <w:lang w:val="ru-RU"/>
        </w:rPr>
        <w:t>Բողոքի</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քննությունն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իրականացվում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է</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նիստերի</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միջոցով</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Նիստերը</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ձայնագրվում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են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և</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բողոքի</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վերաբերյալ</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կայացված</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որոշման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հետ</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մեկտեղ</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հրապարակվում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են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տեղեկագրում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Ձայնագրման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անհնարինության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դեպքում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նիստերը</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սղագրվում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Նիստերը</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առցանց</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հեռարձակվում</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են</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նաև</w:t>
      </w:r>
      <w:r w:rsidR="00714C96" w:rsidRPr="00E6597C">
        <w:rPr>
          <w:rFonts w:ascii="GHEA Grapalat" w:hAnsi="GHEA Grapalat" w:cs="Sylfaen"/>
          <w:sz w:val="20"/>
          <w:szCs w:val="20"/>
          <w:lang w:val="af-ZA"/>
        </w:rPr>
        <w:t xml:space="preserve"> </w:t>
      </w:r>
      <w:r w:rsidR="00714C96" w:rsidRPr="00E6597C">
        <w:rPr>
          <w:rFonts w:ascii="GHEA Grapalat" w:hAnsi="GHEA Grapalat" w:cs="Sylfaen"/>
          <w:sz w:val="20"/>
          <w:szCs w:val="20"/>
          <w:lang w:val="ru-RU"/>
        </w:rPr>
        <w:t>համացանցում</w:t>
      </w:r>
      <w:r w:rsidR="00714C96" w:rsidRPr="00E6597C">
        <w:rPr>
          <w:rFonts w:ascii="GHEA Grapalat" w:hAnsi="GHEA Grapalat" w:cs="Sylfaen"/>
          <w:sz w:val="20"/>
          <w:szCs w:val="20"/>
          <w:lang w:val="af-ZA"/>
        </w:rPr>
        <w:t>:</w:t>
      </w:r>
    </w:p>
    <w:bookmarkEnd w:id="10"/>
    <w:p w:rsidR="00996C19" w:rsidRPr="00E6597C" w:rsidRDefault="00714C96" w:rsidP="00996C19">
      <w:pPr>
        <w:ind w:firstLine="567"/>
        <w:jc w:val="both"/>
        <w:rPr>
          <w:rFonts w:ascii="GHEA Grapalat" w:hAnsi="GHEA Grapalat" w:cs="Sylfaen"/>
          <w:sz w:val="20"/>
          <w:szCs w:val="20"/>
          <w:lang w:val="af-ZA"/>
        </w:rPr>
      </w:pPr>
      <w:r w:rsidRPr="00E6597C" w:rsidDel="00714C96">
        <w:rPr>
          <w:rFonts w:ascii="GHEA Grapalat" w:hAnsi="GHEA Grapalat" w:cs="Sylfaen"/>
          <w:sz w:val="20"/>
          <w:szCs w:val="20"/>
          <w:lang w:val="af-ZA"/>
        </w:rPr>
        <w:t xml:space="preserve"> </w:t>
      </w:r>
      <w:r w:rsidR="00996C19" w:rsidRPr="00E6597C">
        <w:rPr>
          <w:rFonts w:ascii="GHEA Grapalat" w:hAnsi="GHEA Grapalat" w:cs="Sylfaen"/>
          <w:sz w:val="20"/>
          <w:szCs w:val="20"/>
          <w:lang w:val="af-ZA"/>
        </w:rPr>
        <w:t>12.1</w:t>
      </w:r>
      <w:r w:rsidRPr="00E6597C">
        <w:rPr>
          <w:rFonts w:ascii="GHEA Grapalat" w:hAnsi="GHEA Grapalat" w:cs="Sylfaen"/>
          <w:sz w:val="20"/>
          <w:szCs w:val="20"/>
          <w:lang w:val="af-ZA"/>
        </w:rPr>
        <w:t>6</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Յուրաքանչյուր</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անձ</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որի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շահերը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խախտվել</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են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կամ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կարող</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են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խախտվել</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բողոքարկման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հիմք</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ծառայած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գործողությունների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արդյունքում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իրավունք</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ունի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մասնակցելու</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բողոքարկման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ընթացակարգին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մինչև</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վերաբերյալ</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որոշում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ընդունելու</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ժամկետը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գնումների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հետ</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կապված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բողոքներ</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քննող</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անձին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ներկայացնելով</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համանման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Օրենքի</w:t>
      </w:r>
      <w:r w:rsidR="00996C19" w:rsidRPr="00E6597C">
        <w:rPr>
          <w:rFonts w:ascii="GHEA Grapalat" w:hAnsi="GHEA Grapalat" w:cs="Sylfaen"/>
          <w:sz w:val="20"/>
          <w:szCs w:val="20"/>
          <w:lang w:val="af-ZA"/>
        </w:rPr>
        <w:t xml:space="preserve"> 50-</w:t>
      </w:r>
      <w:r w:rsidR="00996C19" w:rsidRPr="00E6597C">
        <w:rPr>
          <w:rFonts w:ascii="GHEA Grapalat" w:hAnsi="GHEA Grapalat" w:cs="Sylfaen"/>
          <w:sz w:val="20"/>
          <w:szCs w:val="20"/>
          <w:lang w:val="ru-RU"/>
        </w:rPr>
        <w:t>րդ</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հոդվածի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համաձայն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բողոքարկման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ընթացակարգին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չմասնակցած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անձը</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զրկվում</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է</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գնումների</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հետ</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կապված</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բողոքներ</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քննող</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անձին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համանման</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բողոք</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ներկայացնելու</w:t>
      </w:r>
      <w:r w:rsidR="00996C19" w:rsidRPr="00E6597C">
        <w:rPr>
          <w:rFonts w:ascii="GHEA Grapalat" w:hAnsi="GHEA Grapalat" w:cs="Sylfaen"/>
          <w:sz w:val="20"/>
          <w:szCs w:val="20"/>
          <w:lang w:val="af-ZA"/>
        </w:rPr>
        <w:t xml:space="preserve"> </w:t>
      </w:r>
      <w:r w:rsidR="00996C19" w:rsidRPr="00E6597C">
        <w:rPr>
          <w:rFonts w:ascii="GHEA Grapalat" w:hAnsi="GHEA Grapalat" w:cs="Sylfaen"/>
          <w:sz w:val="20"/>
          <w:szCs w:val="20"/>
          <w:lang w:val="ru-RU"/>
        </w:rPr>
        <w:t>իրավունքից։</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00714C96" w:rsidRPr="00E6597C">
        <w:rPr>
          <w:rFonts w:ascii="GHEA Grapalat" w:hAnsi="GHEA Grapalat" w:cs="Sylfaen"/>
          <w:sz w:val="20"/>
          <w:szCs w:val="20"/>
          <w:lang w:val="af-ZA"/>
        </w:rPr>
        <w:t>7</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տեղեկագրում` նշելով հրապարակման ամսաթիվը</w:t>
      </w:r>
      <w:r w:rsidRPr="00E6597C">
        <w:rPr>
          <w:rFonts w:ascii="GHEA Grapalat" w:hAnsi="GHEA Grapalat" w:cs="Sylfaen"/>
          <w:sz w:val="20"/>
          <w:szCs w:val="20"/>
          <w:lang w:val="ru-RU"/>
        </w:rPr>
        <w:t>։</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ուժի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մտնում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w:t>
      </w:r>
      <w:r w:rsidRPr="00E6597C">
        <w:rPr>
          <w:rFonts w:ascii="GHEA Grapalat" w:hAnsi="GHEA Grapalat" w:cs="Sylfaen"/>
          <w:sz w:val="20"/>
          <w:szCs w:val="20"/>
        </w:rPr>
        <w:t>կ</w:t>
      </w:r>
      <w:r w:rsidRPr="00E6597C">
        <w:rPr>
          <w:rFonts w:ascii="GHEA Grapalat" w:hAnsi="GHEA Grapalat" w:cs="Sylfaen"/>
          <w:sz w:val="20"/>
          <w:szCs w:val="20"/>
          <w:lang w:val="ru-RU"/>
        </w:rPr>
        <w:t>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հրապարակելուն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00714C96" w:rsidRPr="00E6597C">
        <w:rPr>
          <w:rFonts w:ascii="GHEA Grapalat" w:hAnsi="GHEA Grapalat" w:cs="Sylfaen"/>
          <w:sz w:val="20"/>
          <w:szCs w:val="20"/>
          <w:lang w:val="af-ZA"/>
        </w:rPr>
        <w:t>8</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Յուրաքանչյուր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շահագրգռված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կոնկրետ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գործարքի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կնքման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հարցում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վնասներ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կրել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կատարած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հետևանքով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դատական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վնասների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փոխհատուցում։</w:t>
      </w:r>
    </w:p>
    <w:p w:rsidR="00996C19" w:rsidRPr="00E6597C" w:rsidRDefault="00996C19" w:rsidP="00996C19">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00714C96" w:rsidRPr="00E6597C">
        <w:rPr>
          <w:rFonts w:ascii="GHEA Grapalat" w:hAnsi="GHEA Grapalat" w:cs="Sylfaen"/>
          <w:sz w:val="20"/>
          <w:szCs w:val="20"/>
          <w:lang w:val="af-ZA"/>
        </w:rPr>
        <w:t>9</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Mariam" w:hAnsi="GHEA Mariam"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ինքնաբերաբար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կասեցնում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գործընթացը</w:t>
      </w:r>
      <w:r w:rsidRPr="00E6597C">
        <w:rPr>
          <w:rFonts w:ascii="GHEA Grapalat" w:hAnsi="GHEA Grapalat" w:cs="Sylfaen"/>
          <w:sz w:val="20"/>
          <w:szCs w:val="20"/>
          <w:lang w:val="af-ZA"/>
        </w:rPr>
        <w:t xml:space="preserve">` </w:t>
      </w:r>
      <w:r w:rsidRPr="00E6597C">
        <w:rPr>
          <w:rFonts w:ascii="GHEA Grapalat" w:hAnsi="GHEA Grapalat" w:cs="Sylfaen"/>
          <w:sz w:val="20"/>
          <w:szCs w:val="20"/>
        </w:rPr>
        <w:t>Օ</w:t>
      </w:r>
      <w:r w:rsidRPr="00E6597C">
        <w:rPr>
          <w:rFonts w:ascii="GHEA Grapalat" w:hAnsi="GHEA Grapalat" w:cs="Sylfaen"/>
          <w:sz w:val="20"/>
          <w:szCs w:val="20"/>
          <w:lang w:val="ru-RU"/>
        </w:rPr>
        <w:t>րենքի</w:t>
      </w:r>
      <w:r w:rsidRPr="00E6597C">
        <w:rPr>
          <w:rFonts w:ascii="GHEA Grapalat" w:hAnsi="GHEA Grapalat" w:cs="Sylfaen"/>
          <w:sz w:val="20"/>
          <w:szCs w:val="20"/>
          <w:lang w:val="af-ZA"/>
        </w:rPr>
        <w:t xml:space="preserve"> 50-</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9-</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հայտարարությունը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մինչև</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արդյունքներով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ուժի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մտնելու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 xml:space="preserve">:  </w:t>
      </w:r>
    </w:p>
    <w:p w:rsidR="00621350" w:rsidRPr="00E6597C" w:rsidRDefault="00621350" w:rsidP="00621350">
      <w:pPr>
        <w:ind w:firstLine="567"/>
        <w:jc w:val="both"/>
        <w:rPr>
          <w:rFonts w:ascii="GHEA Grapalat" w:hAnsi="GHEA Grapalat" w:cs="Sylfaen"/>
          <w:sz w:val="20"/>
          <w:szCs w:val="20"/>
          <w:lang w:val="af-ZA"/>
        </w:rPr>
      </w:pPr>
      <w:r w:rsidRPr="00E6597C">
        <w:rPr>
          <w:rFonts w:ascii="GHEA Grapalat" w:hAnsi="GHEA Grapalat" w:cs="Sylfaen"/>
          <w:sz w:val="20"/>
          <w:szCs w:val="20"/>
          <w:lang w:val="ru-RU"/>
        </w:rPr>
        <w:t>Օրենքի</w:t>
      </w:r>
      <w:r w:rsidRPr="00E6597C">
        <w:rPr>
          <w:rFonts w:ascii="GHEA Grapalat" w:hAnsi="GHEA Grapalat" w:cs="Sylfaen"/>
          <w:sz w:val="20"/>
          <w:szCs w:val="20"/>
          <w:lang w:val="af-ZA"/>
        </w:rPr>
        <w:t xml:space="preserve"> 51-</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w:t>
      </w:r>
      <w:r w:rsidRPr="00E6597C">
        <w:rPr>
          <w:rFonts w:ascii="GHEA Grapalat" w:hAnsi="GHEA Grapalat" w:cs="Sylfaen"/>
          <w:sz w:val="20"/>
          <w:szCs w:val="20"/>
          <w:lang w:val="ru-RU"/>
        </w:rPr>
        <w:t>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կասեցումը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rPr>
        <w:t>օրենքի</w:t>
      </w:r>
      <w:r w:rsidRPr="00E6597C">
        <w:rPr>
          <w:rFonts w:ascii="GHEA Grapalat" w:hAnsi="GHEA Grapalat" w:cs="Sylfaen"/>
          <w:sz w:val="20"/>
          <w:szCs w:val="20"/>
          <w:lang w:val="af-ZA"/>
        </w:rPr>
        <w:t xml:space="preserve"> 2-</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1-</w:t>
      </w:r>
      <w:r w:rsidRPr="00E6597C">
        <w:rPr>
          <w:rFonts w:ascii="GHEA Grapalat" w:hAnsi="GHEA Grapalat" w:cs="Sylfaen"/>
          <w:sz w:val="20"/>
          <w:szCs w:val="20"/>
          <w:lang w:val="ru-RU"/>
        </w:rPr>
        <w:t>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մարմինների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ղեկավարները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իսկ</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իրավաբանական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անձանց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գործադիր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ղեկավարը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հանրային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պաշտպանության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ազգային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անվտանգության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շահերից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ելնելով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շարունակել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գործընթացը</w:t>
      </w:r>
      <w:r w:rsidRPr="00E6597C">
        <w:rPr>
          <w:rFonts w:ascii="GHEA Grapalat" w:hAnsi="GHEA Grapalat" w:cs="Sylfaen"/>
          <w:sz w:val="20"/>
          <w:szCs w:val="20"/>
          <w:lang w:val="af-ZA"/>
        </w:rPr>
        <w:t>:</w:t>
      </w:r>
    </w:p>
    <w:p w:rsidR="00AE679C" w:rsidRPr="00E6597C" w:rsidRDefault="00996C19" w:rsidP="00996C19">
      <w:pPr>
        <w:ind w:firstLine="567"/>
        <w:jc w:val="both"/>
        <w:rPr>
          <w:rFonts w:ascii="GHEA Grapalat" w:hAnsi="GHEA Grapalat" w:cs="Sylfaen"/>
          <w:b/>
          <w:sz w:val="20"/>
          <w:szCs w:val="20"/>
          <w:lang w:val="es-ES"/>
        </w:rPr>
      </w:pP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որոշմամբ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կասեցումը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rPr>
        <w:t>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հիմնավորումների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հանրային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պաշտպանության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ազգային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անվտանգության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շահերից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ելնելով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շարունակել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կետ</w:t>
      </w:r>
      <w:r w:rsidRPr="00E6597C">
        <w:rPr>
          <w:rFonts w:ascii="GHEA Grapalat" w:hAnsi="GHEA Grapalat" w:cs="Sylfaen"/>
          <w:sz w:val="20"/>
          <w:szCs w:val="20"/>
          <w:lang w:val="ru-RU"/>
        </w:rPr>
        <w:t>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w:t>
      </w:r>
    </w:p>
    <w:p w:rsidR="00AE679C" w:rsidRPr="00E6597C" w:rsidRDefault="00AE679C" w:rsidP="00EF3662">
      <w:pPr>
        <w:ind w:firstLine="567"/>
        <w:jc w:val="center"/>
        <w:rPr>
          <w:rFonts w:ascii="GHEA Grapalat" w:hAnsi="GHEA Grapalat" w:cs="Sylfaen"/>
          <w:b/>
          <w:szCs w:val="22"/>
          <w:lang w:val="es-ES"/>
        </w:rPr>
      </w:pPr>
    </w:p>
    <w:p w:rsidR="00E74BF6" w:rsidRPr="00E6597C" w:rsidRDefault="00E74BF6" w:rsidP="00EF3662">
      <w:pPr>
        <w:ind w:firstLine="567"/>
        <w:jc w:val="center"/>
        <w:rPr>
          <w:rFonts w:ascii="GHEA Grapalat" w:hAnsi="GHEA Grapalat" w:cs="Sylfaen"/>
          <w:b/>
          <w:szCs w:val="22"/>
          <w:lang w:val="es-ES"/>
        </w:rPr>
      </w:pPr>
    </w:p>
    <w:p w:rsidR="00096865" w:rsidRPr="00E6597C" w:rsidRDefault="00703C74" w:rsidP="00EF3662">
      <w:pPr>
        <w:ind w:firstLine="567"/>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rsidR="00096865" w:rsidRPr="00E6597C" w:rsidRDefault="00E6176D" w:rsidP="00EF3662">
      <w:pPr>
        <w:pStyle w:val="aa"/>
        <w:ind w:right="-7"/>
        <w:jc w:val="center"/>
        <w:rPr>
          <w:rFonts w:ascii="GHEA Grapalat" w:hAnsi="GHEA Grapalat"/>
          <w:b/>
          <w:szCs w:val="22"/>
          <w:lang w:val="af-ZA"/>
        </w:rPr>
      </w:pPr>
      <w:r>
        <w:rPr>
          <w:rFonts w:ascii="GHEA Grapalat" w:hAnsi="GHEA Grapalat" w:cs="Sylfaen"/>
          <w:b/>
          <w:szCs w:val="22"/>
          <w:lang w:val="es-ES"/>
        </w:rPr>
        <w:t xml:space="preserve">ՀՐԱՏԱՊ </w:t>
      </w:r>
      <w:r w:rsidR="00096865" w:rsidRPr="00E6597C">
        <w:rPr>
          <w:rFonts w:ascii="GHEA Grapalat" w:hAnsi="GHEA Grapalat" w:cs="Sylfaen"/>
          <w:b/>
          <w:szCs w:val="22"/>
          <w:lang w:val="es-ES"/>
        </w:rPr>
        <w:t>Բ</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Ց</w:t>
      </w:r>
      <w:r w:rsidR="00096865"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rsidR="00096865" w:rsidRPr="00E6597C" w:rsidRDefault="00096865" w:rsidP="00EF3662">
      <w:pPr>
        <w:ind w:firstLine="567"/>
        <w:jc w:val="center"/>
        <w:rPr>
          <w:rFonts w:ascii="GHEA Grapalat" w:hAnsi="GHEA Grapalat"/>
          <w:szCs w:val="22"/>
          <w:lang w:val="af-ZA"/>
        </w:rPr>
      </w:pP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rsidR="00096865" w:rsidRPr="00E6597C" w:rsidRDefault="00096865" w:rsidP="00EF3662">
      <w:pPr>
        <w:jc w:val="center"/>
        <w:rPr>
          <w:rFonts w:ascii="GHEA Grapalat" w:hAnsi="GHEA Grapalat"/>
          <w:b/>
          <w:szCs w:val="22"/>
          <w:lang w:val="af-ZA"/>
        </w:rPr>
      </w:pP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rsidR="00096865" w:rsidRPr="00E6597C" w:rsidRDefault="00096865" w:rsidP="00EF3662">
      <w:pPr>
        <w:ind w:firstLine="720"/>
        <w:jc w:val="center"/>
        <w:rPr>
          <w:rFonts w:ascii="GHEA Grapalat" w:hAnsi="GHEA Grapalat"/>
          <w:szCs w:val="22"/>
          <w:lang w:val="af-ZA"/>
        </w:rPr>
      </w:pPr>
    </w:p>
    <w:p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rsidR="00EF4630" w:rsidRPr="00BC42E1" w:rsidRDefault="00EF4630" w:rsidP="00505AD4">
      <w:pPr>
        <w:pStyle w:val="norm"/>
        <w:spacing w:line="240" w:lineRule="auto"/>
        <w:ind w:firstLine="567"/>
        <w:rPr>
          <w:rFonts w:ascii="GHEA Grapalat" w:hAnsi="GHEA Grapalat" w:cs="Sylfaen"/>
          <w:color w:val="FFFFFF"/>
          <w:sz w:val="20"/>
          <w:szCs w:val="24"/>
          <w:lang w:val="af-ZA"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FF3C84">
        <w:rPr>
          <w:rFonts w:ascii="GHEA Grapalat" w:hAnsi="GHEA Grapalat" w:cs="Sylfaen"/>
          <w:sz w:val="20"/>
          <w:szCs w:val="24"/>
          <w:vertAlign w:val="superscript"/>
          <w:lang w:val="af-ZA" w:eastAsia="en-US"/>
        </w:rPr>
        <w:t>15</w:t>
      </w:r>
      <w:r w:rsidR="00FF3C84">
        <w:rPr>
          <w:rFonts w:ascii="GHEA Grapalat" w:hAnsi="GHEA Grapalat" w:cs="Sylfaen"/>
          <w:sz w:val="20"/>
          <w:szCs w:val="24"/>
          <w:lang w:val="af-ZA" w:eastAsia="en-US"/>
        </w:rPr>
        <w:t xml:space="preserve"> </w:t>
      </w:r>
      <w:r w:rsidR="00FF3C84" w:rsidRPr="00BC42E1">
        <w:rPr>
          <w:rFonts w:ascii="GHEA Grapalat" w:hAnsi="GHEA Grapalat" w:cs="Sylfaen"/>
          <w:color w:val="FFFFFF"/>
          <w:sz w:val="20"/>
          <w:szCs w:val="24"/>
          <w:lang w:val="af-ZA" w:eastAsia="en-US"/>
        </w:rPr>
        <w:t xml:space="preserve">   </w:t>
      </w:r>
      <w:r w:rsidRPr="00BC42E1">
        <w:rPr>
          <w:rStyle w:val="af6"/>
          <w:rFonts w:ascii="GHEA Grapalat" w:hAnsi="GHEA Grapalat" w:cs="Sylfaen"/>
          <w:color w:val="FFFFFF"/>
          <w:sz w:val="20"/>
          <w:szCs w:val="24"/>
          <w:lang w:val="af-ZA" w:eastAsia="en-US"/>
        </w:rPr>
        <w:footnoteReference w:id="9"/>
      </w:r>
    </w:p>
    <w:p w:rsidR="006505D2" w:rsidRPr="009F5FE5" w:rsidRDefault="002C4DBF" w:rsidP="006A26BE">
      <w:pPr>
        <w:ind w:firstLine="567"/>
        <w:jc w:val="both"/>
        <w:rPr>
          <w:rFonts w:ascii="GHEA Grapalat" w:hAnsi="GHEA Grapalat"/>
          <w:b/>
          <w:sz w:val="20"/>
          <w:vertAlign w:val="superscript"/>
          <w:lang w:val="af-ZA"/>
        </w:rPr>
      </w:pPr>
      <w:r w:rsidRPr="004A0DFD">
        <w:rPr>
          <w:rFonts w:ascii="GHEA Grapalat" w:hAnsi="GHEA Grapalat" w:cs="Sylfaen"/>
          <w:b/>
          <w:sz w:val="20"/>
          <w:highlight w:val="yellow"/>
          <w:lang w:val="af-ZA"/>
        </w:rPr>
        <w:t>2</w:t>
      </w:r>
      <w:r w:rsidR="00E968EF" w:rsidRPr="004A0DFD">
        <w:rPr>
          <w:rFonts w:ascii="GHEA Grapalat" w:hAnsi="GHEA Grapalat" w:cs="Sylfaen"/>
          <w:b/>
          <w:sz w:val="20"/>
          <w:highlight w:val="yellow"/>
          <w:lang w:val="af-ZA"/>
        </w:rPr>
        <w:t>.</w:t>
      </w:r>
      <w:r w:rsidR="002E11D1" w:rsidRPr="004A0DFD">
        <w:rPr>
          <w:rFonts w:ascii="GHEA Grapalat" w:hAnsi="GHEA Grapalat" w:cs="Sylfaen"/>
          <w:b/>
          <w:sz w:val="20"/>
          <w:highlight w:val="yellow"/>
          <w:lang w:val="af-ZA"/>
        </w:rPr>
        <w:t>4</w:t>
      </w:r>
      <w:r w:rsidR="002240AB" w:rsidRPr="004A0DFD">
        <w:rPr>
          <w:rFonts w:ascii="GHEA Grapalat" w:hAnsi="GHEA Grapalat" w:cs="Sylfaen"/>
          <w:b/>
          <w:sz w:val="20"/>
          <w:highlight w:val="yellow"/>
          <w:lang w:val="af-ZA"/>
        </w:rPr>
        <w:t xml:space="preserve"> </w:t>
      </w:r>
      <w:r w:rsidRPr="004A0DFD">
        <w:rPr>
          <w:rFonts w:ascii="GHEA Grapalat" w:hAnsi="GHEA Grapalat" w:cs="Sylfaen"/>
          <w:b/>
          <w:sz w:val="20"/>
          <w:highlight w:val="yellow"/>
          <w:lang w:val="hy-AM"/>
        </w:rPr>
        <w:t>հայտի</w:t>
      </w:r>
      <w:r w:rsidRPr="004A0DFD">
        <w:rPr>
          <w:rFonts w:ascii="GHEA Grapalat" w:hAnsi="GHEA Grapalat" w:cs="Sylfaen"/>
          <w:b/>
          <w:sz w:val="20"/>
          <w:highlight w:val="yellow"/>
          <w:lang w:val="af-ZA"/>
        </w:rPr>
        <w:t xml:space="preserve"> </w:t>
      </w:r>
      <w:r w:rsidRPr="004A0DFD">
        <w:rPr>
          <w:rFonts w:ascii="GHEA Grapalat" w:hAnsi="GHEA Grapalat" w:cs="Sylfaen"/>
          <w:b/>
          <w:sz w:val="20"/>
          <w:highlight w:val="yellow"/>
          <w:lang w:val="hy-AM"/>
        </w:rPr>
        <w:t>ապահովում</w:t>
      </w:r>
      <w:r w:rsidR="006A26BE" w:rsidRPr="004A0DFD">
        <w:rPr>
          <w:rFonts w:ascii="GHEA Grapalat" w:hAnsi="GHEA Grapalat" w:cs="Sylfaen"/>
          <w:b/>
          <w:sz w:val="20"/>
          <w:highlight w:val="yellow"/>
          <w:lang w:val="hy-AM"/>
        </w:rPr>
        <w:t>, որը ներկայացվում է</w:t>
      </w:r>
      <w:r w:rsidR="000F3B31" w:rsidRPr="004A0DFD">
        <w:rPr>
          <w:rFonts w:ascii="GHEA Grapalat" w:hAnsi="GHEA Grapalat" w:cs="Sylfaen"/>
          <w:b/>
          <w:sz w:val="20"/>
          <w:highlight w:val="yellow"/>
          <w:lang w:val="hy-AM"/>
        </w:rPr>
        <w:t xml:space="preserve"> </w:t>
      </w:r>
      <w:r w:rsidR="000C062F" w:rsidRPr="004A0DFD">
        <w:rPr>
          <w:rFonts w:ascii="GHEA Grapalat" w:hAnsi="GHEA Grapalat" w:cs="Sylfaen"/>
          <w:b/>
          <w:sz w:val="20"/>
          <w:highlight w:val="yellow"/>
          <w:lang w:val="hy-AM"/>
        </w:rPr>
        <w:t xml:space="preserve">կանխիկ փողի </w:t>
      </w:r>
      <w:r w:rsidR="006505D2" w:rsidRPr="004A0DFD">
        <w:rPr>
          <w:rFonts w:ascii="GHEA Grapalat" w:hAnsi="GHEA Grapalat" w:cs="Sylfaen"/>
          <w:b/>
          <w:sz w:val="20"/>
          <w:highlight w:val="yellow"/>
          <w:lang w:val="hy-AM"/>
        </w:rPr>
        <w:t xml:space="preserve">կամ բանկային երաշխիքի </w:t>
      </w:r>
      <w:r w:rsidR="000C062F" w:rsidRPr="004A0DFD">
        <w:rPr>
          <w:rFonts w:ascii="GHEA Grapalat" w:hAnsi="GHEA Grapalat" w:cs="Sylfaen"/>
          <w:b/>
          <w:sz w:val="20"/>
          <w:highlight w:val="yellow"/>
          <w:lang w:val="hy-AM"/>
        </w:rPr>
        <w:t>ձևով</w:t>
      </w:r>
      <w:r w:rsidR="00F02DBC" w:rsidRPr="004A0DFD">
        <w:rPr>
          <w:rFonts w:ascii="GHEA Grapalat" w:hAnsi="GHEA Grapalat" w:cs="Sylfaen"/>
          <w:b/>
          <w:sz w:val="20"/>
          <w:highlight w:val="yellow"/>
          <w:lang w:val="af-ZA"/>
        </w:rPr>
        <w:t xml:space="preserve"> (</w:t>
      </w:r>
      <w:r w:rsidR="00F02DBC" w:rsidRPr="004A0DFD">
        <w:rPr>
          <w:rFonts w:ascii="GHEA Grapalat" w:hAnsi="GHEA Grapalat" w:cs="Sylfaen"/>
          <w:b/>
          <w:sz w:val="20"/>
          <w:highlight w:val="yellow"/>
        </w:rPr>
        <w:t>հավելված</w:t>
      </w:r>
      <w:r w:rsidR="00F02DBC" w:rsidRPr="004A0DFD">
        <w:rPr>
          <w:rFonts w:ascii="GHEA Grapalat" w:hAnsi="GHEA Grapalat" w:cs="Sylfaen"/>
          <w:b/>
          <w:sz w:val="20"/>
          <w:highlight w:val="yellow"/>
          <w:lang w:val="af-ZA"/>
        </w:rPr>
        <w:t xml:space="preserve"> N 3)</w:t>
      </w:r>
      <w:r w:rsidR="006A26BE" w:rsidRPr="004A0DFD">
        <w:rPr>
          <w:rFonts w:ascii="GHEA Grapalat" w:hAnsi="GHEA Grapalat" w:cs="Sylfaen"/>
          <w:b/>
          <w:sz w:val="20"/>
          <w:highlight w:val="yellow"/>
          <w:lang w:val="hy-AM"/>
        </w:rPr>
        <w:t>:</w:t>
      </w:r>
      <w:r w:rsidR="0077364F" w:rsidRPr="004A0DFD">
        <w:rPr>
          <w:rFonts w:ascii="GHEA Grapalat" w:hAnsi="GHEA Grapalat" w:cs="Sylfaen"/>
          <w:b/>
          <w:sz w:val="20"/>
          <w:highlight w:val="yellow"/>
          <w:lang w:val="hy-AM"/>
        </w:rPr>
        <w:t xml:space="preserve"> </w:t>
      </w:r>
      <w:r w:rsidR="00B26608" w:rsidRPr="004A0DFD">
        <w:rPr>
          <w:rFonts w:ascii="GHEA Grapalat" w:hAnsi="GHEA Grapalat" w:cs="Sylfaen"/>
          <w:b/>
          <w:sz w:val="20"/>
          <w:highlight w:val="yellow"/>
          <w:lang w:val="hy-AM"/>
        </w:rPr>
        <w:t>Ընդ որում հայտով ներկայացվում է կանխիկ փողի վճարումը հավաստող բնօրինակ փաստաթղթի կամ բանկային երաշխիքի բնօրինակ</w:t>
      </w:r>
      <w:r w:rsidR="00B26608" w:rsidRPr="004A0DFD">
        <w:rPr>
          <w:rFonts w:ascii="GHEA Grapalat" w:hAnsi="GHEA Grapalat" w:cs="Sylfaen"/>
          <w:b/>
          <w:sz w:val="20"/>
          <w:highlight w:val="yellow"/>
        </w:rPr>
        <w:t>ը</w:t>
      </w:r>
      <w:r w:rsidR="00B26608" w:rsidRPr="004A0DFD">
        <w:rPr>
          <w:rFonts w:ascii="GHEA Grapalat" w:hAnsi="GHEA Grapalat" w:cs="Sylfaen"/>
          <w:b/>
          <w:sz w:val="20"/>
          <w:highlight w:val="yellow"/>
          <w:lang w:val="af-ZA"/>
        </w:rPr>
        <w:t>:</w:t>
      </w:r>
      <w:r w:rsidR="00B26608" w:rsidRPr="004A0DFD" w:rsidDel="00B26608">
        <w:rPr>
          <w:rFonts w:ascii="GHEA Grapalat" w:hAnsi="GHEA Grapalat" w:cs="Sylfaen"/>
          <w:b/>
          <w:sz w:val="20"/>
          <w:highlight w:val="yellow"/>
          <w:lang w:val="hy-AM"/>
        </w:rPr>
        <w:t xml:space="preserve"> </w:t>
      </w:r>
      <w:r w:rsidR="00FF3C84" w:rsidRPr="004A0DFD">
        <w:rPr>
          <w:rFonts w:ascii="GHEA Grapalat" w:hAnsi="GHEA Grapalat"/>
          <w:b/>
          <w:sz w:val="20"/>
          <w:highlight w:val="yellow"/>
          <w:vertAlign w:val="superscript"/>
          <w:lang w:val="af-ZA"/>
        </w:rPr>
        <w:t>16</w:t>
      </w:r>
      <w:r w:rsidR="00AE3B58" w:rsidRPr="004A0DFD">
        <w:rPr>
          <w:rStyle w:val="af6"/>
          <w:rFonts w:ascii="GHEA Grapalat" w:hAnsi="GHEA Grapalat"/>
          <w:b/>
          <w:color w:val="FFFFFF"/>
          <w:sz w:val="20"/>
          <w:highlight w:val="yellow"/>
          <w:lang w:val="hy-AM"/>
        </w:rPr>
        <w:footnoteReference w:id="10"/>
      </w:r>
    </w:p>
    <w:p w:rsidR="002E11D1"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2.</w:t>
      </w:r>
      <w:r w:rsidR="002E11D1" w:rsidRPr="00E6597C">
        <w:rPr>
          <w:rFonts w:ascii="GHEA Grapalat" w:hAnsi="GHEA Grapalat" w:cs="Sylfaen"/>
          <w:sz w:val="20"/>
          <w:lang w:val="af-ZA"/>
        </w:rPr>
        <w:t>5</w:t>
      </w:r>
      <w:r w:rsidR="00FF3C84">
        <w:rPr>
          <w:rFonts w:ascii="GHEA Grapalat" w:hAnsi="GHEA Grapalat" w:cs="Sylfaen"/>
          <w:sz w:val="20"/>
          <w:lang w:val="af-ZA"/>
        </w:rPr>
        <w:t xml:space="preserve"> </w:t>
      </w:r>
      <w:r w:rsidR="00E67BA7" w:rsidRPr="00E6597C">
        <w:rPr>
          <w:rFonts w:ascii="GHEA Grapalat" w:hAnsi="GHEA Grapalat" w:cs="Sylfaen"/>
          <w:sz w:val="20"/>
          <w:lang w:val="hy-AM"/>
        </w:rPr>
        <w:t>գնային</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առաջարկ</w:t>
      </w:r>
      <w:r w:rsidR="00294FFF" w:rsidRPr="00E6597C">
        <w:rPr>
          <w:rFonts w:ascii="GHEA Grapalat" w:hAnsi="GHEA Grapalat" w:cs="Sylfaen"/>
          <w:sz w:val="20"/>
          <w:lang w:val="af-ZA"/>
        </w:rPr>
        <w:t xml:space="preserve">` </w:t>
      </w:r>
      <w:r w:rsidR="00294FFF" w:rsidRPr="00E6597C">
        <w:rPr>
          <w:rFonts w:ascii="GHEA Grapalat" w:hAnsi="GHEA Grapalat" w:cs="Sylfaen"/>
          <w:sz w:val="20"/>
          <w:lang w:val="hy-AM"/>
        </w:rPr>
        <w:t>համաձայն</w:t>
      </w:r>
      <w:r w:rsidR="00294FFF" w:rsidRPr="00E6597C">
        <w:rPr>
          <w:rFonts w:ascii="GHEA Grapalat" w:hAnsi="GHEA Grapalat" w:cs="Sylfaen"/>
          <w:sz w:val="20"/>
          <w:lang w:val="af-ZA"/>
        </w:rPr>
        <w:t xml:space="preserve"> </w:t>
      </w:r>
      <w:r w:rsidR="00294FFF" w:rsidRPr="00E6597C">
        <w:rPr>
          <w:rFonts w:ascii="GHEA Grapalat" w:hAnsi="GHEA Grapalat" w:cs="Sylfaen"/>
          <w:sz w:val="20"/>
          <w:lang w:val="hy-AM"/>
        </w:rPr>
        <w:t>հավելված</w:t>
      </w:r>
      <w:r w:rsidR="00294FFF" w:rsidRPr="00E6597C">
        <w:rPr>
          <w:rFonts w:ascii="GHEA Grapalat" w:hAnsi="GHEA Grapalat" w:cs="Sylfaen"/>
          <w:sz w:val="20"/>
          <w:lang w:val="af-ZA"/>
        </w:rPr>
        <w:t xml:space="preserve"> N </w:t>
      </w:r>
      <w:r w:rsidR="004D557A" w:rsidRPr="00E6597C">
        <w:rPr>
          <w:rFonts w:ascii="GHEA Grapalat" w:hAnsi="GHEA Grapalat" w:cs="Sylfaen"/>
          <w:sz w:val="20"/>
          <w:lang w:val="af-ZA"/>
        </w:rPr>
        <w:t>2</w:t>
      </w:r>
      <w:r w:rsidR="00294FFF" w:rsidRPr="00E6597C">
        <w:rPr>
          <w:rFonts w:ascii="GHEA Grapalat" w:hAnsi="GHEA Grapalat" w:cs="Sylfaen"/>
          <w:sz w:val="20"/>
          <w:lang w:val="af-ZA"/>
        </w:rPr>
        <w:t>-</w:t>
      </w:r>
      <w:r w:rsidR="00294FFF" w:rsidRPr="00E6597C">
        <w:rPr>
          <w:rFonts w:ascii="GHEA Grapalat" w:hAnsi="GHEA Grapalat" w:cs="Sylfaen"/>
          <w:sz w:val="20"/>
          <w:lang w:val="hy-AM"/>
        </w:rPr>
        <w:t>ի</w:t>
      </w:r>
      <w:r w:rsidR="00294FFF" w:rsidRPr="00E6597C">
        <w:rPr>
          <w:rFonts w:ascii="GHEA Grapalat" w:hAnsi="GHEA Grapalat" w:cs="Sylfaen"/>
          <w:sz w:val="20"/>
          <w:lang w:val="af-ZA"/>
        </w:rPr>
        <w:t>: Գնային առաջարկը</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ներկայացվում</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է</w:t>
      </w:r>
      <w:r w:rsidR="00E67BA7" w:rsidRPr="00E6597C">
        <w:rPr>
          <w:rFonts w:ascii="GHEA Grapalat" w:hAnsi="GHEA Grapalat" w:cs="Sylfaen"/>
          <w:sz w:val="20"/>
          <w:lang w:val="af-ZA"/>
        </w:rPr>
        <w:t xml:space="preserve"> </w:t>
      </w:r>
      <w:r w:rsidR="005A1D54" w:rsidRPr="00E6597C">
        <w:rPr>
          <w:rFonts w:ascii="GHEA Grapalat" w:hAnsi="GHEA Grapalat" w:cs="Sylfaen"/>
          <w:sz w:val="20"/>
          <w:szCs w:val="20"/>
          <w:lang w:val="hy-AM"/>
        </w:rPr>
        <w:t xml:space="preserve">արժեք, </w:t>
      </w:r>
      <w:r w:rsidR="00357C32" w:rsidRPr="00A27D90">
        <w:rPr>
          <w:rFonts w:ascii="GHEA Grapalat" w:hAnsi="GHEA Grapalat" w:cs="Sylfaen"/>
          <w:sz w:val="20"/>
          <w:lang w:val="af-ZA"/>
        </w:rPr>
        <w:t xml:space="preserve">(ինքնարժեքի և կանխատեսվող շահույթի հանրագումարը) </w:t>
      </w:r>
      <w:r w:rsidR="00E67BA7" w:rsidRPr="00E6597C">
        <w:rPr>
          <w:rFonts w:ascii="GHEA Grapalat" w:hAnsi="GHEA Grapalat" w:cs="Sylfaen"/>
          <w:sz w:val="20"/>
          <w:lang w:val="hy-AM"/>
        </w:rPr>
        <w:t>և</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ավելացված</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արժեքի</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հարկ</w:t>
      </w:r>
      <w:r w:rsidR="00E67BA7" w:rsidRPr="00E6597C" w:rsidDel="001A1F55">
        <w:rPr>
          <w:rFonts w:ascii="GHEA Grapalat" w:hAnsi="GHEA Grapalat" w:cs="Sylfaen"/>
          <w:sz w:val="20"/>
          <w:lang w:val="af-ZA"/>
        </w:rPr>
        <w:t xml:space="preserve"> </w:t>
      </w:r>
      <w:r w:rsidR="00E67BA7" w:rsidRPr="00E6597C">
        <w:rPr>
          <w:rFonts w:ascii="GHEA Grapalat" w:hAnsi="GHEA Grapalat" w:cs="Sylfaen"/>
          <w:sz w:val="20"/>
          <w:lang w:val="hy-AM"/>
        </w:rPr>
        <w:t>ընդհանրական</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բաղադրիչներից</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բաղկացած</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հաշվարկի</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ձևով։</w:t>
      </w:r>
      <w:r w:rsidR="00E67BA7" w:rsidRPr="00E6597C">
        <w:rPr>
          <w:rFonts w:ascii="GHEA Grapalat" w:hAnsi="GHEA Grapalat" w:cs="Sylfaen"/>
          <w:sz w:val="20"/>
          <w:lang w:val="af-ZA"/>
        </w:rPr>
        <w:t xml:space="preserve"> </w:t>
      </w:r>
      <w:r w:rsidR="00357C32">
        <w:rPr>
          <w:rFonts w:ascii="GHEA Grapalat" w:hAnsi="GHEA Grapalat" w:cs="Sylfaen"/>
          <w:sz w:val="20"/>
        </w:rPr>
        <w:t>Ա</w:t>
      </w:r>
      <w:r w:rsidR="005A1D54" w:rsidRPr="00E6597C">
        <w:rPr>
          <w:rFonts w:ascii="GHEA Grapalat" w:hAnsi="GHEA Grapalat" w:cs="Sylfaen"/>
          <w:sz w:val="20"/>
          <w:lang w:val="hy-AM"/>
        </w:rPr>
        <w:t>րժեքի</w:t>
      </w:r>
      <w:r w:rsidR="005A1D54" w:rsidRPr="00E6597C">
        <w:rPr>
          <w:rFonts w:ascii="GHEA Grapalat" w:hAnsi="GHEA Grapalat" w:cs="Sylfaen"/>
          <w:sz w:val="20"/>
          <w:lang w:val="af-ZA"/>
        </w:rPr>
        <w:t xml:space="preserve"> </w:t>
      </w:r>
      <w:r w:rsidR="00E67BA7" w:rsidRPr="00E6597C">
        <w:rPr>
          <w:rFonts w:ascii="GHEA Grapalat" w:hAnsi="GHEA Grapalat" w:cs="Sylfaen"/>
          <w:sz w:val="20"/>
          <w:lang w:val="ru-RU"/>
        </w:rPr>
        <w:t>բաղադրիչների</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հաշվարկ</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բացվածք</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կամ</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այլ</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մանրամասներ</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չեն</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պահանջվում</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և</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ներկայացվում</w:t>
      </w:r>
      <w:r w:rsidR="002E11D1" w:rsidRPr="00E6597C">
        <w:rPr>
          <w:rFonts w:ascii="GHEA Grapalat" w:hAnsi="GHEA Grapalat" w:cs="Sylfaen"/>
          <w:sz w:val="20"/>
          <w:lang w:val="af-ZA"/>
        </w:rPr>
        <w:t>.</w:t>
      </w:r>
    </w:p>
    <w:p w:rsidR="002E11D1" w:rsidRPr="004605D7" w:rsidRDefault="002E11D1" w:rsidP="002E11D1">
      <w:pPr>
        <w:pStyle w:val="norm"/>
        <w:spacing w:line="240" w:lineRule="auto"/>
        <w:ind w:firstLine="567"/>
        <w:rPr>
          <w:rFonts w:ascii="GHEA Grapalat" w:hAnsi="GHEA Grapalat" w:cs="Sylfaen"/>
          <w:sz w:val="20"/>
          <w:szCs w:val="24"/>
          <w:lang w:val="af-ZA" w:eastAsia="en-US"/>
        </w:rPr>
      </w:pPr>
      <w:r w:rsidRPr="004605D7">
        <w:rPr>
          <w:rFonts w:ascii="GHEA Grapalat" w:hAnsi="GHEA Grapalat"/>
          <w:sz w:val="20"/>
          <w:lang w:val="af-ZA"/>
        </w:rPr>
        <w:t xml:space="preserve">2.6 </w:t>
      </w:r>
      <w:r w:rsidRPr="00E6597C">
        <w:rPr>
          <w:rFonts w:ascii="GHEA Grapalat" w:hAnsi="GHEA Grapalat" w:cs="Sylfaen"/>
          <w:sz w:val="20"/>
          <w:szCs w:val="24"/>
          <w:lang w:eastAsia="en-US"/>
        </w:rPr>
        <w:t>շինարարական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դեպքում՝</w:t>
      </w:r>
    </w:p>
    <w:p w:rsidR="002E11D1" w:rsidRPr="009F5FE5" w:rsidRDefault="002E11D1" w:rsidP="002E11D1">
      <w:pPr>
        <w:pStyle w:val="norm"/>
        <w:spacing w:line="240" w:lineRule="auto"/>
        <w:rPr>
          <w:rFonts w:ascii="GHEA Grapalat" w:hAnsi="GHEA Grapalat" w:cs="Sylfaen"/>
          <w:b/>
          <w:sz w:val="20"/>
          <w:szCs w:val="24"/>
          <w:lang w:val="af-ZA" w:eastAsia="en-US"/>
        </w:rPr>
      </w:pP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իր</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կողմից</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հաստատված՝</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լրացված</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ծավալաթերթ</w:t>
      </w:r>
      <w:r w:rsidRPr="009F5FE5">
        <w:rPr>
          <w:rFonts w:ascii="GHEA Grapalat" w:hAnsi="GHEA Grapalat" w:cs="Sylfaen"/>
          <w:b/>
          <w:sz w:val="20"/>
          <w:szCs w:val="24"/>
          <w:lang w:val="af-ZA" w:eastAsia="en-US"/>
        </w:rPr>
        <w:t>-</w:t>
      </w:r>
      <w:r w:rsidRPr="009F5FE5">
        <w:rPr>
          <w:rFonts w:ascii="GHEA Grapalat" w:hAnsi="GHEA Grapalat" w:cs="Sylfaen"/>
          <w:b/>
          <w:sz w:val="20"/>
          <w:szCs w:val="24"/>
          <w:lang w:eastAsia="en-US"/>
        </w:rPr>
        <w:t>նախահաշիվ</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հաշվի</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առնելով</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սույն</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հրավերին</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կցված</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ծավալաթերթով</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ըստ</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աշխատանքների</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նախահաշվային</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բաժինների</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համար</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սահմանված</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առավելագույն</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կշիռները</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Ընդ</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որում</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կշիռները</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կիրառվում</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են</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մասնակցի</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կողմից</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ներկայացված</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գնային</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առաջարկի</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նկատմամբ</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նկատի</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ունենալով</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որ</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շեղումը</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չի</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կարող</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ավել</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կամ</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պակաս</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լինել</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սույն</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հրավերին</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կցված</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ծավալաթերթով</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տվյալ</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բաժնի</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համար</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սահմանված</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կշռի</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չափի</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տաս</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տոկոսից</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Աշխատանքների</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բաժինները</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չեն</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կարող</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արհեստականորեն</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միավորվել</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կամ</w:t>
      </w:r>
      <w:r w:rsidRPr="009F5FE5">
        <w:rPr>
          <w:rFonts w:ascii="GHEA Grapalat" w:hAnsi="GHEA Grapalat" w:cs="Sylfaen"/>
          <w:b/>
          <w:sz w:val="20"/>
          <w:szCs w:val="24"/>
          <w:lang w:val="af-ZA" w:eastAsia="en-US"/>
        </w:rPr>
        <w:t xml:space="preserve"> </w:t>
      </w:r>
      <w:r w:rsidRPr="009F5FE5">
        <w:rPr>
          <w:rFonts w:ascii="GHEA Grapalat" w:hAnsi="GHEA Grapalat" w:cs="Sylfaen"/>
          <w:b/>
          <w:sz w:val="20"/>
          <w:szCs w:val="24"/>
          <w:lang w:eastAsia="en-US"/>
        </w:rPr>
        <w:t>առանձնացվել</w:t>
      </w:r>
      <w:r w:rsidRPr="009F5FE5">
        <w:rPr>
          <w:rFonts w:ascii="GHEA Grapalat" w:hAnsi="GHEA Grapalat" w:cs="Sylfaen"/>
          <w:b/>
          <w:sz w:val="20"/>
          <w:szCs w:val="24"/>
          <w:lang w:val="af-ZA" w:eastAsia="en-US"/>
        </w:rPr>
        <w:t xml:space="preserve">. </w:t>
      </w:r>
    </w:p>
    <w:p w:rsidR="002E11D1" w:rsidRPr="004605D7" w:rsidRDefault="002E11D1" w:rsidP="002E11D1">
      <w:pPr>
        <w:ind w:firstLine="567"/>
        <w:jc w:val="both"/>
        <w:rPr>
          <w:rFonts w:ascii="GHEA Grapalat" w:hAnsi="GHEA Grapalat"/>
          <w:sz w:val="20"/>
          <w:lang w:val="af-ZA"/>
        </w:rPr>
      </w:pPr>
    </w:p>
    <w:p w:rsidR="00B26608" w:rsidRPr="00E6597C" w:rsidRDefault="00B26608" w:rsidP="00B26608">
      <w:pPr>
        <w:jc w:val="center"/>
        <w:rPr>
          <w:rFonts w:ascii="GHEA Grapalat" w:hAnsi="GHEA Grapalat" w:cs="Sylfaen"/>
          <w:b/>
          <w:sz w:val="20"/>
          <w:lang w:val="es-ES"/>
        </w:rPr>
      </w:pPr>
      <w:r w:rsidRPr="00E6597C">
        <w:rPr>
          <w:rFonts w:ascii="GHEA Grapalat" w:hAnsi="GHEA Grapalat"/>
          <w:b/>
          <w:sz w:val="20"/>
          <w:lang w:val="es-ES"/>
        </w:rPr>
        <w:t xml:space="preserve">3. </w:t>
      </w:r>
      <w:r w:rsidRPr="00E6597C">
        <w:rPr>
          <w:rFonts w:ascii="GHEA Grapalat" w:hAnsi="GHEA Grapalat" w:cs="Sylfaen"/>
          <w:b/>
          <w:sz w:val="20"/>
          <w:lang w:val="es-ES"/>
        </w:rPr>
        <w:t>ՀԱՅՏԸ</w:t>
      </w:r>
      <w:r w:rsidRPr="00E6597C">
        <w:rPr>
          <w:rFonts w:ascii="GHEA Grapalat" w:hAnsi="GHEA Grapalat" w:cs="Arial"/>
          <w:b/>
          <w:sz w:val="20"/>
          <w:lang w:val="es-ES"/>
        </w:rPr>
        <w:t xml:space="preserve">  </w:t>
      </w:r>
      <w:r w:rsidRPr="00E6597C">
        <w:rPr>
          <w:rFonts w:ascii="GHEA Grapalat" w:hAnsi="GHEA Grapalat" w:cs="Sylfaen"/>
          <w:b/>
          <w:sz w:val="20"/>
          <w:lang w:val="es-ES"/>
        </w:rPr>
        <w:t>ՊԱՏՐԱՍՏԵԼՈՒ</w:t>
      </w:r>
      <w:r w:rsidRPr="00E6597C">
        <w:rPr>
          <w:rFonts w:ascii="GHEA Grapalat" w:hAnsi="GHEA Grapalat" w:cs="Arial"/>
          <w:b/>
          <w:sz w:val="20"/>
          <w:lang w:val="es-ES"/>
        </w:rPr>
        <w:t xml:space="preserve">  </w:t>
      </w:r>
      <w:r w:rsidRPr="00E6597C">
        <w:rPr>
          <w:rFonts w:ascii="GHEA Grapalat" w:hAnsi="GHEA Grapalat" w:cs="Sylfaen"/>
          <w:b/>
          <w:sz w:val="20"/>
          <w:lang w:val="es-ES"/>
        </w:rPr>
        <w:t>ԿԱՐԳԸ</w:t>
      </w:r>
    </w:p>
    <w:p w:rsidR="00B26608" w:rsidRPr="00E6597C" w:rsidRDefault="00B26608" w:rsidP="00B26608">
      <w:pPr>
        <w:jc w:val="center"/>
        <w:rPr>
          <w:rFonts w:ascii="GHEA Grapalat" w:hAnsi="GHEA Grapalat" w:cs="Sylfaen"/>
          <w:b/>
          <w:sz w:val="20"/>
          <w:lang w:val="es-ES"/>
        </w:rPr>
      </w:pPr>
    </w:p>
    <w:p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rsidR="00B26608" w:rsidRPr="00E6597C" w:rsidRDefault="00B26608" w:rsidP="00B26608">
      <w:pPr>
        <w:ind w:firstLine="567"/>
        <w:jc w:val="both"/>
        <w:rPr>
          <w:rFonts w:ascii="GHEA Grapalat" w:hAnsi="GHEA Grapalat" w:cs="Sylfaen"/>
          <w:sz w:val="20"/>
          <w:lang w:val="af-ZA"/>
        </w:rPr>
      </w:pPr>
      <w:proofErr w:type="gramStart"/>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00E6176D">
        <w:rPr>
          <w:rFonts w:ascii="GHEA Grapalat" w:hAnsi="GHEA Grapalat"/>
          <w:sz w:val="20"/>
          <w:szCs w:val="20"/>
          <w:lang w:val="es-ES"/>
        </w:rPr>
        <w:t xml:space="preserve">  </w:t>
      </w:r>
      <w:r w:rsidR="00E6176D" w:rsidRPr="00E6176D">
        <w:rPr>
          <w:rFonts w:ascii="GHEA Grapalat" w:hAnsi="GHEA Grapalat"/>
          <w:b/>
          <w:sz w:val="20"/>
          <w:szCs w:val="20"/>
          <w:lang w:val="es-ES"/>
        </w:rPr>
        <w:t xml:space="preserve">2 </w:t>
      </w:r>
      <w:r w:rsidRPr="00E6176D">
        <w:rPr>
          <w:rFonts w:ascii="GHEA Grapalat" w:hAnsi="GHEA Grapalat"/>
          <w:b/>
          <w:sz w:val="20"/>
          <w:szCs w:val="20"/>
        </w:rPr>
        <w:t>օրինակ</w:t>
      </w:r>
      <w:r w:rsidRPr="00E6176D">
        <w:rPr>
          <w:rFonts w:ascii="GHEA Grapalat" w:hAnsi="GHEA Grapalat"/>
          <w:b/>
          <w:sz w:val="20"/>
          <w:szCs w:val="20"/>
          <w:lang w:val="es-ES"/>
        </w:rPr>
        <w:t xml:space="preserve"> </w:t>
      </w:r>
      <w:r w:rsidRPr="00E6176D">
        <w:rPr>
          <w:rFonts w:ascii="GHEA Grapalat" w:hAnsi="GHEA Grapalat" w:cs="Sylfaen"/>
          <w:b/>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roofErr w:type="gramEnd"/>
    </w:p>
    <w:p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lastRenderedPageBreak/>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rsidR="00E67BA7" w:rsidRPr="00E6597C" w:rsidRDefault="00E67BA7" w:rsidP="00EF3662">
      <w:pPr>
        <w:ind w:firstLine="567"/>
        <w:jc w:val="both"/>
        <w:rPr>
          <w:rFonts w:ascii="GHEA Grapalat" w:hAnsi="GHEA Grapalat" w:cs="Sylfaen"/>
          <w:sz w:val="20"/>
          <w:lang w:val="af-ZA"/>
        </w:rPr>
      </w:pPr>
    </w:p>
    <w:p w:rsidR="00AB0304" w:rsidRPr="00E6597C" w:rsidRDefault="00AB0304" w:rsidP="00EF3662">
      <w:pPr>
        <w:ind w:firstLine="567"/>
        <w:jc w:val="both"/>
        <w:rPr>
          <w:rFonts w:ascii="GHEA Grapalat" w:hAnsi="GHEA Grapalat"/>
          <w:b/>
          <w:sz w:val="20"/>
          <w:lang w:val="af-ZA"/>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6C3873" w:rsidP="00EF3662">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rsidR="00B2572B" w:rsidRPr="00E6597C" w:rsidRDefault="00E6176D" w:rsidP="00EF3662">
      <w:pPr>
        <w:pStyle w:val="31"/>
        <w:spacing w:line="240" w:lineRule="auto"/>
        <w:jc w:val="right"/>
        <w:rPr>
          <w:rFonts w:ascii="GHEA Grapalat" w:hAnsi="GHEA Grapalat" w:cs="Arial"/>
          <w:b/>
          <w:lang w:val="es-ES"/>
        </w:rPr>
      </w:pPr>
      <w:r w:rsidRPr="00AF7AD5">
        <w:rPr>
          <w:rFonts w:ascii="GHEA Grapalat" w:hAnsi="GHEA Grapalat"/>
          <w:b/>
          <w:i/>
          <w:lang w:val="hy-AM"/>
        </w:rPr>
        <w:t>Գ</w:t>
      </w:r>
      <w:r w:rsidR="008379A4">
        <w:rPr>
          <w:rFonts w:ascii="GHEA Grapalat" w:hAnsi="GHEA Grapalat"/>
          <w:b/>
          <w:i/>
        </w:rPr>
        <w:t>Հ</w:t>
      </w:r>
      <w:r w:rsidRPr="00AF7AD5">
        <w:rPr>
          <w:rFonts w:ascii="GHEA Grapalat" w:hAnsi="GHEA Grapalat"/>
          <w:b/>
          <w:i/>
          <w:lang w:val="hy-AM"/>
        </w:rPr>
        <w:t>-</w:t>
      </w:r>
      <w:r w:rsidRPr="00AF7AD5">
        <w:rPr>
          <w:rFonts w:ascii="GHEA Grapalat" w:hAnsi="GHEA Grapalat"/>
          <w:b/>
          <w:lang w:val="hy-AM"/>
        </w:rPr>
        <w:t>Հ</w:t>
      </w:r>
      <w:r w:rsidRPr="00AF7AD5">
        <w:rPr>
          <w:rFonts w:ascii="GHEA Grapalat" w:hAnsi="GHEA Grapalat"/>
          <w:b/>
          <w:i/>
          <w:lang w:val="hy-AM"/>
        </w:rPr>
        <w:t>ԲՄԱՇՁԲ</w:t>
      </w:r>
      <w:r w:rsidRPr="00AF7AD5">
        <w:rPr>
          <w:rFonts w:ascii="GHEA Grapalat" w:hAnsi="GHEA Grapalat"/>
          <w:b/>
          <w:i/>
          <w:lang w:val="af-ZA"/>
        </w:rPr>
        <w:t>-21</w:t>
      </w:r>
      <w:r w:rsidRPr="00AF7AD5">
        <w:rPr>
          <w:rFonts w:ascii="GHEA Grapalat" w:hAnsi="GHEA Grapalat"/>
          <w:b/>
          <w:i/>
          <w:lang w:val="hy-AM"/>
        </w:rPr>
        <w:t>/</w:t>
      </w:r>
      <w:r w:rsidR="008379A4">
        <w:rPr>
          <w:rFonts w:ascii="GHEA Grapalat" w:hAnsi="GHEA Grapalat"/>
          <w:b/>
          <w:i/>
        </w:rPr>
        <w:t>21</w:t>
      </w:r>
      <w:r w:rsidR="00B2572B" w:rsidRPr="00E6597C">
        <w:rPr>
          <w:rFonts w:ascii="GHEA Grapalat" w:hAnsi="GHEA Grapalat"/>
          <w:b/>
          <w:lang w:val="es-ES"/>
        </w:rPr>
        <w:t xml:space="preserve">  </w:t>
      </w:r>
      <w:r w:rsidR="00B2572B" w:rsidRPr="00E6597C">
        <w:rPr>
          <w:rFonts w:ascii="GHEA Grapalat" w:hAnsi="GHEA Grapalat" w:cs="Sylfaen"/>
          <w:b/>
          <w:lang w:val="es-ES"/>
        </w:rPr>
        <w:t>ծածկագրով</w:t>
      </w:r>
    </w:p>
    <w:p w:rsidR="00B2572B" w:rsidRPr="00E6597C" w:rsidRDefault="00E6176D" w:rsidP="00E6176D">
      <w:pPr>
        <w:pStyle w:val="31"/>
        <w:spacing w:line="240" w:lineRule="auto"/>
        <w:jc w:val="right"/>
        <w:rPr>
          <w:rFonts w:ascii="GHEA Grapalat" w:hAnsi="GHEA Grapalat" w:cs="Arial"/>
          <w:b/>
          <w:lang w:val="es-ES"/>
        </w:rPr>
      </w:pPr>
      <w:r>
        <w:rPr>
          <w:rFonts w:ascii="GHEA Grapalat" w:hAnsi="GHEA Grapalat" w:cs="Sylfaen"/>
          <w:b/>
          <w:lang w:val="es-ES"/>
        </w:rPr>
        <w:t xml:space="preserve">հրատապ </w:t>
      </w:r>
      <w:r w:rsidR="00B2572B" w:rsidRPr="00E6597C">
        <w:rPr>
          <w:rFonts w:ascii="GHEA Grapalat" w:hAnsi="GHEA Grapalat" w:cs="Sylfaen"/>
          <w:b/>
          <w:lang w:val="es-ES"/>
        </w:rPr>
        <w:t>բաց</w:t>
      </w:r>
      <w:r w:rsidR="00B2572B" w:rsidRPr="00E6597C">
        <w:rPr>
          <w:rFonts w:ascii="GHEA Grapalat" w:hAnsi="GHEA Grapalat" w:cs="Arial"/>
          <w:b/>
          <w:lang w:val="es-ES"/>
        </w:rPr>
        <w:t xml:space="preserve"> </w:t>
      </w:r>
      <w:r w:rsidR="00B2572B" w:rsidRPr="00E6597C">
        <w:rPr>
          <w:rFonts w:ascii="GHEA Grapalat" w:hAnsi="GHEA Grapalat" w:cs="Sylfaen"/>
          <w:b/>
          <w:lang w:val="es-ES"/>
        </w:rPr>
        <w:t>մրցույթի</w:t>
      </w:r>
      <w:r w:rsidR="00B2572B" w:rsidRPr="00E6597C">
        <w:rPr>
          <w:rFonts w:ascii="GHEA Grapalat" w:hAnsi="GHEA Grapalat" w:cs="Arial"/>
          <w:b/>
          <w:lang w:val="es-ES"/>
        </w:rPr>
        <w:t xml:space="preserve"> </w:t>
      </w:r>
      <w:r w:rsidR="00B2572B" w:rsidRPr="00E6597C">
        <w:rPr>
          <w:rFonts w:ascii="GHEA Grapalat" w:hAnsi="GHEA Grapalat" w:cs="Sylfaen"/>
          <w:b/>
          <w:lang w:val="es-ES"/>
        </w:rPr>
        <w:t>հրավերի</w:t>
      </w:r>
    </w:p>
    <w:p w:rsidR="00B2572B" w:rsidRPr="00E6597C" w:rsidRDefault="00B2572B" w:rsidP="00EF3662">
      <w:pPr>
        <w:jc w:val="center"/>
        <w:rPr>
          <w:rFonts w:ascii="GHEA Grapalat" w:hAnsi="GHEA Grapalat" w:cs="Sylfaen"/>
          <w:b/>
          <w:lang w:val="es-ES"/>
        </w:rPr>
      </w:pPr>
    </w:p>
    <w:p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rsidR="00B2572B" w:rsidRPr="00E6597C" w:rsidRDefault="00B2572B" w:rsidP="00EF3662">
      <w:pPr>
        <w:pStyle w:val="6"/>
        <w:jc w:val="center"/>
        <w:rPr>
          <w:rFonts w:ascii="GHEA Grapalat" w:hAnsi="GHEA Grapalat" w:cs="Arial"/>
          <w:color w:val="auto"/>
          <w:sz w:val="24"/>
          <w:szCs w:val="24"/>
          <w:lang w:val="es-ES"/>
        </w:rPr>
      </w:pPr>
      <w:r w:rsidRPr="00E6597C">
        <w:rPr>
          <w:rFonts w:ascii="GHEA Grapalat" w:hAnsi="GHEA Grapalat" w:cs="Sylfaen"/>
          <w:color w:val="auto"/>
          <w:sz w:val="24"/>
          <w:szCs w:val="24"/>
          <w:lang w:val="es-ES"/>
        </w:rPr>
        <w:t>բաց մրցույթին մասնակցելու</w:t>
      </w:r>
      <w:r w:rsidRPr="00E6597C">
        <w:rPr>
          <w:rFonts w:ascii="GHEA Grapalat" w:hAnsi="GHEA Grapalat" w:cs="Arial"/>
          <w:color w:val="auto"/>
          <w:sz w:val="24"/>
          <w:szCs w:val="24"/>
          <w:lang w:val="es-ES"/>
        </w:rPr>
        <w:t xml:space="preserve">  </w:t>
      </w:r>
    </w:p>
    <w:p w:rsidR="00B2572B" w:rsidRPr="00E6597C" w:rsidRDefault="00B2572B" w:rsidP="00EF3662">
      <w:pPr>
        <w:rPr>
          <w:lang w:val="es-ES" w:eastAsia="ru-RU"/>
        </w:rPr>
      </w:pPr>
    </w:p>
    <w:p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rsidR="00B2572B" w:rsidRPr="00E6597C" w:rsidRDefault="008379A4" w:rsidP="00EF3662">
      <w:pPr>
        <w:jc w:val="both"/>
        <w:rPr>
          <w:rFonts w:ascii="GHEA Grapalat" w:hAnsi="GHEA Grapalat"/>
          <w:sz w:val="22"/>
          <w:szCs w:val="22"/>
          <w:u w:val="single"/>
          <w:lang w:val="es-ES"/>
        </w:rPr>
      </w:pPr>
      <w:r w:rsidRPr="00B874F1">
        <w:rPr>
          <w:rFonts w:ascii="GHEA Grapalat" w:hAnsi="GHEA Grapalat" w:cs="Times Armenian"/>
          <w:b/>
          <w:i/>
          <w:lang w:val="af-ZA"/>
        </w:rPr>
        <w:t>Գառնի</w:t>
      </w:r>
      <w:r>
        <w:rPr>
          <w:rFonts w:ascii="GHEA Grapalat" w:hAnsi="GHEA Grapalat" w:cs="Times Armenian"/>
          <w:b/>
          <w:i/>
          <w:lang w:val="af-ZA"/>
        </w:rPr>
        <w:t>ի</w:t>
      </w:r>
      <w:r w:rsidRPr="00B874F1">
        <w:rPr>
          <w:rFonts w:ascii="GHEA Grapalat" w:hAnsi="GHEA Grapalat" w:cs="Times Armenian"/>
          <w:b/>
          <w:i/>
          <w:lang w:val="af-ZA"/>
        </w:rPr>
        <w:t xml:space="preserve"> համայնքապետարան</w:t>
      </w:r>
      <w:r>
        <w:rPr>
          <w:rFonts w:ascii="GHEA Grapalat" w:hAnsi="GHEA Grapalat" w:cs="Times Armenian"/>
          <w:b/>
          <w:i/>
          <w:lang w:val="af-ZA"/>
        </w:rPr>
        <w:t>ի</w:t>
      </w:r>
      <w:r w:rsidRPr="00E6176D">
        <w:rPr>
          <w:rFonts w:ascii="GHEA Grapalat" w:hAnsi="GHEA Grapalat" w:cs="Sylfaen"/>
          <w:sz w:val="20"/>
          <w:szCs w:val="20"/>
          <w:lang w:val="es-ES"/>
        </w:rPr>
        <w:t xml:space="preserve"> </w:t>
      </w:r>
      <w:r w:rsidR="00E6176D" w:rsidRPr="00E6176D">
        <w:rPr>
          <w:rFonts w:ascii="GHEA Grapalat" w:hAnsi="GHEA Grapalat" w:cs="Sylfaen"/>
          <w:sz w:val="20"/>
          <w:szCs w:val="20"/>
          <w:lang w:val="es-ES"/>
        </w:rPr>
        <w:t>-</w:t>
      </w:r>
      <w:r w:rsidR="00B2572B" w:rsidRPr="00E6176D">
        <w:rPr>
          <w:rFonts w:ascii="GHEA Grapalat" w:hAnsi="GHEA Grapalat" w:cs="Sylfaen"/>
          <w:sz w:val="20"/>
          <w:szCs w:val="20"/>
          <w:lang w:val="es-ES"/>
        </w:rPr>
        <w:t xml:space="preserve"> կողմից</w:t>
      </w:r>
      <w:r w:rsidR="00E6176D" w:rsidRPr="00E6176D">
        <w:rPr>
          <w:rFonts w:ascii="GHEA Grapalat" w:hAnsi="GHEA Grapalat"/>
          <w:sz w:val="22"/>
          <w:szCs w:val="22"/>
          <w:lang w:val="es-ES"/>
        </w:rPr>
        <w:t xml:space="preserve"> </w:t>
      </w:r>
      <w:r w:rsidR="00E6176D" w:rsidRPr="00E6176D">
        <w:rPr>
          <w:rFonts w:ascii="GHEA Grapalat" w:hAnsi="GHEA Grapalat"/>
          <w:b/>
          <w:i/>
          <w:lang w:val="hy-AM"/>
        </w:rPr>
        <w:t>Գ</w:t>
      </w:r>
      <w:r>
        <w:rPr>
          <w:rFonts w:ascii="GHEA Grapalat" w:hAnsi="GHEA Grapalat"/>
          <w:b/>
          <w:i/>
        </w:rPr>
        <w:t>Հ</w:t>
      </w:r>
      <w:r w:rsidRPr="008379A4">
        <w:rPr>
          <w:rFonts w:ascii="GHEA Grapalat" w:hAnsi="GHEA Grapalat"/>
          <w:b/>
          <w:i/>
          <w:lang w:val="es-ES"/>
        </w:rPr>
        <w:t>-</w:t>
      </w:r>
      <w:r w:rsidR="00E6176D" w:rsidRPr="00E6176D">
        <w:rPr>
          <w:rFonts w:ascii="GHEA Grapalat" w:hAnsi="GHEA Grapalat"/>
          <w:b/>
          <w:i/>
          <w:lang w:val="hy-AM"/>
        </w:rPr>
        <w:t>-</w:t>
      </w:r>
      <w:r w:rsidR="00E6176D" w:rsidRPr="00E6176D">
        <w:rPr>
          <w:rFonts w:ascii="GHEA Grapalat" w:hAnsi="GHEA Grapalat"/>
          <w:b/>
          <w:sz w:val="20"/>
          <w:szCs w:val="20"/>
          <w:lang w:val="hy-AM"/>
        </w:rPr>
        <w:t>Հ</w:t>
      </w:r>
      <w:r w:rsidR="00E6176D" w:rsidRPr="00E6176D">
        <w:rPr>
          <w:rFonts w:ascii="GHEA Grapalat" w:hAnsi="GHEA Grapalat"/>
          <w:b/>
          <w:i/>
          <w:lang w:val="hy-AM"/>
        </w:rPr>
        <w:t>ԲՄԱՇՁԲ</w:t>
      </w:r>
      <w:r w:rsidR="00E6176D" w:rsidRPr="00AF7AD5">
        <w:rPr>
          <w:rFonts w:ascii="GHEA Grapalat" w:hAnsi="GHEA Grapalat"/>
          <w:b/>
          <w:i/>
          <w:lang w:val="af-ZA"/>
        </w:rPr>
        <w:t>-21</w:t>
      </w:r>
      <w:r w:rsidR="00E6176D" w:rsidRPr="00AF7AD5">
        <w:rPr>
          <w:rFonts w:ascii="GHEA Grapalat" w:hAnsi="GHEA Grapalat"/>
          <w:b/>
          <w:i/>
          <w:lang w:val="hy-AM"/>
        </w:rPr>
        <w:t>/</w:t>
      </w:r>
      <w:r w:rsidRPr="008379A4">
        <w:rPr>
          <w:rFonts w:ascii="GHEA Grapalat" w:hAnsi="GHEA Grapalat"/>
          <w:b/>
          <w:i/>
          <w:lang w:val="es-ES"/>
        </w:rPr>
        <w:t>21</w:t>
      </w:r>
      <w:r w:rsidR="00B2572B" w:rsidRPr="00E6597C">
        <w:rPr>
          <w:rFonts w:ascii="GHEA Grapalat" w:hAnsi="GHEA Grapalat"/>
          <w:sz w:val="20"/>
          <w:szCs w:val="20"/>
          <w:lang w:val="es-ES"/>
        </w:rPr>
        <w:t xml:space="preserve"> </w:t>
      </w:r>
      <w:r w:rsidR="00B2572B" w:rsidRPr="00E6597C">
        <w:rPr>
          <w:rFonts w:ascii="GHEA Grapalat" w:hAnsi="GHEA Grapalat" w:cs="Sylfaen"/>
          <w:sz w:val="20"/>
          <w:szCs w:val="20"/>
          <w:lang w:val="es-ES"/>
        </w:rPr>
        <w:t>ծածկագրով հայտարարված</w:t>
      </w:r>
    </w:p>
    <w:p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 անվանումը</w:t>
      </w:r>
    </w:p>
    <w:p w:rsidR="00B2572B" w:rsidRPr="00E6597C" w:rsidRDefault="00E6176D" w:rsidP="00EF3662">
      <w:pPr>
        <w:jc w:val="both"/>
        <w:rPr>
          <w:rFonts w:ascii="GHEA Grapalat" w:hAnsi="GHEA Grapalat" w:cs="Sylfaen"/>
          <w:sz w:val="20"/>
          <w:szCs w:val="20"/>
          <w:lang w:val="es-ES"/>
        </w:rPr>
      </w:pPr>
      <w:r w:rsidRPr="00E6176D">
        <w:rPr>
          <w:rFonts w:ascii="GHEA Grapalat" w:hAnsi="GHEA Grapalat" w:cs="Sylfaen"/>
          <w:sz w:val="20"/>
          <w:szCs w:val="20"/>
          <w:lang w:val="es-ES"/>
        </w:rPr>
        <w:t>հրատապ</w:t>
      </w:r>
      <w:r w:rsidRPr="00E6597C">
        <w:rPr>
          <w:rFonts w:ascii="GHEA Grapalat" w:hAnsi="GHEA Grapalat" w:cs="Sylfaen"/>
          <w:sz w:val="20"/>
          <w:szCs w:val="20"/>
          <w:lang w:val="es-ES"/>
        </w:rPr>
        <w:t xml:space="preserve"> </w:t>
      </w:r>
      <w:r w:rsidR="00B2572B" w:rsidRPr="00E6597C">
        <w:rPr>
          <w:rFonts w:ascii="GHEA Grapalat" w:hAnsi="GHEA Grapalat" w:cs="Sylfaen"/>
          <w:sz w:val="20"/>
          <w:szCs w:val="20"/>
          <w:lang w:val="es-ES"/>
        </w:rPr>
        <w:t>բաց մրցույթի</w:t>
      </w:r>
      <w:r w:rsidR="00B2572B" w:rsidRPr="00E6597C">
        <w:rPr>
          <w:rFonts w:ascii="GHEA Grapalat" w:hAnsi="GHEA Grapalat" w:cs="Arial"/>
          <w:sz w:val="16"/>
          <w:szCs w:val="16"/>
          <w:lang w:val="es-ES"/>
        </w:rPr>
        <w:t xml:space="preserve"> </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rsidR="00B2572B" w:rsidRPr="00E6597C" w:rsidRDefault="00B2572B" w:rsidP="00EF3662">
      <w:pPr>
        <w:jc w:val="both"/>
        <w:rPr>
          <w:rFonts w:ascii="GHEA Grapalat" w:hAnsi="GHEA Grapalat"/>
          <w:sz w:val="12"/>
          <w:szCs w:val="12"/>
          <w:u w:val="single"/>
          <w:lang w:val="es-ES"/>
        </w:rPr>
      </w:pP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rsidR="00B2572B" w:rsidRPr="00E6597C" w:rsidDel="00437CDB" w:rsidRDefault="00B2572B" w:rsidP="00EF3662">
      <w:pPr>
        <w:jc w:val="both"/>
        <w:rPr>
          <w:rFonts w:ascii="GHEA Grapalat" w:hAnsi="GHEA Grapalat" w:cs="Sylfaen"/>
          <w:sz w:val="20"/>
          <w:szCs w:val="20"/>
          <w:lang w:val="es-ES"/>
        </w:rPr>
      </w:pP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rsidR="00B2572B" w:rsidRPr="008747C6" w:rsidRDefault="00B2572B" w:rsidP="00EF3662">
      <w:pPr>
        <w:jc w:val="right"/>
        <w:rPr>
          <w:rFonts w:ascii="GHEA Grapalat" w:hAnsi="GHEA Grapalat"/>
          <w:sz w:val="10"/>
          <w:szCs w:val="10"/>
          <w:u w:val="single"/>
          <w:lang w:val="es-ES"/>
        </w:rPr>
      </w:pPr>
    </w:p>
    <w:p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rsidR="003257F0" w:rsidRPr="008747C6" w:rsidRDefault="003257F0" w:rsidP="003257F0">
      <w:pPr>
        <w:jc w:val="right"/>
        <w:rPr>
          <w:rFonts w:ascii="GHEA Grapalat" w:hAnsi="GHEA Grapalat"/>
          <w:sz w:val="10"/>
          <w:szCs w:val="10"/>
          <w:lang w:val="hy-AM"/>
        </w:rPr>
      </w:pPr>
    </w:p>
    <w:p w:rsidR="003257F0" w:rsidRPr="008747C6" w:rsidRDefault="003257F0" w:rsidP="003257F0">
      <w:pPr>
        <w:ind w:firstLine="708"/>
        <w:jc w:val="both"/>
        <w:rPr>
          <w:rFonts w:ascii="GHEA Grapalat" w:hAnsi="GHEA Grapalat" w:cs="Arial"/>
          <w:sz w:val="20"/>
          <w:szCs w:val="20"/>
          <w:lang w:val="hy-AM"/>
        </w:rPr>
      </w:pPr>
    </w:p>
    <w:p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rsidR="006C3873" w:rsidRPr="00E6597C" w:rsidRDefault="006C3873" w:rsidP="00975F7E">
      <w:pPr>
        <w:ind w:firstLine="709"/>
        <w:jc w:val="both"/>
        <w:rPr>
          <w:rFonts w:ascii="GHEA Grapalat" w:hAnsi="GHEA Grapalat"/>
          <w:sz w:val="20"/>
          <w:lang w:val="es-ES"/>
        </w:rPr>
      </w:pPr>
      <w:r w:rsidRPr="00E6597C">
        <w:rPr>
          <w:rFonts w:ascii="GHEA Grapalat" w:hAnsi="GHEA Grapalat" w:cs="Arial"/>
          <w:sz w:val="20"/>
          <w:szCs w:val="20"/>
          <w:lang w:val="es-ES"/>
        </w:rPr>
        <w:t>Սույնով</w:t>
      </w:r>
      <w:r w:rsidRPr="00E6597C">
        <w:rPr>
          <w:rFonts w:ascii="GHEA Grapalat" w:hAnsi="GHEA Grapalat"/>
          <w:sz w:val="20"/>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es-ES"/>
        </w:rPr>
        <w:t xml:space="preserve">                         </w:t>
      </w:r>
      <w:r w:rsidRPr="00E6597C">
        <w:rPr>
          <w:rFonts w:ascii="GHEA Grapalat" w:hAnsi="GHEA Grapalat"/>
          <w:sz w:val="20"/>
          <w:u w:val="single"/>
          <w:lang w:val="hy-AM"/>
        </w:rPr>
        <w:t xml:space="preserve">          </w:t>
      </w:r>
      <w:r w:rsidRPr="00E6597C">
        <w:rPr>
          <w:rFonts w:ascii="GHEA Grapalat" w:hAnsi="GHEA Grapalat"/>
          <w:lang w:val="hy-AM"/>
        </w:rPr>
        <w:t>-</w:t>
      </w:r>
      <w:r w:rsidRPr="00E6597C">
        <w:rPr>
          <w:rFonts w:ascii="GHEA Grapalat" w:hAnsi="GHEA Grapalat" w:cs="Arial"/>
          <w:sz w:val="20"/>
          <w:szCs w:val="20"/>
          <w:lang w:val="es-ES"/>
        </w:rPr>
        <w:t>ն հայտարարում և հավաստում է, որ՝</w:t>
      </w:r>
      <w:r w:rsidRPr="00E6597C">
        <w:rPr>
          <w:rFonts w:ascii="GHEA Grapalat" w:hAnsi="GHEA Grapalat" w:cs="Arial"/>
          <w:lang w:val="hy-AM"/>
        </w:rPr>
        <w:t xml:space="preserve"> </w:t>
      </w:r>
    </w:p>
    <w:p w:rsidR="006C3873" w:rsidRPr="00E6597C" w:rsidRDefault="006C3873" w:rsidP="00975F7E">
      <w:pPr>
        <w:jc w:val="both"/>
        <w:rPr>
          <w:rFonts w:ascii="GHEA Grapalat" w:hAnsi="GHEA Grapalat"/>
          <w:i/>
          <w:sz w:val="16"/>
          <w:vertAlign w:val="superscript"/>
          <w:lang w:val="es-ES"/>
        </w:rPr>
      </w:pP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es-ES"/>
        </w:rPr>
        <w:t xml:space="preserve">                                    </w:t>
      </w:r>
      <w:r w:rsidRPr="00E6597C">
        <w:rPr>
          <w:rFonts w:ascii="GHEA Grapalat" w:hAnsi="GHEA Grapalat" w:cs="Sylfaen"/>
          <w:vertAlign w:val="superscript"/>
          <w:lang w:val="hy-AM"/>
        </w:rPr>
        <w:t>մասնակցի անվանում</w:t>
      </w:r>
    </w:p>
    <w:p w:rsidR="008747C6" w:rsidRDefault="006C3873" w:rsidP="00975F7E">
      <w:pPr>
        <w:ind w:firstLine="708"/>
        <w:jc w:val="both"/>
        <w:rPr>
          <w:rFonts w:ascii="GHEA Grapalat" w:hAnsi="GHEA Grapalat" w:cs="Sylfaen"/>
          <w:sz w:val="20"/>
          <w:lang w:val="hy-AM"/>
        </w:rPr>
      </w:pPr>
      <w:r w:rsidRPr="00E6597C">
        <w:rPr>
          <w:rFonts w:ascii="GHEA Grapalat" w:hAnsi="GHEA Grapalat" w:cs="Arial"/>
          <w:sz w:val="20"/>
          <w:szCs w:val="20"/>
          <w:lang w:val="es-ES"/>
        </w:rPr>
        <w:t xml:space="preserve">1) բավարարում է </w:t>
      </w:r>
      <w:r w:rsidR="002F4E30">
        <w:rPr>
          <w:rFonts w:ascii="GHEA Grapalat" w:hAnsi="GHEA Grapalat"/>
          <w:b/>
          <w:i/>
          <w:lang w:val="hy-AM"/>
        </w:rPr>
        <w:t>Գ</w:t>
      </w:r>
      <w:r w:rsidR="002F4E30">
        <w:rPr>
          <w:rFonts w:ascii="GHEA Grapalat" w:hAnsi="GHEA Grapalat"/>
          <w:b/>
          <w:i/>
        </w:rPr>
        <w:t>Հ</w:t>
      </w:r>
      <w:r w:rsidR="00E6176D" w:rsidRPr="00AF7AD5">
        <w:rPr>
          <w:rFonts w:ascii="GHEA Grapalat" w:hAnsi="GHEA Grapalat"/>
          <w:b/>
          <w:i/>
          <w:lang w:val="hy-AM"/>
        </w:rPr>
        <w:t>-</w:t>
      </w:r>
      <w:r w:rsidR="00E6176D" w:rsidRPr="00AF7AD5">
        <w:rPr>
          <w:rFonts w:ascii="GHEA Grapalat" w:hAnsi="GHEA Grapalat"/>
          <w:b/>
          <w:sz w:val="20"/>
          <w:szCs w:val="20"/>
          <w:lang w:val="hy-AM"/>
        </w:rPr>
        <w:t>Հ</w:t>
      </w:r>
      <w:r w:rsidR="00E6176D" w:rsidRPr="00AF7AD5">
        <w:rPr>
          <w:rFonts w:ascii="GHEA Grapalat" w:hAnsi="GHEA Grapalat"/>
          <w:b/>
          <w:i/>
          <w:lang w:val="hy-AM"/>
        </w:rPr>
        <w:t>ԲՄԱՇՁԲ</w:t>
      </w:r>
      <w:r w:rsidR="00E6176D" w:rsidRPr="00AF7AD5">
        <w:rPr>
          <w:rFonts w:ascii="GHEA Grapalat" w:hAnsi="GHEA Grapalat"/>
          <w:b/>
          <w:i/>
          <w:lang w:val="af-ZA"/>
        </w:rPr>
        <w:t>-21</w:t>
      </w:r>
      <w:r w:rsidR="00E6176D" w:rsidRPr="00AF7AD5">
        <w:rPr>
          <w:rFonts w:ascii="GHEA Grapalat" w:hAnsi="GHEA Grapalat"/>
          <w:b/>
          <w:i/>
          <w:lang w:val="hy-AM"/>
        </w:rPr>
        <w:t>/</w:t>
      </w:r>
      <w:r w:rsidR="002F4E30">
        <w:rPr>
          <w:rFonts w:ascii="GHEA Grapalat" w:hAnsi="GHEA Grapalat"/>
          <w:b/>
          <w:i/>
          <w:lang w:val="af-ZA"/>
        </w:rPr>
        <w:t>21</w:t>
      </w:r>
      <w:r w:rsidRPr="00E6597C">
        <w:rPr>
          <w:rFonts w:ascii="GHEA Grapalat" w:hAnsi="GHEA Grapalat" w:cs="Arial"/>
          <w:sz w:val="20"/>
          <w:szCs w:val="20"/>
          <w:lang w:val="es-ES"/>
        </w:rPr>
        <w:t xml:space="preserve"> ծածկագրով </w:t>
      </w:r>
      <w:r w:rsidR="00E6176D" w:rsidRPr="00E6176D">
        <w:rPr>
          <w:rFonts w:ascii="GHEA Grapalat" w:hAnsi="GHEA Grapalat" w:cs="Sylfaen"/>
          <w:sz w:val="20"/>
          <w:szCs w:val="20"/>
          <w:lang w:val="es-ES"/>
        </w:rPr>
        <w:t>հրատապ</w:t>
      </w:r>
      <w:r w:rsidRPr="00E6597C">
        <w:rPr>
          <w:rFonts w:ascii="GHEA Grapalat" w:hAnsi="GHEA Grapalat" w:cs="Arial"/>
          <w:sz w:val="20"/>
          <w:szCs w:val="20"/>
          <w:lang w:val="es-ES"/>
        </w:rPr>
        <w:t xml:space="preserve"> բաց մրցույթի հրավերով սահմանված մասնակցության իրավունքի պահանջներին </w:t>
      </w:r>
      <w:r w:rsidR="00EB07BB" w:rsidRPr="00E6597C">
        <w:rPr>
          <w:rFonts w:ascii="GHEA Grapalat" w:hAnsi="GHEA Grapalat" w:cs="Arial"/>
          <w:sz w:val="20"/>
          <w:szCs w:val="20"/>
          <w:lang w:val="hy-AM"/>
        </w:rPr>
        <w:t xml:space="preserve"> և </w:t>
      </w:r>
      <w:r w:rsidR="00361308" w:rsidRPr="00E6597C">
        <w:rPr>
          <w:rFonts w:ascii="GHEA Grapalat" w:hAnsi="GHEA Grapalat" w:cs="Sylfaen"/>
          <w:sz w:val="20"/>
          <w:lang w:val="hy-AM"/>
        </w:rPr>
        <w:t>պարտավորվում</w:t>
      </w:r>
      <w:r w:rsidR="00EB07BB" w:rsidRPr="00E6597C">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E6597C">
        <w:rPr>
          <w:rFonts w:ascii="GHEA Grapalat" w:hAnsi="GHEA Grapalat" w:cs="Sylfaen"/>
          <w:sz w:val="20"/>
          <w:lang w:val="hy-AM"/>
        </w:rPr>
        <w:t>նել</w:t>
      </w:r>
      <w:r w:rsidR="00EB07BB" w:rsidRPr="00E6597C">
        <w:rPr>
          <w:rFonts w:ascii="GHEA Grapalat" w:hAnsi="GHEA Grapalat" w:cs="Sylfaen"/>
          <w:sz w:val="20"/>
          <w:lang w:val="hy-AM"/>
        </w:rPr>
        <w:t xml:space="preserve"> որակավորման ապահովում</w:t>
      </w:r>
      <w:r w:rsidR="00112726">
        <w:rPr>
          <w:rStyle w:val="af6"/>
          <w:rFonts w:ascii="GHEA Grapalat" w:hAnsi="GHEA Grapalat" w:cs="Sylfaen"/>
          <w:sz w:val="20"/>
          <w:lang w:val="hy-AM"/>
        </w:rPr>
        <w:footnoteReference w:id="11"/>
      </w:r>
      <w:r w:rsidR="00E97AB0" w:rsidRPr="004605D7">
        <w:rPr>
          <w:rFonts w:ascii="GHEA Grapalat" w:hAnsi="GHEA Grapalat" w:cs="Sylfaen"/>
          <w:sz w:val="20"/>
          <w:lang w:val="es-ES"/>
        </w:rPr>
        <w:t>.</w:t>
      </w:r>
      <w:r w:rsidR="00EB07BB" w:rsidRPr="00E6597C">
        <w:rPr>
          <w:rFonts w:ascii="GHEA Grapalat" w:hAnsi="GHEA Grapalat" w:cs="Sylfaen"/>
          <w:sz w:val="20"/>
          <w:lang w:val="hy-AM"/>
        </w:rPr>
        <w:t xml:space="preserve"> </w:t>
      </w:r>
    </w:p>
    <w:p w:rsidR="006C3873" w:rsidRPr="00E6597C" w:rsidRDefault="00887807" w:rsidP="00975F7E">
      <w:pPr>
        <w:ind w:firstLine="708"/>
        <w:jc w:val="both"/>
        <w:rPr>
          <w:rFonts w:ascii="GHEA Grapalat" w:hAnsi="GHEA Grapalat" w:cs="Arial"/>
          <w:sz w:val="22"/>
          <w:szCs w:val="22"/>
          <w:lang w:val="es-ES"/>
        </w:rPr>
      </w:pPr>
      <w:r w:rsidRPr="00E6597C">
        <w:rPr>
          <w:rFonts w:ascii="GHEA Grapalat" w:hAnsi="GHEA Grapalat" w:cs="Arial"/>
          <w:sz w:val="20"/>
          <w:szCs w:val="20"/>
          <w:lang w:val="hy-AM"/>
        </w:rPr>
        <w:t>2</w:t>
      </w:r>
      <w:r w:rsidR="006C3873" w:rsidRPr="00E6597C">
        <w:rPr>
          <w:rFonts w:ascii="GHEA Grapalat" w:hAnsi="GHEA Grapalat" w:cs="Arial"/>
          <w:sz w:val="20"/>
          <w:szCs w:val="20"/>
          <w:lang w:val="es-ES"/>
        </w:rPr>
        <w:t xml:space="preserve">) </w:t>
      </w:r>
      <w:r w:rsidR="00E6176D" w:rsidRPr="00AF7AD5">
        <w:rPr>
          <w:rFonts w:ascii="GHEA Grapalat" w:hAnsi="GHEA Grapalat"/>
          <w:b/>
          <w:i/>
          <w:lang w:val="hy-AM"/>
        </w:rPr>
        <w:t>ԳԿՏ-</w:t>
      </w:r>
      <w:r w:rsidR="00E6176D" w:rsidRPr="00AF7AD5">
        <w:rPr>
          <w:rFonts w:ascii="GHEA Grapalat" w:hAnsi="GHEA Grapalat"/>
          <w:b/>
          <w:sz w:val="20"/>
          <w:szCs w:val="20"/>
          <w:lang w:val="hy-AM"/>
        </w:rPr>
        <w:t>Հ</w:t>
      </w:r>
      <w:r w:rsidR="00E6176D" w:rsidRPr="00AF7AD5">
        <w:rPr>
          <w:rFonts w:ascii="GHEA Grapalat" w:hAnsi="GHEA Grapalat"/>
          <w:b/>
          <w:i/>
          <w:lang w:val="hy-AM"/>
        </w:rPr>
        <w:t>ԲՄԱՇՁԲ</w:t>
      </w:r>
      <w:r w:rsidR="00E6176D" w:rsidRPr="00AF7AD5">
        <w:rPr>
          <w:rFonts w:ascii="GHEA Grapalat" w:hAnsi="GHEA Grapalat"/>
          <w:b/>
          <w:i/>
          <w:lang w:val="af-ZA"/>
        </w:rPr>
        <w:t>-21</w:t>
      </w:r>
      <w:r w:rsidR="00E6176D" w:rsidRPr="00AF7AD5">
        <w:rPr>
          <w:rFonts w:ascii="GHEA Grapalat" w:hAnsi="GHEA Grapalat"/>
          <w:b/>
          <w:i/>
          <w:lang w:val="hy-AM"/>
        </w:rPr>
        <w:t>/</w:t>
      </w:r>
      <w:r w:rsidR="00E6176D" w:rsidRPr="00AF7AD5">
        <w:rPr>
          <w:rFonts w:ascii="GHEA Grapalat" w:hAnsi="GHEA Grapalat"/>
          <w:b/>
          <w:i/>
          <w:lang w:val="af-ZA"/>
        </w:rPr>
        <w:t>4</w:t>
      </w:r>
      <w:r w:rsidR="006C3873" w:rsidRPr="00E6597C">
        <w:rPr>
          <w:rFonts w:ascii="GHEA Grapalat" w:hAnsi="GHEA Grapalat" w:cs="Sylfaen"/>
          <w:sz w:val="22"/>
          <w:szCs w:val="22"/>
          <w:lang w:val="hy-AM"/>
        </w:rPr>
        <w:t xml:space="preserve">  </w:t>
      </w:r>
      <w:r w:rsidR="006C3873" w:rsidRPr="00E6597C">
        <w:rPr>
          <w:rFonts w:ascii="GHEA Grapalat" w:hAnsi="GHEA Grapalat" w:cs="Arial"/>
          <w:sz w:val="20"/>
          <w:szCs w:val="20"/>
          <w:lang w:val="es-ES"/>
        </w:rPr>
        <w:t>ծածկագրով</w:t>
      </w:r>
      <w:r w:rsidR="00E6176D" w:rsidRPr="00E6176D">
        <w:rPr>
          <w:rFonts w:ascii="GHEA Grapalat" w:hAnsi="GHEA Grapalat" w:cs="Sylfaen"/>
          <w:sz w:val="20"/>
          <w:szCs w:val="20"/>
          <w:lang w:val="es-ES"/>
        </w:rPr>
        <w:t xml:space="preserve"> հրատապ</w:t>
      </w:r>
      <w:r w:rsidR="006C3873" w:rsidRPr="00E6597C">
        <w:rPr>
          <w:rFonts w:ascii="GHEA Grapalat" w:hAnsi="GHEA Grapalat" w:cs="Arial"/>
          <w:sz w:val="20"/>
          <w:szCs w:val="20"/>
          <w:lang w:val="es-ES"/>
        </w:rPr>
        <w:t xml:space="preserve"> բաց մրցույթին մասնակցելու շրջանակում`</w:t>
      </w:r>
      <w:r w:rsidR="006C3873" w:rsidRPr="00E6597C">
        <w:rPr>
          <w:rFonts w:ascii="GHEA Grapalat" w:hAnsi="GHEA Grapalat" w:cs="Sylfaen"/>
          <w:sz w:val="22"/>
          <w:szCs w:val="22"/>
          <w:lang w:val="es-ES"/>
        </w:rPr>
        <w:t xml:space="preserve">  </w:t>
      </w:r>
    </w:p>
    <w:p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rsidR="0091590A" w:rsidRDefault="0091590A" w:rsidP="00A52F0E">
      <w:pPr>
        <w:jc w:val="both"/>
        <w:rPr>
          <w:rFonts w:ascii="GHEA Grapalat" w:hAnsi="GHEA Grapalat" w:cs="Arial"/>
          <w:sz w:val="20"/>
          <w:szCs w:val="20"/>
          <w:lang w:val="es-ES"/>
        </w:rPr>
      </w:pPr>
    </w:p>
    <w:p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rsidR="00A52F0E" w:rsidRPr="0091590A" w:rsidRDefault="00A52F0E" w:rsidP="0091590A">
      <w:pPr>
        <w:jc w:val="both"/>
        <w:rPr>
          <w:rFonts w:ascii="GHEA Grapalat" w:hAnsi="GHEA Grapalat"/>
          <w:sz w:val="22"/>
          <w:szCs w:val="22"/>
          <w:lang w:val="hy-AM"/>
        </w:rPr>
      </w:pPr>
    </w:p>
    <w:p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rsidR="006C3873" w:rsidRPr="00E6597C" w:rsidRDefault="006C3873" w:rsidP="006C3873">
      <w:pPr>
        <w:jc w:val="right"/>
        <w:rPr>
          <w:rFonts w:ascii="GHEA Grapalat" w:hAnsi="GHEA Grapalat"/>
          <w:sz w:val="10"/>
          <w:szCs w:val="10"/>
          <w:lang w:val="es-ES"/>
        </w:rPr>
      </w:pPr>
    </w:p>
    <w:p w:rsidR="00E97AB0" w:rsidRPr="00E6597C" w:rsidRDefault="00E97AB0" w:rsidP="00CE3A99">
      <w:pPr>
        <w:ind w:firstLine="708"/>
        <w:jc w:val="both"/>
        <w:rPr>
          <w:rFonts w:ascii="GHEA Grapalat" w:hAnsi="GHEA Grapalat"/>
          <w:sz w:val="20"/>
          <w:lang w:val="es-ES"/>
        </w:rPr>
      </w:pPr>
    </w:p>
    <w:p w:rsidR="00E97AB0" w:rsidRPr="00E6597C" w:rsidRDefault="00E97AB0" w:rsidP="00CE3A99">
      <w:pPr>
        <w:ind w:firstLine="708"/>
        <w:jc w:val="both"/>
        <w:rPr>
          <w:rFonts w:ascii="GHEA Grapalat" w:hAnsi="GHEA Grapalat"/>
          <w:sz w:val="20"/>
          <w:lang w:val="es-ES"/>
        </w:rPr>
      </w:pPr>
    </w:p>
    <w:p w:rsidR="00B2572B" w:rsidRPr="00E6597C" w:rsidRDefault="00B2572B" w:rsidP="00EF3662">
      <w:pPr>
        <w:jc w:val="both"/>
        <w:rPr>
          <w:rFonts w:ascii="GHEA Grapalat" w:hAnsi="GHEA Grapalat"/>
          <w:sz w:val="20"/>
          <w:lang w:val="es-ES"/>
        </w:rPr>
      </w:pPr>
    </w:p>
    <w:p w:rsidR="00B2572B" w:rsidRPr="00E6597C" w:rsidRDefault="00B2572B" w:rsidP="00EF3662">
      <w:pPr>
        <w:jc w:val="both"/>
        <w:rPr>
          <w:rFonts w:ascii="GHEA Grapalat" w:hAnsi="GHEA Grapalat"/>
          <w:sz w:val="20"/>
          <w:lang w:val="es-ES"/>
        </w:rPr>
      </w:pPr>
    </w:p>
    <w:p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rsidR="00B2572B" w:rsidRPr="00E6597C" w:rsidRDefault="00B2572B" w:rsidP="00EF3662">
      <w:pPr>
        <w:jc w:val="both"/>
        <w:rPr>
          <w:rFonts w:ascii="GHEA Grapalat" w:hAnsi="GHEA Grapalat" w:cs="Arial"/>
          <w:sz w:val="20"/>
          <w:vertAlign w:val="superscript"/>
          <w:lang w:val="es-ES"/>
        </w:rPr>
      </w:pPr>
    </w:p>
    <w:p w:rsidR="00B2572B" w:rsidRPr="00E6597C" w:rsidRDefault="00B2572B" w:rsidP="00EF3662">
      <w:pPr>
        <w:jc w:val="both"/>
        <w:rPr>
          <w:rFonts w:ascii="GHEA Grapalat" w:hAnsi="GHEA Grapalat"/>
          <w:sz w:val="20"/>
          <w:lang w:val="hy-AM"/>
        </w:rPr>
      </w:pPr>
      <w:r w:rsidRPr="00E6597C">
        <w:rPr>
          <w:rFonts w:ascii="GHEA Grapalat" w:hAnsi="GHEA Grapalat"/>
          <w:sz w:val="20"/>
          <w:lang w:val="hy-AM"/>
        </w:rPr>
        <w:t xml:space="preserve">    </w:t>
      </w:r>
    </w:p>
    <w:p w:rsidR="00B2572B" w:rsidRPr="00E6597C" w:rsidRDefault="00B2572B" w:rsidP="00EF3662">
      <w:pPr>
        <w:jc w:val="right"/>
        <w:rPr>
          <w:rFonts w:ascii="GHEA Grapalat" w:hAnsi="GHEA Grapalat" w:cs="Arial"/>
          <w:sz w:val="20"/>
          <w:lang w:val="hy-AM"/>
        </w:rPr>
      </w:pPr>
      <w:r w:rsidRPr="00E6597C">
        <w:rPr>
          <w:rFonts w:ascii="GHEA Grapalat" w:hAnsi="GHEA Grapalat" w:cs="Sylfaen"/>
          <w:sz w:val="20"/>
          <w:lang w:val="hy-AM"/>
        </w:rPr>
        <w:t>Կ</w:t>
      </w:r>
      <w:r w:rsidRPr="00E6597C">
        <w:rPr>
          <w:rFonts w:ascii="GHEA Grapalat" w:hAnsi="GHEA Grapalat" w:cs="Arial"/>
          <w:sz w:val="20"/>
          <w:lang w:val="hy-AM"/>
        </w:rPr>
        <w:t xml:space="preserve">. </w:t>
      </w:r>
      <w:r w:rsidRPr="00E6597C">
        <w:rPr>
          <w:rFonts w:ascii="GHEA Grapalat" w:hAnsi="GHEA Grapalat" w:cs="Sylfaen"/>
          <w:sz w:val="20"/>
          <w:lang w:val="hy-AM"/>
        </w:rPr>
        <w:t>Տ</w:t>
      </w:r>
      <w:r w:rsidRPr="00E6597C">
        <w:rPr>
          <w:rFonts w:ascii="GHEA Grapalat" w:hAnsi="GHEA Grapalat" w:cs="Arial"/>
          <w:sz w:val="20"/>
          <w:lang w:val="hy-AM"/>
        </w:rPr>
        <w:t>.</w:t>
      </w:r>
      <w:r w:rsidRPr="00E6597C">
        <w:rPr>
          <w:rStyle w:val="af6"/>
          <w:rFonts w:ascii="GHEA Grapalat" w:hAnsi="GHEA Grapalat" w:cs="Arial"/>
          <w:color w:val="FFFFFF"/>
          <w:sz w:val="20"/>
          <w:lang w:val="hy-AM"/>
        </w:rPr>
        <w:footnoteReference w:id="12"/>
      </w:r>
      <w:r w:rsidRPr="00E6597C">
        <w:rPr>
          <w:rFonts w:ascii="GHEA Grapalat" w:hAnsi="GHEA Grapalat" w:cs="Arial"/>
          <w:sz w:val="20"/>
          <w:lang w:val="hy-AM"/>
        </w:rPr>
        <w:tab/>
      </w:r>
      <w:r w:rsidRPr="00E6597C">
        <w:rPr>
          <w:rFonts w:ascii="GHEA Grapalat" w:hAnsi="GHEA Grapalat" w:cs="Arial"/>
          <w:sz w:val="20"/>
          <w:lang w:val="hy-AM"/>
        </w:rPr>
        <w:tab/>
        <w:t xml:space="preserve"> </w:t>
      </w:r>
    </w:p>
    <w:p w:rsidR="00B2572B" w:rsidRPr="00E6597C" w:rsidRDefault="00B2572B" w:rsidP="00EF3662">
      <w:pPr>
        <w:pStyle w:val="31"/>
        <w:spacing w:line="240" w:lineRule="auto"/>
        <w:jc w:val="right"/>
        <w:rPr>
          <w:rFonts w:ascii="GHEA Grapalat" w:hAnsi="GHEA Grapalat"/>
          <w:b/>
          <w:lang w:val="hy-AM"/>
        </w:rPr>
      </w:pPr>
    </w:p>
    <w:p w:rsidR="00B2572B" w:rsidRPr="00E6597C" w:rsidRDefault="00B2572B" w:rsidP="00EF3662">
      <w:pPr>
        <w:pStyle w:val="31"/>
        <w:spacing w:line="240" w:lineRule="auto"/>
        <w:jc w:val="right"/>
        <w:rPr>
          <w:rFonts w:ascii="GHEA Grapalat" w:hAnsi="GHEA Grapalat"/>
          <w:b/>
          <w:lang w:val="hy-AM"/>
        </w:rPr>
      </w:pPr>
    </w:p>
    <w:p w:rsidR="00A52F0E" w:rsidRPr="004A0DFD" w:rsidRDefault="00CE3A99" w:rsidP="004A0DFD">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rsidR="00A52F0E" w:rsidRDefault="00A52F0E" w:rsidP="000B1088">
      <w:pPr>
        <w:pStyle w:val="31"/>
        <w:spacing w:line="240" w:lineRule="auto"/>
        <w:ind w:firstLine="0"/>
        <w:jc w:val="right"/>
        <w:rPr>
          <w:rFonts w:ascii="GHEA Grapalat" w:hAnsi="GHEA Grapalat"/>
          <w:b/>
          <w:lang w:val="hy-AM"/>
        </w:rPr>
      </w:pPr>
    </w:p>
    <w:p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4A0DFD">
        <w:rPr>
          <w:rFonts w:ascii="GHEA Grapalat" w:hAnsi="GHEA Grapalat" w:cs="Arial"/>
          <w:b/>
          <w:i w:val="0"/>
          <w:lang w:val="hy-AM"/>
        </w:rPr>
        <w:t>1.1</w:t>
      </w:r>
      <w:r>
        <w:rPr>
          <w:rFonts w:ascii="GHEA Grapalat" w:hAnsi="GHEA Grapalat" w:cs="Arial"/>
          <w:b/>
          <w:i w:val="0"/>
          <w:lang w:val="hy-AM"/>
        </w:rPr>
        <w:t>**</w:t>
      </w:r>
    </w:p>
    <w:p w:rsidR="00A52F0E" w:rsidRPr="007B5542" w:rsidRDefault="00E6176D" w:rsidP="00A52F0E">
      <w:pPr>
        <w:pStyle w:val="31"/>
        <w:spacing w:line="240" w:lineRule="auto"/>
        <w:jc w:val="right"/>
        <w:rPr>
          <w:rFonts w:ascii="GHEA Grapalat" w:hAnsi="GHEA Grapalat" w:cs="Arial"/>
          <w:b/>
          <w:lang w:val="hy-AM"/>
        </w:rPr>
      </w:pPr>
      <w:r w:rsidRPr="00AF7AD5">
        <w:rPr>
          <w:rFonts w:ascii="GHEA Grapalat" w:hAnsi="GHEA Grapalat"/>
          <w:b/>
          <w:i/>
          <w:lang w:val="hy-AM"/>
        </w:rPr>
        <w:t>Գ</w:t>
      </w:r>
      <w:r w:rsidR="002F4E30">
        <w:rPr>
          <w:rFonts w:ascii="GHEA Grapalat" w:hAnsi="GHEA Grapalat"/>
          <w:b/>
          <w:i/>
        </w:rPr>
        <w:t>Հ</w:t>
      </w:r>
      <w:r w:rsidRPr="00AF7AD5">
        <w:rPr>
          <w:rFonts w:ascii="GHEA Grapalat" w:hAnsi="GHEA Grapalat"/>
          <w:b/>
          <w:i/>
          <w:lang w:val="hy-AM"/>
        </w:rPr>
        <w:t>-</w:t>
      </w:r>
      <w:r w:rsidRPr="00AF7AD5">
        <w:rPr>
          <w:rFonts w:ascii="GHEA Grapalat" w:hAnsi="GHEA Grapalat"/>
          <w:b/>
          <w:lang w:val="hy-AM"/>
        </w:rPr>
        <w:t>Հ</w:t>
      </w:r>
      <w:r w:rsidRPr="00AF7AD5">
        <w:rPr>
          <w:rFonts w:ascii="GHEA Grapalat" w:hAnsi="GHEA Grapalat"/>
          <w:b/>
          <w:i/>
          <w:lang w:val="hy-AM"/>
        </w:rPr>
        <w:t>ԲՄԱՇՁԲ</w:t>
      </w:r>
      <w:r w:rsidRPr="00AF7AD5">
        <w:rPr>
          <w:rFonts w:ascii="GHEA Grapalat" w:hAnsi="GHEA Grapalat"/>
          <w:b/>
          <w:i/>
          <w:lang w:val="af-ZA"/>
        </w:rPr>
        <w:t>-21</w:t>
      </w:r>
      <w:r w:rsidRPr="00AF7AD5">
        <w:rPr>
          <w:rFonts w:ascii="GHEA Grapalat" w:hAnsi="GHEA Grapalat"/>
          <w:b/>
          <w:i/>
          <w:lang w:val="hy-AM"/>
        </w:rPr>
        <w:t>/</w:t>
      </w:r>
      <w:r w:rsidR="002F4E30">
        <w:rPr>
          <w:rFonts w:ascii="GHEA Grapalat" w:hAnsi="GHEA Grapalat"/>
          <w:b/>
          <w:i/>
          <w:lang w:val="af-ZA"/>
        </w:rPr>
        <w:t>21</w:t>
      </w:r>
      <w:r>
        <w:rPr>
          <w:rFonts w:ascii="GHEA Grapalat" w:hAnsi="GHEA Grapalat"/>
          <w:b/>
          <w:i/>
          <w:lang w:val="af-ZA"/>
        </w:rPr>
        <w:t xml:space="preserve"> </w:t>
      </w:r>
      <w:r w:rsidR="00A52F0E" w:rsidRPr="007B5542">
        <w:rPr>
          <w:rFonts w:ascii="GHEA Grapalat" w:hAnsi="GHEA Grapalat" w:cs="Sylfaen"/>
          <w:b/>
          <w:lang w:val="hy-AM"/>
        </w:rPr>
        <w:t>ծածկագրով</w:t>
      </w:r>
    </w:p>
    <w:p w:rsidR="00A52F0E" w:rsidRPr="007B5542" w:rsidRDefault="0047491C" w:rsidP="00A52F0E">
      <w:pPr>
        <w:pStyle w:val="31"/>
        <w:spacing w:line="240" w:lineRule="auto"/>
        <w:jc w:val="right"/>
        <w:rPr>
          <w:rFonts w:ascii="GHEA Grapalat" w:hAnsi="GHEA Grapalat" w:cs="Arial"/>
          <w:b/>
          <w:lang w:val="hy-AM"/>
        </w:rPr>
      </w:pPr>
      <w:r w:rsidRPr="0047491C">
        <w:rPr>
          <w:rFonts w:ascii="GHEA Grapalat" w:hAnsi="GHEA Grapalat" w:cs="Arial"/>
          <w:b/>
          <w:lang w:val="hy-AM"/>
        </w:rPr>
        <w:t xml:space="preserve">հրատապ </w:t>
      </w:r>
      <w:r w:rsidR="00A52F0E" w:rsidRPr="0047491C">
        <w:rPr>
          <w:rFonts w:ascii="GHEA Grapalat" w:hAnsi="GHEA Grapalat" w:cs="Arial"/>
          <w:b/>
          <w:lang w:val="hy-AM"/>
        </w:rPr>
        <w:t>բաց</w:t>
      </w:r>
      <w:r w:rsidR="00A52F0E" w:rsidRPr="007B5542">
        <w:rPr>
          <w:rFonts w:ascii="GHEA Grapalat" w:hAnsi="GHEA Grapalat" w:cs="Arial"/>
          <w:b/>
          <w:lang w:val="hy-AM"/>
        </w:rPr>
        <w:t xml:space="preserve"> մրցույթի </w:t>
      </w:r>
      <w:r w:rsidR="00A52F0E" w:rsidRPr="007B5542">
        <w:rPr>
          <w:rFonts w:ascii="GHEA Grapalat" w:hAnsi="GHEA Grapalat" w:cs="Sylfaen"/>
          <w:b/>
          <w:lang w:val="hy-AM"/>
        </w:rPr>
        <w:t>հրավերի</w:t>
      </w:r>
    </w:p>
    <w:p w:rsidR="00A52F0E" w:rsidRDefault="00A52F0E" w:rsidP="000B1088">
      <w:pPr>
        <w:pStyle w:val="31"/>
        <w:spacing w:line="240" w:lineRule="auto"/>
        <w:ind w:firstLine="0"/>
        <w:jc w:val="right"/>
        <w:rPr>
          <w:rFonts w:ascii="GHEA Grapalat" w:hAnsi="GHEA Grapalat"/>
          <w:b/>
          <w:lang w:val="hy-AM"/>
        </w:rPr>
      </w:pPr>
    </w:p>
    <w:p w:rsidR="0091590A" w:rsidRDefault="0091590A" w:rsidP="0091590A">
      <w:pPr>
        <w:pStyle w:val="31"/>
        <w:spacing w:line="240" w:lineRule="auto"/>
        <w:ind w:firstLine="0"/>
        <w:jc w:val="center"/>
        <w:rPr>
          <w:rFonts w:ascii="GHEA Grapalat" w:hAnsi="GHEA Grapalat"/>
          <w:b/>
          <w:lang w:val="hy-AM"/>
        </w:rPr>
      </w:pPr>
      <w:r>
        <w:rPr>
          <w:rFonts w:ascii="GHEA Grapalat" w:hAnsi="GHEA Grapalat"/>
          <w:b/>
          <w:lang w:val="hy-AM"/>
        </w:rPr>
        <w:t>ՁԵՎ</w:t>
      </w:r>
    </w:p>
    <w:p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rsidR="00A52F0E" w:rsidRPr="00A66FC2" w:rsidRDefault="00A52F0E" w:rsidP="00A52F0E">
      <w:pPr>
        <w:ind w:left="360" w:hanging="360"/>
        <w:jc w:val="center"/>
        <w:rPr>
          <w:rFonts w:ascii="GHEA Grapalat" w:eastAsia="GHEA Grapalat" w:hAnsi="GHEA Grapalat" w:cs="GHEA Grapalat"/>
          <w:lang w:val="hy-AM"/>
        </w:rPr>
      </w:pPr>
    </w:p>
    <w:p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rPr>
          <w:rFonts w:ascii="GHEA Grapalat" w:eastAsia="GHEA Grapalat" w:hAnsi="GHEA Grapalat" w:cs="GHEA Grapalat"/>
        </w:rPr>
      </w:pPr>
    </w:p>
    <w:p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rsidTr="00B1747C">
        <w:trPr>
          <w:trHeight w:val="924"/>
        </w:trPr>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rsidTr="00B1747C">
        <w:trPr>
          <w:trHeight w:val="684"/>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1282"/>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rsidTr="00B1747C">
        <w:trPr>
          <w:trHeight w:val="924"/>
        </w:trPr>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rsidTr="00B1747C">
        <w:trPr>
          <w:trHeight w:val="684"/>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1282"/>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w:t>
            </w:r>
            <w:r w:rsidRPr="00FD1EE4">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Այո</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rsidTr="00B1747C">
        <w:trPr>
          <w:trHeight w:val="853"/>
        </w:trPr>
        <w:tc>
          <w:tcPr>
            <w:tcW w:w="2835" w:type="dxa"/>
            <w:vMerge w:val="restart"/>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bl>
    <w:p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rsidTr="00B1747C">
        <w:tc>
          <w:tcPr>
            <w:tcW w:w="9016" w:type="dxa"/>
            <w:shd w:val="clear" w:color="auto" w:fill="DEEAF6"/>
          </w:tcPr>
          <w:p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rsidTr="00B1747C">
        <w:trPr>
          <w:trHeight w:val="10187"/>
        </w:trPr>
        <w:tc>
          <w:tcPr>
            <w:tcW w:w="9016" w:type="dxa"/>
            <w:shd w:val="clear" w:color="auto" w:fill="auto"/>
          </w:tcPr>
          <w:p w:rsidR="00A52F0E" w:rsidRPr="00B1747C" w:rsidRDefault="00A52F0E" w:rsidP="00B1747C">
            <w:pPr>
              <w:rPr>
                <w:rFonts w:ascii="GHEA Grapalat" w:eastAsia="GHEA Grapalat" w:hAnsi="GHEA Grapalat" w:cs="GHEA Grapalat"/>
                <w:b/>
                <w:color w:val="000000"/>
              </w:rPr>
            </w:pPr>
          </w:p>
        </w:tc>
      </w:tr>
    </w:tbl>
    <w:p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rsidR="00A52F0E" w:rsidRPr="00A66FC2" w:rsidRDefault="00A52F0E" w:rsidP="00A52F0E">
      <w:pPr>
        <w:pStyle w:val="31"/>
        <w:spacing w:line="240" w:lineRule="auto"/>
        <w:jc w:val="right"/>
        <w:rPr>
          <w:rFonts w:ascii="GHEA Grapalat" w:hAnsi="GHEA Grapalat" w:cs="Arial"/>
          <w:b/>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spacing w:line="360" w:lineRule="auto"/>
        <w:jc w:val="center"/>
        <w:rPr>
          <w:rFonts w:ascii="GHEA Grapalat" w:eastAsia="GHEA Grapalat" w:hAnsi="GHEA Grapalat" w:cs="GHEA Grapalat"/>
          <w:b/>
        </w:rPr>
      </w:pPr>
    </w:p>
    <w:p w:rsidR="00A52F0E" w:rsidRDefault="00A52F0E" w:rsidP="00A52F0E">
      <w:pPr>
        <w:spacing w:line="360" w:lineRule="auto"/>
        <w:jc w:val="center"/>
        <w:rPr>
          <w:rFonts w:ascii="GHEA Grapalat" w:eastAsia="GHEA Grapalat" w:hAnsi="GHEA Grapalat" w:cs="GHEA Grapalat"/>
          <w:b/>
        </w:rPr>
      </w:pPr>
    </w:p>
    <w:p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A52F0E" w:rsidRDefault="00A52F0E" w:rsidP="00A52F0E">
      <w:pPr>
        <w:spacing w:line="276" w:lineRule="auto"/>
        <w:ind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1" w:name="_heading=h.gjdgxs" w:colFirst="0" w:colLast="0"/>
      <w:bookmarkEnd w:id="11"/>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rsidR="00A52F0E" w:rsidRPr="00A66FC2" w:rsidRDefault="004A0DFD" w:rsidP="00A52F0E">
      <w:pPr>
        <w:pStyle w:val="31"/>
        <w:spacing w:line="240" w:lineRule="auto"/>
        <w:ind w:left="360" w:firstLine="0"/>
        <w:rPr>
          <w:rFonts w:ascii="GHEA Grapalat" w:hAnsi="GHEA Grapalat" w:cs="Sylfaen"/>
          <w:i/>
          <w:sz w:val="16"/>
          <w:szCs w:val="16"/>
          <w:lang w:val="hy-AM" w:eastAsia="ru-RU"/>
        </w:rPr>
      </w:pPr>
      <w:r>
        <w:rPr>
          <w:rFonts w:ascii="GHEA Grapalat" w:hAnsi="GHEA Grapalat" w:cs="Sylfaen"/>
          <w:i/>
          <w:sz w:val="16"/>
          <w:szCs w:val="16"/>
          <w:lang w:val="hy-AM" w:eastAsia="ru-RU"/>
        </w:rPr>
        <w:t>** 1.</w:t>
      </w:r>
      <w:r w:rsidRPr="004A0DFD">
        <w:rPr>
          <w:rFonts w:ascii="GHEA Grapalat" w:hAnsi="GHEA Grapalat" w:cs="Sylfaen"/>
          <w:i/>
          <w:sz w:val="16"/>
          <w:szCs w:val="16"/>
          <w:lang w:val="hy-AM" w:eastAsia="ru-RU"/>
        </w:rPr>
        <w:t>1</w:t>
      </w:r>
      <w:r w:rsidR="00A52F0E" w:rsidRPr="0091590A">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w:t>
      </w:r>
      <w:r w:rsidR="0091590A" w:rsidRPr="0091590A">
        <w:rPr>
          <w:rFonts w:ascii="GHEA Grapalat" w:hAnsi="GHEA Grapalat"/>
          <w:i/>
          <w:sz w:val="16"/>
          <w:szCs w:val="16"/>
          <w:lang w:val="hy-AM"/>
        </w:rPr>
        <w:t xml:space="preserve">մը, ինչպես նաև եթե մասնակիցը անհատ ձեռնարկատեր </w:t>
      </w:r>
      <w:r w:rsidR="00A52F0E" w:rsidRPr="0091590A">
        <w:rPr>
          <w:rFonts w:ascii="GHEA Grapalat" w:hAnsi="GHEA Grapalat"/>
          <w:i/>
          <w:sz w:val="16"/>
          <w:szCs w:val="16"/>
          <w:lang w:val="hy-AM"/>
        </w:rPr>
        <w:t>է կամ ֆիզիկական անձ։</w:t>
      </w:r>
    </w:p>
    <w:p w:rsidR="00B2572B" w:rsidRPr="00E6597C" w:rsidRDefault="000B1088" w:rsidP="000B1088">
      <w:pPr>
        <w:pStyle w:val="31"/>
        <w:spacing w:line="240" w:lineRule="auto"/>
        <w:ind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rsidR="00B2572B" w:rsidRPr="00E6597C" w:rsidRDefault="00410DB3" w:rsidP="00EF3662">
      <w:pPr>
        <w:pStyle w:val="31"/>
        <w:spacing w:line="240" w:lineRule="auto"/>
        <w:jc w:val="right"/>
        <w:rPr>
          <w:rFonts w:ascii="GHEA Grapalat" w:hAnsi="GHEA Grapalat" w:cs="Arial"/>
          <w:b/>
          <w:lang w:val="hy-AM"/>
        </w:rPr>
      </w:pPr>
      <w:r>
        <w:rPr>
          <w:rFonts w:ascii="GHEA Grapalat" w:hAnsi="GHEA Grapalat"/>
          <w:b/>
          <w:i/>
          <w:lang w:val="hy-AM"/>
        </w:rPr>
        <w:t>Գ</w:t>
      </w:r>
      <w:r>
        <w:rPr>
          <w:rFonts w:ascii="GHEA Grapalat" w:hAnsi="GHEA Grapalat"/>
          <w:b/>
          <w:i/>
        </w:rPr>
        <w:t>Հ</w:t>
      </w:r>
      <w:r w:rsidR="00E6176D" w:rsidRPr="00AF7AD5">
        <w:rPr>
          <w:rFonts w:ascii="GHEA Grapalat" w:hAnsi="GHEA Grapalat"/>
          <w:b/>
          <w:i/>
          <w:lang w:val="hy-AM"/>
        </w:rPr>
        <w:t>-</w:t>
      </w:r>
      <w:r w:rsidR="00E6176D" w:rsidRPr="00AF7AD5">
        <w:rPr>
          <w:rFonts w:ascii="GHEA Grapalat" w:hAnsi="GHEA Grapalat"/>
          <w:b/>
          <w:lang w:val="hy-AM"/>
        </w:rPr>
        <w:t>Հ</w:t>
      </w:r>
      <w:r w:rsidR="00E6176D" w:rsidRPr="00AF7AD5">
        <w:rPr>
          <w:rFonts w:ascii="GHEA Grapalat" w:hAnsi="GHEA Grapalat"/>
          <w:b/>
          <w:i/>
          <w:lang w:val="hy-AM"/>
        </w:rPr>
        <w:t>ԲՄԱՇՁԲ</w:t>
      </w:r>
      <w:r w:rsidR="00E6176D" w:rsidRPr="00AF7AD5">
        <w:rPr>
          <w:rFonts w:ascii="GHEA Grapalat" w:hAnsi="GHEA Grapalat"/>
          <w:b/>
          <w:i/>
          <w:lang w:val="af-ZA"/>
        </w:rPr>
        <w:t>-21</w:t>
      </w:r>
      <w:r w:rsidR="00E6176D" w:rsidRPr="00AF7AD5">
        <w:rPr>
          <w:rFonts w:ascii="GHEA Grapalat" w:hAnsi="GHEA Grapalat"/>
          <w:b/>
          <w:i/>
          <w:lang w:val="hy-AM"/>
        </w:rPr>
        <w:t>/</w:t>
      </w:r>
      <w:r>
        <w:rPr>
          <w:rFonts w:ascii="GHEA Grapalat" w:hAnsi="GHEA Grapalat"/>
          <w:b/>
          <w:i/>
          <w:lang w:val="af-ZA"/>
        </w:rPr>
        <w:t>21</w:t>
      </w:r>
      <w:r w:rsidR="00B2572B" w:rsidRPr="00E6597C">
        <w:rPr>
          <w:rFonts w:ascii="GHEA Grapalat" w:hAnsi="GHEA Grapalat"/>
          <w:b/>
          <w:lang w:val="hy-AM"/>
        </w:rPr>
        <w:t xml:space="preserve">  </w:t>
      </w:r>
      <w:r w:rsidR="00B2572B" w:rsidRPr="00E6597C">
        <w:rPr>
          <w:rFonts w:ascii="GHEA Grapalat" w:hAnsi="GHEA Grapalat" w:cs="Sylfaen"/>
          <w:b/>
          <w:lang w:val="hy-AM"/>
        </w:rPr>
        <w:t>ծածկագրով</w:t>
      </w:r>
    </w:p>
    <w:p w:rsidR="00B2572B" w:rsidRPr="00E6597C" w:rsidRDefault="0047491C" w:rsidP="00EF3662">
      <w:pPr>
        <w:pStyle w:val="31"/>
        <w:spacing w:line="240" w:lineRule="auto"/>
        <w:jc w:val="right"/>
        <w:rPr>
          <w:rFonts w:ascii="GHEA Grapalat" w:hAnsi="GHEA Grapalat" w:cs="Arial"/>
          <w:b/>
          <w:lang w:val="hy-AM"/>
        </w:rPr>
      </w:pPr>
      <w:r w:rsidRPr="0047491C">
        <w:rPr>
          <w:rFonts w:ascii="GHEA Grapalat" w:hAnsi="GHEA Grapalat" w:cs="Arial"/>
          <w:b/>
          <w:lang w:val="hy-AM"/>
        </w:rPr>
        <w:t xml:space="preserve">հրատապ </w:t>
      </w:r>
      <w:r w:rsidR="00B2572B" w:rsidRPr="0047491C">
        <w:rPr>
          <w:rFonts w:ascii="GHEA Grapalat" w:hAnsi="GHEA Grapalat" w:cs="Arial"/>
          <w:b/>
          <w:lang w:val="hy-AM"/>
        </w:rPr>
        <w:t>բաց</w:t>
      </w:r>
      <w:r w:rsidR="00B2572B" w:rsidRPr="00E6597C">
        <w:rPr>
          <w:rFonts w:ascii="GHEA Grapalat" w:hAnsi="GHEA Grapalat" w:cs="Arial"/>
          <w:b/>
          <w:lang w:val="hy-AM"/>
        </w:rPr>
        <w:t xml:space="preserve"> մրցույթի </w:t>
      </w:r>
      <w:r w:rsidR="00B2572B" w:rsidRPr="0047491C">
        <w:rPr>
          <w:rFonts w:ascii="GHEA Grapalat" w:hAnsi="GHEA Grapalat" w:cs="Arial"/>
          <w:b/>
          <w:lang w:val="hy-AM"/>
        </w:rPr>
        <w:t>հրավերի</w:t>
      </w:r>
    </w:p>
    <w:p w:rsidR="00B2572B" w:rsidRPr="00E6597C" w:rsidRDefault="00B2572B" w:rsidP="00EF3662">
      <w:pPr>
        <w:rPr>
          <w:rFonts w:ascii="GHEA Grapalat" w:hAnsi="GHEA Grapalat"/>
          <w:lang w:val="hy-AM"/>
        </w:rPr>
      </w:pPr>
    </w:p>
    <w:p w:rsidR="00B2572B" w:rsidRPr="00E6597C" w:rsidRDefault="00B2572B" w:rsidP="00EF3662">
      <w:pPr>
        <w:ind w:firstLine="567"/>
        <w:jc w:val="center"/>
        <w:rPr>
          <w:rFonts w:ascii="GHEA Grapalat" w:hAnsi="GHEA Grapalat"/>
          <w:sz w:val="20"/>
          <w:lang w:val="hy-AM"/>
        </w:rPr>
      </w:pPr>
    </w:p>
    <w:p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rsidR="00B2572B" w:rsidRPr="00E6597C" w:rsidRDefault="00B2572B" w:rsidP="00EF3662">
      <w:pPr>
        <w:ind w:firstLine="567"/>
        <w:rPr>
          <w:rFonts w:ascii="GHEA Grapalat" w:hAnsi="GHEA Grapalat"/>
          <w:lang w:val="hy-AM"/>
        </w:rPr>
      </w:pPr>
    </w:p>
    <w:p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410DB3" w:rsidRPr="00410DB3">
        <w:rPr>
          <w:rFonts w:ascii="GHEA Grapalat" w:hAnsi="GHEA Grapalat"/>
          <w:b/>
          <w:i/>
          <w:sz w:val="20"/>
          <w:szCs w:val="20"/>
          <w:lang w:val="hy-AM"/>
        </w:rPr>
        <w:t>ԳՀ-</w:t>
      </w:r>
      <w:r w:rsidR="00410DB3" w:rsidRPr="00410DB3">
        <w:rPr>
          <w:rFonts w:ascii="GHEA Grapalat" w:hAnsi="GHEA Grapalat"/>
          <w:b/>
          <w:sz w:val="20"/>
          <w:szCs w:val="20"/>
          <w:lang w:val="hy-AM"/>
        </w:rPr>
        <w:t>Հ</w:t>
      </w:r>
      <w:r w:rsidR="00410DB3" w:rsidRPr="00410DB3">
        <w:rPr>
          <w:rFonts w:ascii="GHEA Grapalat" w:hAnsi="GHEA Grapalat"/>
          <w:b/>
          <w:i/>
          <w:sz w:val="20"/>
          <w:szCs w:val="20"/>
          <w:lang w:val="hy-AM"/>
        </w:rPr>
        <w:t>ԲՄԱՇՁԲ</w:t>
      </w:r>
      <w:r w:rsidR="00410DB3" w:rsidRPr="00410DB3">
        <w:rPr>
          <w:rFonts w:ascii="GHEA Grapalat" w:hAnsi="GHEA Grapalat"/>
          <w:b/>
          <w:i/>
          <w:sz w:val="20"/>
          <w:szCs w:val="20"/>
          <w:lang w:val="af-ZA"/>
        </w:rPr>
        <w:t>-21</w:t>
      </w:r>
      <w:r w:rsidR="00410DB3" w:rsidRPr="00410DB3">
        <w:rPr>
          <w:rFonts w:ascii="GHEA Grapalat" w:hAnsi="GHEA Grapalat"/>
          <w:b/>
          <w:i/>
          <w:sz w:val="20"/>
          <w:szCs w:val="20"/>
          <w:lang w:val="hy-AM"/>
        </w:rPr>
        <w:t>/</w:t>
      </w:r>
      <w:r w:rsidR="00410DB3" w:rsidRPr="00410DB3">
        <w:rPr>
          <w:rFonts w:ascii="GHEA Grapalat" w:hAnsi="GHEA Grapalat"/>
          <w:b/>
          <w:i/>
          <w:sz w:val="20"/>
          <w:szCs w:val="20"/>
          <w:lang w:val="af-ZA"/>
        </w:rPr>
        <w:t>21</w:t>
      </w:r>
      <w:r w:rsidR="00410DB3" w:rsidRPr="00E6597C">
        <w:rPr>
          <w:rFonts w:ascii="GHEA Grapalat" w:hAnsi="GHEA Grapalat"/>
          <w:b/>
          <w:lang w:val="hy-AM"/>
        </w:rPr>
        <w:t xml:space="preserve">  </w:t>
      </w:r>
      <w:r w:rsidRPr="00E6597C">
        <w:rPr>
          <w:rFonts w:ascii="GHEA Grapalat" w:hAnsi="GHEA Grapalat" w:cs="Arial"/>
          <w:sz w:val="20"/>
          <w:szCs w:val="20"/>
          <w:lang w:val="es-ES"/>
        </w:rPr>
        <w:t xml:space="preserve">ծածկագրով </w:t>
      </w:r>
      <w:r w:rsidR="0047491C" w:rsidRPr="00E6176D">
        <w:rPr>
          <w:rFonts w:ascii="GHEA Grapalat" w:hAnsi="GHEA Grapalat" w:cs="Sylfaen"/>
          <w:sz w:val="20"/>
          <w:szCs w:val="20"/>
          <w:lang w:val="es-ES"/>
        </w:rPr>
        <w:t>հրատապ</w:t>
      </w:r>
      <w:r w:rsidR="0047491C" w:rsidRPr="00E6597C">
        <w:rPr>
          <w:rFonts w:ascii="GHEA Grapalat" w:hAnsi="GHEA Grapalat" w:cs="Arial"/>
          <w:sz w:val="20"/>
          <w:szCs w:val="20"/>
          <w:lang w:val="es-ES"/>
        </w:rPr>
        <w:t xml:space="preserve"> </w:t>
      </w:r>
      <w:r w:rsidRPr="00E6597C">
        <w:rPr>
          <w:rFonts w:ascii="GHEA Grapalat" w:hAnsi="GHEA Grapalat" w:cs="Arial"/>
          <w:sz w:val="20"/>
          <w:szCs w:val="20"/>
          <w:lang w:val="es-ES"/>
        </w:rPr>
        <w:t>բաց մրցույթի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rsidR="00B2572B" w:rsidRPr="00E6597C" w:rsidRDefault="00B2572B" w:rsidP="00EF3662">
      <w:pPr>
        <w:ind w:firstLine="567"/>
        <w:jc w:val="both"/>
        <w:rPr>
          <w:rFonts w:ascii="GHEA Grapalat" w:hAnsi="GHEA Grapalat" w:cs="Arial"/>
        </w:rPr>
      </w:pPr>
      <w:bookmarkStart w:id="12" w:name="_Hlk23147299"/>
      <w:r w:rsidRPr="00E6597C">
        <w:rPr>
          <w:rFonts w:ascii="GHEA Grapalat" w:hAnsi="GHEA Grapalat" w:cs="Sylfaen"/>
          <w:vertAlign w:val="superscript"/>
          <w:lang w:val="hy-AM"/>
        </w:rPr>
        <w:t xml:space="preserve">                                                                                     մասնակցի անվանումը</w:t>
      </w:r>
    </w:p>
    <w:bookmarkEnd w:id="12"/>
    <w:p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8379A4" w:rsidTr="0053699F">
        <w:trPr>
          <w:cantSplit/>
          <w:trHeight w:val="916"/>
          <w:jc w:val="center"/>
        </w:trPr>
        <w:tc>
          <w:tcPr>
            <w:tcW w:w="1136"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9F5FE5" w:rsidRPr="008379A4" w:rsidTr="004A0DF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9F5FE5" w:rsidRPr="00E6597C" w:rsidRDefault="009F5FE5" w:rsidP="009F5FE5">
            <w:pPr>
              <w:jc w:val="center"/>
              <w:rPr>
                <w:rFonts w:ascii="GHEA Grapalat" w:hAnsi="GHEA Grapalat"/>
                <w:b/>
                <w:bCs/>
                <w:sz w:val="18"/>
                <w:lang w:val="es-ES"/>
              </w:rPr>
            </w:pPr>
            <w:r w:rsidRPr="00E6597C">
              <w:rPr>
                <w:rFonts w:ascii="GHEA Grapalat" w:hAnsi="GHEA Grapalat"/>
                <w:b/>
                <w:bCs/>
                <w:sz w:val="18"/>
                <w:lang w:val="es-ES"/>
              </w:rPr>
              <w:t>1</w:t>
            </w:r>
          </w:p>
        </w:tc>
        <w:tc>
          <w:tcPr>
            <w:tcW w:w="3259" w:type="dxa"/>
            <w:vAlign w:val="center"/>
          </w:tcPr>
          <w:p w:rsidR="009F5FE5" w:rsidRPr="00E6597C" w:rsidRDefault="009F5FE5" w:rsidP="009F5FE5">
            <w:pPr>
              <w:pStyle w:val="23"/>
              <w:spacing w:line="240" w:lineRule="auto"/>
              <w:ind w:firstLine="0"/>
              <w:jc w:val="center"/>
              <w:rPr>
                <w:rFonts w:ascii="GHEA Grapalat" w:hAnsi="GHEA Grapalat"/>
                <w:u w:val="single"/>
                <w:vertAlign w:val="subscript"/>
              </w:rPr>
            </w:pPr>
            <w:r w:rsidRPr="0008230E">
              <w:rPr>
                <w:rFonts w:ascii="GHEA Grapalat" w:hAnsi="GHEA Grapalat" w:cs="Sylfaen"/>
                <w:b/>
                <w:i/>
                <w:sz w:val="24"/>
                <w:szCs w:val="24"/>
                <w:lang w:val="en-AU"/>
              </w:rPr>
              <w:t>ՀՀ</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Կոտայքի</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մարզի</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Գառնի</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գյուղի</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խմելու</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ջրի</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համակարգի</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վերակառուց</w:t>
            </w:r>
            <w:r w:rsidRPr="0008230E">
              <w:rPr>
                <w:rFonts w:ascii="GHEA Grapalat" w:hAnsi="GHEA Grapalat" w:cs="Sylfaen"/>
                <w:b/>
                <w:i/>
                <w:sz w:val="24"/>
                <w:szCs w:val="24"/>
              </w:rPr>
              <w:t xml:space="preserve">ման  </w:t>
            </w:r>
            <w:r w:rsidRPr="00F6304F">
              <w:rPr>
                <w:rFonts w:ascii="GHEA Grapalat" w:hAnsi="GHEA Grapalat" w:cs="Sylfaen"/>
                <w:b/>
                <w:sz w:val="24"/>
                <w:szCs w:val="24"/>
              </w:rPr>
              <w:t>աշխատանքներ</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9F5FE5" w:rsidRPr="00E6597C" w:rsidRDefault="009F5FE5" w:rsidP="009F5FE5">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5FE5" w:rsidRPr="00E6597C" w:rsidRDefault="009F5FE5" w:rsidP="009F5FE5">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F5FE5" w:rsidRPr="00E6597C" w:rsidRDefault="009F5FE5" w:rsidP="009F5FE5">
            <w:pPr>
              <w:jc w:val="center"/>
              <w:rPr>
                <w:rFonts w:ascii="GHEA Grapalat" w:hAnsi="GHEA Grapalat"/>
                <w:lang w:val="es-ES"/>
              </w:rPr>
            </w:pPr>
          </w:p>
        </w:tc>
      </w:tr>
    </w:tbl>
    <w:p w:rsidR="00B2572B" w:rsidRPr="00E6597C" w:rsidRDefault="00B2572B" w:rsidP="00EF3662">
      <w:pPr>
        <w:rPr>
          <w:rFonts w:ascii="GHEA Grapalat" w:hAnsi="GHEA Grapalat"/>
          <w:sz w:val="18"/>
          <w:szCs w:val="18"/>
          <w:lang w:val="es-ES"/>
        </w:rPr>
      </w:pPr>
    </w:p>
    <w:p w:rsidR="00B2572B" w:rsidRPr="00E6597C" w:rsidRDefault="00B2572B" w:rsidP="00EF3662">
      <w:pPr>
        <w:rPr>
          <w:rFonts w:ascii="GHEA Grapalat" w:hAnsi="GHEA Grapalat"/>
          <w:sz w:val="18"/>
          <w:szCs w:val="18"/>
          <w:lang w:val="es-ES"/>
        </w:rPr>
      </w:pPr>
    </w:p>
    <w:p w:rsidR="00B2572B" w:rsidRPr="00E6597C" w:rsidRDefault="00B2572B" w:rsidP="00EF3662">
      <w:pPr>
        <w:rPr>
          <w:rFonts w:ascii="GHEA Grapalat" w:hAnsi="GHEA Grapalat"/>
          <w:sz w:val="18"/>
          <w:szCs w:val="18"/>
          <w:lang w:val="hy-AM"/>
        </w:rPr>
      </w:pPr>
    </w:p>
    <w:p w:rsidR="00B2572B" w:rsidRPr="00E6597C" w:rsidRDefault="00B2572B" w:rsidP="00EF3662">
      <w:pPr>
        <w:ind w:left="720" w:firstLine="720"/>
        <w:jc w:val="both"/>
        <w:rPr>
          <w:rFonts w:ascii="GHEA Grapalat" w:hAnsi="GHEA Grapalat"/>
          <w:sz w:val="20"/>
          <w:lang w:val="hy-AM"/>
        </w:rPr>
      </w:pPr>
      <w:r w:rsidRPr="00E6176D">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176D">
        <w:rPr>
          <w:rFonts w:ascii="GHEA Grapalat" w:hAnsi="GHEA Grapalat"/>
          <w:sz w:val="20"/>
          <w:lang w:val="es-ES"/>
        </w:rPr>
        <w:t xml:space="preserve">       </w:t>
      </w:r>
      <w:r w:rsidRPr="00E6597C">
        <w:rPr>
          <w:rFonts w:ascii="GHEA Grapalat" w:hAnsi="GHEA Grapalat"/>
          <w:sz w:val="20"/>
          <w:lang w:val="hy-AM"/>
        </w:rPr>
        <w:t xml:space="preserve">_____________ </w:t>
      </w:r>
    </w:p>
    <w:p w:rsidR="00B2572B" w:rsidRPr="00E6597C"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E6597C">
        <w:rPr>
          <w:rFonts w:ascii="GHEA Grapalat" w:hAnsi="GHEA Grapalat"/>
          <w:sz w:val="20"/>
          <w:vertAlign w:val="superscript"/>
          <w:lang w:val="hy-AM"/>
        </w:rPr>
        <w:tab/>
      </w:r>
    </w:p>
    <w:p w:rsidR="00B2572B" w:rsidRPr="00E6597C" w:rsidRDefault="00B2572B" w:rsidP="00EF3662">
      <w:pPr>
        <w:jc w:val="right"/>
        <w:rPr>
          <w:rFonts w:ascii="GHEA Grapalat" w:hAnsi="GHEA Grapalat"/>
          <w:sz w:val="20"/>
          <w:lang w:val="hy-AM"/>
        </w:rPr>
      </w:pPr>
      <w:r w:rsidRPr="00E6597C">
        <w:rPr>
          <w:rFonts w:ascii="GHEA Grapalat" w:hAnsi="GHEA Grapalat"/>
          <w:sz w:val="20"/>
          <w:lang w:val="hy-AM"/>
        </w:rPr>
        <w:t xml:space="preserve">    </w:t>
      </w:r>
    </w:p>
    <w:p w:rsidR="00B2572B" w:rsidRPr="00E6597C" w:rsidRDefault="00B2572B" w:rsidP="00EF3662">
      <w:pPr>
        <w:jc w:val="right"/>
        <w:rPr>
          <w:rFonts w:ascii="GHEA Grapalat" w:hAnsi="GHEA Grapalat"/>
          <w:sz w:val="20"/>
          <w:lang w:val="hy-AM"/>
        </w:rPr>
      </w:pPr>
      <w:r w:rsidRPr="00E6597C">
        <w:rPr>
          <w:rFonts w:ascii="GHEA Grapalat" w:hAnsi="GHEA Grapalat"/>
          <w:sz w:val="20"/>
          <w:lang w:val="hy-AM"/>
        </w:rPr>
        <w:t>Կ. Տ.</w:t>
      </w:r>
      <w:r w:rsidRPr="00E6597C">
        <w:rPr>
          <w:rStyle w:val="af6"/>
          <w:rFonts w:ascii="GHEA Grapalat" w:hAnsi="GHEA Grapalat"/>
          <w:color w:val="FFFFFF"/>
          <w:sz w:val="20"/>
          <w:lang w:val="hy-AM"/>
        </w:rPr>
        <w:footnoteReference w:id="13"/>
      </w:r>
      <w:r w:rsidRPr="00E6597C">
        <w:rPr>
          <w:rFonts w:ascii="GHEA Grapalat" w:hAnsi="GHEA Grapalat"/>
          <w:sz w:val="20"/>
          <w:lang w:val="hy-AM"/>
        </w:rPr>
        <w:tab/>
      </w:r>
      <w:r w:rsidRPr="00E6597C">
        <w:rPr>
          <w:rFonts w:ascii="GHEA Grapalat" w:hAnsi="GHEA Grapalat"/>
          <w:sz w:val="20"/>
          <w:lang w:val="hy-AM"/>
        </w:rPr>
        <w:tab/>
        <w:t xml:space="preserve"> </w:t>
      </w:r>
    </w:p>
    <w:p w:rsidR="00B2572B" w:rsidRPr="00E6597C" w:rsidRDefault="00B2572B" w:rsidP="00EF3662">
      <w:pPr>
        <w:jc w:val="right"/>
        <w:rPr>
          <w:rFonts w:ascii="GHEA Grapalat" w:hAnsi="GHEA Grapalat"/>
          <w:sz w:val="20"/>
          <w:lang w:val="hy-AM"/>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es-ES" w:eastAsia="ru-RU"/>
        </w:rPr>
      </w:pPr>
    </w:p>
    <w:p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rsidR="00B2572B" w:rsidRPr="006D6EF1" w:rsidRDefault="00B2572B" w:rsidP="001557AE">
      <w:pPr>
        <w:pStyle w:val="31"/>
        <w:spacing w:line="240" w:lineRule="auto"/>
        <w:jc w:val="right"/>
        <w:rPr>
          <w:rFonts w:ascii="GHEA Grapalat" w:hAnsi="GHEA Grapalat" w:cs="Arial"/>
          <w:b/>
          <w:lang w:val="hy-AM"/>
        </w:rPr>
      </w:pPr>
      <w:r w:rsidRPr="006D6EF1">
        <w:rPr>
          <w:rFonts w:ascii="GHEA Grapalat" w:hAnsi="GHEA Grapalat" w:cs="Sylfaen"/>
          <w:b/>
          <w:lang w:val="hy-AM"/>
        </w:rPr>
        <w:lastRenderedPageBreak/>
        <w:t>Հավելված</w:t>
      </w:r>
      <w:r w:rsidRPr="006D6EF1">
        <w:rPr>
          <w:rFonts w:ascii="GHEA Grapalat" w:hAnsi="GHEA Grapalat" w:cs="Arial"/>
          <w:b/>
          <w:lang w:val="hy-AM"/>
        </w:rPr>
        <w:t xml:space="preserve"> </w:t>
      </w:r>
      <w:r w:rsidR="007942E8" w:rsidRPr="006D6EF1">
        <w:rPr>
          <w:rFonts w:ascii="GHEA Grapalat" w:hAnsi="GHEA Grapalat" w:cs="Arial"/>
          <w:b/>
          <w:lang w:val="hy-AM"/>
        </w:rPr>
        <w:t>3</w:t>
      </w:r>
    </w:p>
    <w:p w:rsidR="00B2572B" w:rsidRPr="006D6EF1" w:rsidRDefault="00410DB3" w:rsidP="000B1088">
      <w:pPr>
        <w:pStyle w:val="31"/>
        <w:spacing w:line="240" w:lineRule="auto"/>
        <w:jc w:val="right"/>
        <w:rPr>
          <w:rFonts w:ascii="GHEA Grapalat" w:hAnsi="GHEA Grapalat" w:cs="Arial"/>
          <w:b/>
          <w:lang w:val="hy-AM"/>
        </w:rPr>
      </w:pPr>
      <w:r>
        <w:rPr>
          <w:rFonts w:ascii="GHEA Grapalat" w:hAnsi="GHEA Grapalat"/>
          <w:b/>
          <w:i/>
          <w:lang w:val="hy-AM"/>
        </w:rPr>
        <w:t>Գ</w:t>
      </w:r>
      <w:r>
        <w:rPr>
          <w:rFonts w:ascii="GHEA Grapalat" w:hAnsi="GHEA Grapalat"/>
          <w:b/>
          <w:i/>
        </w:rPr>
        <w:t>Հ</w:t>
      </w:r>
      <w:r w:rsidRPr="00AF7AD5">
        <w:rPr>
          <w:rFonts w:ascii="GHEA Grapalat" w:hAnsi="GHEA Grapalat"/>
          <w:b/>
          <w:i/>
          <w:lang w:val="hy-AM"/>
        </w:rPr>
        <w:t>-</w:t>
      </w:r>
      <w:r w:rsidRPr="00AF7AD5">
        <w:rPr>
          <w:rFonts w:ascii="GHEA Grapalat" w:hAnsi="GHEA Grapalat"/>
          <w:b/>
          <w:lang w:val="hy-AM"/>
        </w:rPr>
        <w:t>Հ</w:t>
      </w:r>
      <w:r w:rsidRPr="00AF7AD5">
        <w:rPr>
          <w:rFonts w:ascii="GHEA Grapalat" w:hAnsi="GHEA Grapalat"/>
          <w:b/>
          <w:i/>
          <w:lang w:val="hy-AM"/>
        </w:rPr>
        <w:t>ԲՄԱՇՁԲ</w:t>
      </w:r>
      <w:r w:rsidRPr="00AF7AD5">
        <w:rPr>
          <w:rFonts w:ascii="GHEA Grapalat" w:hAnsi="GHEA Grapalat"/>
          <w:b/>
          <w:i/>
          <w:lang w:val="af-ZA"/>
        </w:rPr>
        <w:t>-21</w:t>
      </w:r>
      <w:r w:rsidRPr="00AF7AD5">
        <w:rPr>
          <w:rFonts w:ascii="GHEA Grapalat" w:hAnsi="GHEA Grapalat"/>
          <w:b/>
          <w:i/>
          <w:lang w:val="hy-AM"/>
        </w:rPr>
        <w:t>/</w:t>
      </w:r>
      <w:r>
        <w:rPr>
          <w:rFonts w:ascii="GHEA Grapalat" w:hAnsi="GHEA Grapalat"/>
          <w:b/>
          <w:i/>
          <w:lang w:val="af-ZA"/>
        </w:rPr>
        <w:t>21</w:t>
      </w:r>
      <w:r w:rsidRPr="00E6597C">
        <w:rPr>
          <w:rFonts w:ascii="GHEA Grapalat" w:hAnsi="GHEA Grapalat"/>
          <w:b/>
          <w:lang w:val="hy-AM"/>
        </w:rPr>
        <w:t xml:space="preserve">  </w:t>
      </w:r>
      <w:r w:rsidR="00B2572B" w:rsidRPr="006D6EF1">
        <w:rPr>
          <w:rFonts w:ascii="GHEA Grapalat" w:hAnsi="GHEA Grapalat" w:cs="Sylfaen"/>
          <w:b/>
          <w:lang w:val="hy-AM"/>
        </w:rPr>
        <w:t>ծածկագրով</w:t>
      </w:r>
    </w:p>
    <w:p w:rsidR="00B2572B" w:rsidRPr="006D6EF1" w:rsidRDefault="0047491C" w:rsidP="000B1088">
      <w:pPr>
        <w:pStyle w:val="31"/>
        <w:spacing w:line="240" w:lineRule="auto"/>
        <w:jc w:val="right"/>
        <w:rPr>
          <w:rFonts w:ascii="GHEA Grapalat" w:hAnsi="GHEA Grapalat" w:cs="Sylfaen"/>
          <w:b/>
          <w:lang w:val="hy-AM"/>
        </w:rPr>
      </w:pPr>
      <w:r w:rsidRPr="006D6EF1">
        <w:rPr>
          <w:rFonts w:ascii="GHEA Grapalat" w:hAnsi="GHEA Grapalat" w:cs="Sylfaen"/>
          <w:b/>
          <w:lang w:val="hy-AM"/>
        </w:rPr>
        <w:t xml:space="preserve">հրատապ </w:t>
      </w:r>
      <w:r w:rsidR="00B2572B" w:rsidRPr="006D6EF1">
        <w:rPr>
          <w:rFonts w:ascii="GHEA Grapalat" w:hAnsi="GHEA Grapalat" w:cs="Sylfaen"/>
          <w:b/>
          <w:lang w:val="hy-AM"/>
        </w:rPr>
        <w:t>բաց մրցույթի</w:t>
      </w:r>
      <w:r w:rsidR="00B2572B" w:rsidRPr="006D6EF1">
        <w:rPr>
          <w:rFonts w:ascii="GHEA Grapalat" w:hAnsi="GHEA Grapalat" w:cs="Arial"/>
          <w:b/>
          <w:lang w:val="hy-AM"/>
        </w:rPr>
        <w:t xml:space="preserve"> </w:t>
      </w:r>
      <w:r w:rsidR="00B2572B" w:rsidRPr="006D6EF1">
        <w:rPr>
          <w:rFonts w:ascii="GHEA Grapalat" w:hAnsi="GHEA Grapalat" w:cs="Sylfaen"/>
          <w:b/>
          <w:lang w:val="hy-AM"/>
        </w:rPr>
        <w:t>հրավերի</w:t>
      </w:r>
    </w:p>
    <w:p w:rsidR="001557AE" w:rsidRPr="006D6EF1" w:rsidRDefault="001557AE" w:rsidP="000B1088">
      <w:pPr>
        <w:pStyle w:val="31"/>
        <w:spacing w:line="240" w:lineRule="auto"/>
        <w:jc w:val="right"/>
        <w:rPr>
          <w:rFonts w:ascii="GHEA Grapalat" w:hAnsi="GHEA Grapalat" w:cs="Sylfaen"/>
          <w:b/>
          <w:lang w:val="hy-AM"/>
        </w:rPr>
      </w:pPr>
    </w:p>
    <w:p w:rsidR="001557AE" w:rsidRPr="006D6EF1"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6D6EF1">
        <w:rPr>
          <w:rStyle w:val="af5"/>
          <w:rFonts w:ascii="GHEA Grapalat" w:hAnsi="GHEA Grapalat"/>
          <w:color w:val="000000"/>
          <w:sz w:val="20"/>
          <w:szCs w:val="20"/>
          <w:lang w:val="hy-AM"/>
        </w:rPr>
        <w:t>ԵՐԱՇԽԻՔ N __________</w:t>
      </w:r>
    </w:p>
    <w:p w:rsidR="007154FC" w:rsidRPr="006D6EF1" w:rsidRDefault="007154FC" w:rsidP="007154FC">
      <w:pPr>
        <w:pStyle w:val="af4"/>
        <w:shd w:val="clear" w:color="auto" w:fill="FFFFFF"/>
        <w:spacing w:before="0" w:beforeAutospacing="0" w:after="0" w:afterAutospacing="0"/>
        <w:ind w:firstLine="375"/>
        <w:rPr>
          <w:rStyle w:val="af5"/>
          <w:lang w:val="hy-AM"/>
        </w:rPr>
      </w:pPr>
    </w:p>
    <w:p w:rsidR="007154FC" w:rsidRPr="006D6EF1"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6D6EF1">
        <w:rPr>
          <w:rStyle w:val="af5"/>
          <w:rFonts w:ascii="GHEA Grapalat" w:hAnsi="GHEA Grapalat"/>
          <w:b w:val="0"/>
          <w:bCs w:val="0"/>
          <w:sz w:val="20"/>
          <w:szCs w:val="20"/>
          <w:lang w:val="hy-AM"/>
        </w:rPr>
        <w:tab/>
        <w:t xml:space="preserve">1.Սույն երաշխիքը (այսուհետ՝ երաշխիք) հանդիսանում է </w:t>
      </w:r>
      <w:r w:rsidRPr="006D6EF1">
        <w:rPr>
          <w:rStyle w:val="af5"/>
          <w:rFonts w:ascii="GHEA Grapalat" w:hAnsi="GHEA Grapalat"/>
          <w:b w:val="0"/>
          <w:bCs w:val="0"/>
          <w:sz w:val="20"/>
          <w:szCs w:val="20"/>
          <w:u w:val="single"/>
          <w:lang w:val="hy-AM"/>
        </w:rPr>
        <w:tab/>
      </w:r>
      <w:r w:rsidRPr="006D6EF1">
        <w:rPr>
          <w:rStyle w:val="af5"/>
          <w:rFonts w:ascii="GHEA Grapalat" w:hAnsi="GHEA Grapalat"/>
          <w:b w:val="0"/>
          <w:bCs w:val="0"/>
          <w:sz w:val="20"/>
          <w:szCs w:val="20"/>
          <w:u w:val="single"/>
          <w:lang w:val="hy-AM"/>
        </w:rPr>
        <w:tab/>
      </w:r>
      <w:r w:rsidRPr="006D6EF1">
        <w:rPr>
          <w:rStyle w:val="af5"/>
          <w:rFonts w:ascii="GHEA Grapalat" w:hAnsi="GHEA Grapalat"/>
          <w:b w:val="0"/>
          <w:bCs w:val="0"/>
          <w:sz w:val="20"/>
          <w:szCs w:val="20"/>
          <w:u w:val="single"/>
          <w:lang w:val="hy-AM"/>
        </w:rPr>
        <w:tab/>
      </w:r>
      <w:r w:rsidRPr="006D6EF1">
        <w:rPr>
          <w:rStyle w:val="af5"/>
          <w:rFonts w:ascii="GHEA Grapalat" w:hAnsi="GHEA Grapalat"/>
          <w:b w:val="0"/>
          <w:bCs w:val="0"/>
          <w:sz w:val="20"/>
          <w:szCs w:val="20"/>
          <w:u w:val="single"/>
          <w:lang w:val="hy-AM"/>
        </w:rPr>
        <w:tab/>
      </w:r>
      <w:r w:rsidRPr="006D6EF1">
        <w:rPr>
          <w:rStyle w:val="af5"/>
          <w:rFonts w:ascii="GHEA Grapalat" w:hAnsi="GHEA Grapalat"/>
          <w:b w:val="0"/>
          <w:bCs w:val="0"/>
          <w:sz w:val="20"/>
          <w:szCs w:val="20"/>
          <w:u w:val="single"/>
          <w:lang w:val="hy-AM"/>
        </w:rPr>
        <w:tab/>
      </w:r>
      <w:r w:rsidRPr="006D6EF1">
        <w:rPr>
          <w:rStyle w:val="af5"/>
          <w:rFonts w:ascii="GHEA Grapalat" w:hAnsi="GHEA Grapalat"/>
          <w:b w:val="0"/>
          <w:bCs w:val="0"/>
          <w:sz w:val="20"/>
          <w:szCs w:val="20"/>
          <w:u w:val="single"/>
          <w:lang w:val="hy-AM"/>
        </w:rPr>
        <w:tab/>
      </w:r>
    </w:p>
    <w:p w:rsidR="007154FC" w:rsidRPr="006D6EF1" w:rsidRDefault="007154FC" w:rsidP="007154FC">
      <w:pPr>
        <w:pStyle w:val="af4"/>
        <w:shd w:val="clear" w:color="auto" w:fill="FFFFFF"/>
        <w:spacing w:before="0" w:beforeAutospacing="0" w:after="0" w:afterAutospacing="0"/>
        <w:ind w:left="5664" w:firstLine="708"/>
        <w:rPr>
          <w:rStyle w:val="af5"/>
          <w:lang w:val="hy-AM"/>
        </w:rPr>
      </w:pPr>
      <w:r w:rsidRPr="006D6EF1">
        <w:rPr>
          <w:rFonts w:ascii="GHEA Grapalat" w:hAnsi="GHEA Grapalat" w:cs="Sylfaen"/>
          <w:vertAlign w:val="superscript"/>
          <w:lang w:val="hy-AM"/>
        </w:rPr>
        <w:t xml:space="preserve">          </w:t>
      </w:r>
      <w:r w:rsidR="009E1525" w:rsidRPr="006D6EF1">
        <w:rPr>
          <w:rFonts w:ascii="GHEA Grapalat" w:hAnsi="GHEA Grapalat" w:cs="Sylfaen"/>
          <w:vertAlign w:val="superscript"/>
          <w:lang w:val="hy-AM"/>
        </w:rPr>
        <w:t>պատվիրատուի անվանումը</w:t>
      </w:r>
    </w:p>
    <w:p w:rsidR="009E1525" w:rsidRPr="006D6EF1"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6D6EF1">
        <w:rPr>
          <w:rStyle w:val="af5"/>
          <w:rFonts w:ascii="GHEA Grapalat" w:hAnsi="GHEA Grapalat"/>
          <w:b w:val="0"/>
          <w:bCs w:val="0"/>
          <w:sz w:val="20"/>
          <w:szCs w:val="20"/>
          <w:lang w:val="hy-AM"/>
        </w:rPr>
        <w:t xml:space="preserve">(այսուհետ՝ </w:t>
      </w:r>
      <w:r w:rsidR="009E1525" w:rsidRPr="006D6EF1">
        <w:rPr>
          <w:rStyle w:val="af5"/>
          <w:rFonts w:ascii="GHEA Grapalat" w:hAnsi="GHEA Grapalat"/>
          <w:b w:val="0"/>
          <w:bCs w:val="0"/>
          <w:sz w:val="20"/>
          <w:szCs w:val="20"/>
          <w:lang w:val="hy-AM"/>
        </w:rPr>
        <w:t>բենեֆիցիար</w:t>
      </w:r>
      <w:r w:rsidRPr="006D6EF1">
        <w:rPr>
          <w:rStyle w:val="af5"/>
          <w:rFonts w:ascii="GHEA Grapalat" w:hAnsi="GHEA Grapalat"/>
          <w:b w:val="0"/>
          <w:bCs w:val="0"/>
          <w:sz w:val="20"/>
          <w:szCs w:val="20"/>
          <w:lang w:val="hy-AM"/>
        </w:rPr>
        <w:t xml:space="preserve">) </w:t>
      </w:r>
      <w:r w:rsidR="009E1525" w:rsidRPr="006D6EF1">
        <w:rPr>
          <w:rStyle w:val="af5"/>
          <w:rFonts w:ascii="GHEA Grapalat" w:hAnsi="GHEA Grapalat"/>
          <w:b w:val="0"/>
          <w:bCs w:val="0"/>
          <w:sz w:val="20"/>
          <w:szCs w:val="20"/>
          <w:lang w:val="hy-AM"/>
        </w:rPr>
        <w:t xml:space="preserve">կողմից </w:t>
      </w:r>
      <w:r w:rsidR="009E1525" w:rsidRPr="006D6EF1">
        <w:rPr>
          <w:rStyle w:val="af5"/>
          <w:rFonts w:ascii="GHEA Grapalat" w:hAnsi="GHEA Grapalat"/>
          <w:b w:val="0"/>
          <w:bCs w:val="0"/>
          <w:sz w:val="20"/>
          <w:szCs w:val="20"/>
          <w:u w:val="single"/>
          <w:lang w:val="hy-AM"/>
        </w:rPr>
        <w:tab/>
      </w:r>
      <w:r w:rsidR="009E1525" w:rsidRPr="006D6EF1">
        <w:rPr>
          <w:rStyle w:val="af5"/>
          <w:rFonts w:ascii="GHEA Grapalat" w:hAnsi="GHEA Grapalat"/>
          <w:b w:val="0"/>
          <w:bCs w:val="0"/>
          <w:sz w:val="20"/>
          <w:szCs w:val="20"/>
          <w:u w:val="single"/>
          <w:lang w:val="hy-AM"/>
        </w:rPr>
        <w:tab/>
      </w:r>
      <w:r w:rsidR="009E1525" w:rsidRPr="006D6EF1">
        <w:rPr>
          <w:rStyle w:val="af5"/>
          <w:rFonts w:ascii="GHEA Grapalat" w:hAnsi="GHEA Grapalat"/>
          <w:b w:val="0"/>
          <w:bCs w:val="0"/>
          <w:sz w:val="20"/>
          <w:szCs w:val="20"/>
          <w:u w:val="single"/>
          <w:lang w:val="hy-AM"/>
        </w:rPr>
        <w:tab/>
      </w:r>
      <w:r w:rsidR="009E1525" w:rsidRPr="006D6EF1">
        <w:rPr>
          <w:rStyle w:val="af5"/>
          <w:rFonts w:ascii="GHEA Grapalat" w:hAnsi="GHEA Grapalat"/>
          <w:b w:val="0"/>
          <w:bCs w:val="0"/>
          <w:sz w:val="20"/>
          <w:szCs w:val="20"/>
          <w:u w:val="single"/>
          <w:lang w:val="hy-AM"/>
        </w:rPr>
        <w:tab/>
      </w:r>
      <w:r w:rsidR="009E1525" w:rsidRPr="006D6EF1">
        <w:rPr>
          <w:rStyle w:val="af5"/>
          <w:rFonts w:ascii="GHEA Grapalat" w:hAnsi="GHEA Grapalat"/>
          <w:b w:val="0"/>
          <w:bCs w:val="0"/>
          <w:sz w:val="20"/>
          <w:szCs w:val="20"/>
          <w:u w:val="single"/>
          <w:lang w:val="hy-AM"/>
        </w:rPr>
        <w:tab/>
      </w:r>
      <w:r w:rsidR="009E1525" w:rsidRPr="006D6EF1">
        <w:rPr>
          <w:rStyle w:val="af5"/>
          <w:rFonts w:ascii="GHEA Grapalat" w:hAnsi="GHEA Grapalat"/>
          <w:b w:val="0"/>
          <w:bCs w:val="0"/>
          <w:sz w:val="20"/>
          <w:szCs w:val="20"/>
          <w:u w:val="single"/>
          <w:lang w:val="hy-AM"/>
        </w:rPr>
        <w:tab/>
      </w:r>
      <w:r w:rsidR="009E1525" w:rsidRPr="006D6EF1">
        <w:rPr>
          <w:rStyle w:val="af5"/>
          <w:rFonts w:ascii="GHEA Grapalat" w:hAnsi="GHEA Grapalat"/>
          <w:b w:val="0"/>
          <w:bCs w:val="0"/>
          <w:sz w:val="20"/>
          <w:szCs w:val="20"/>
          <w:lang w:val="hy-AM"/>
        </w:rPr>
        <w:t xml:space="preserve"> ծածկագրով կազմակերպված</w:t>
      </w:r>
      <w:r w:rsidR="009E1525" w:rsidRPr="006D6EF1">
        <w:rPr>
          <w:rFonts w:cs="Sylfaen"/>
          <w:vertAlign w:val="superscript"/>
          <w:lang w:val="hy-AM"/>
        </w:rPr>
        <w:t xml:space="preserve">                       </w:t>
      </w:r>
      <w:r w:rsidR="009E1525" w:rsidRPr="006D6EF1">
        <w:rPr>
          <w:rFonts w:cs="Sylfaen"/>
          <w:vertAlign w:val="superscript"/>
          <w:lang w:val="hy-AM"/>
        </w:rPr>
        <w:tab/>
      </w:r>
      <w:r w:rsidR="009E1525" w:rsidRPr="006D6EF1">
        <w:rPr>
          <w:rFonts w:cs="Sylfaen"/>
          <w:vertAlign w:val="superscript"/>
          <w:lang w:val="hy-AM"/>
        </w:rPr>
        <w:tab/>
      </w:r>
      <w:r w:rsidR="009E1525" w:rsidRPr="006D6EF1">
        <w:rPr>
          <w:rFonts w:cs="Sylfaen"/>
          <w:vertAlign w:val="superscript"/>
          <w:lang w:val="hy-AM"/>
        </w:rPr>
        <w:tab/>
      </w:r>
      <w:r w:rsidR="009E1525" w:rsidRPr="006D6EF1">
        <w:rPr>
          <w:rFonts w:cs="Sylfaen"/>
          <w:vertAlign w:val="superscript"/>
          <w:lang w:val="hy-AM"/>
        </w:rPr>
        <w:tab/>
      </w:r>
      <w:r w:rsidR="009E1525" w:rsidRPr="006D6EF1">
        <w:rPr>
          <w:rFonts w:cs="Sylfaen"/>
          <w:vertAlign w:val="superscript"/>
          <w:lang w:val="hy-AM"/>
        </w:rPr>
        <w:tab/>
      </w:r>
      <w:r w:rsidR="009E1525" w:rsidRPr="006D6EF1">
        <w:rPr>
          <w:rFonts w:cs="Sylfaen"/>
          <w:vertAlign w:val="superscript"/>
          <w:lang w:val="hy-AM"/>
        </w:rPr>
        <w:tab/>
      </w:r>
      <w:r w:rsidR="009E1525" w:rsidRPr="006D6EF1">
        <w:rPr>
          <w:rFonts w:ascii="GHEA Grapalat" w:hAnsi="GHEA Grapalat" w:cs="Sylfaen"/>
          <w:vertAlign w:val="superscript"/>
          <w:lang w:val="hy-AM"/>
        </w:rPr>
        <w:t xml:space="preserve">ընթացակարգի ծածկագիրը </w:t>
      </w:r>
    </w:p>
    <w:p w:rsidR="006A0F27" w:rsidRPr="006D6EF1"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6D6EF1">
        <w:rPr>
          <w:rStyle w:val="af5"/>
          <w:rFonts w:ascii="GHEA Grapalat" w:hAnsi="GHEA Grapalat"/>
          <w:b w:val="0"/>
          <w:bCs w:val="0"/>
          <w:sz w:val="20"/>
          <w:szCs w:val="20"/>
          <w:lang w:val="hy-AM"/>
        </w:rPr>
        <w:t xml:space="preserve">գնման </w:t>
      </w:r>
      <w:r w:rsidR="009E1525" w:rsidRPr="006D6EF1">
        <w:rPr>
          <w:rStyle w:val="af5"/>
          <w:rFonts w:ascii="GHEA Grapalat" w:hAnsi="GHEA Grapalat"/>
          <w:b w:val="0"/>
          <w:bCs w:val="0"/>
          <w:sz w:val="20"/>
          <w:szCs w:val="20"/>
          <w:lang w:val="hy-AM"/>
        </w:rPr>
        <w:t xml:space="preserve">ընթացակարգին </w:t>
      </w:r>
      <w:r w:rsidR="009E1525" w:rsidRPr="006D6EF1">
        <w:rPr>
          <w:rStyle w:val="af5"/>
          <w:rFonts w:ascii="GHEA Grapalat" w:hAnsi="GHEA Grapalat"/>
          <w:b w:val="0"/>
          <w:bCs w:val="0"/>
          <w:sz w:val="20"/>
          <w:szCs w:val="20"/>
          <w:u w:val="single"/>
          <w:lang w:val="hy-AM"/>
        </w:rPr>
        <w:tab/>
      </w:r>
      <w:r w:rsidR="009E1525" w:rsidRPr="006D6EF1">
        <w:rPr>
          <w:rStyle w:val="af5"/>
          <w:rFonts w:ascii="GHEA Grapalat" w:hAnsi="GHEA Grapalat"/>
          <w:b w:val="0"/>
          <w:bCs w:val="0"/>
          <w:sz w:val="20"/>
          <w:szCs w:val="20"/>
          <w:u w:val="single"/>
          <w:lang w:val="hy-AM"/>
        </w:rPr>
        <w:tab/>
      </w:r>
      <w:r w:rsidR="009E1525" w:rsidRPr="006D6EF1">
        <w:rPr>
          <w:rStyle w:val="af5"/>
          <w:rFonts w:ascii="GHEA Grapalat" w:hAnsi="GHEA Grapalat"/>
          <w:b w:val="0"/>
          <w:bCs w:val="0"/>
          <w:sz w:val="20"/>
          <w:szCs w:val="20"/>
          <w:u w:val="single"/>
          <w:lang w:val="hy-AM"/>
        </w:rPr>
        <w:tab/>
      </w:r>
      <w:r w:rsidR="009E1525" w:rsidRPr="006D6EF1">
        <w:rPr>
          <w:rStyle w:val="af5"/>
          <w:rFonts w:ascii="GHEA Grapalat" w:hAnsi="GHEA Grapalat"/>
          <w:b w:val="0"/>
          <w:bCs w:val="0"/>
          <w:sz w:val="20"/>
          <w:szCs w:val="20"/>
          <w:u w:val="single"/>
          <w:lang w:val="hy-AM"/>
        </w:rPr>
        <w:tab/>
      </w:r>
      <w:r w:rsidR="009E1525" w:rsidRPr="006D6EF1">
        <w:rPr>
          <w:rStyle w:val="af5"/>
          <w:rFonts w:ascii="GHEA Grapalat" w:hAnsi="GHEA Grapalat"/>
          <w:b w:val="0"/>
          <w:bCs w:val="0"/>
          <w:sz w:val="20"/>
          <w:szCs w:val="20"/>
          <w:u w:val="single"/>
          <w:lang w:val="hy-AM"/>
        </w:rPr>
        <w:tab/>
      </w:r>
      <w:r w:rsidR="009E1525" w:rsidRPr="006D6EF1">
        <w:rPr>
          <w:rStyle w:val="af5"/>
          <w:rFonts w:ascii="GHEA Grapalat" w:hAnsi="GHEA Grapalat"/>
          <w:b w:val="0"/>
          <w:bCs w:val="0"/>
          <w:sz w:val="20"/>
          <w:szCs w:val="20"/>
          <w:u w:val="single"/>
          <w:lang w:val="hy-AM"/>
        </w:rPr>
        <w:tab/>
      </w:r>
      <w:r w:rsidR="009E1525" w:rsidRPr="006D6EF1">
        <w:rPr>
          <w:rStyle w:val="af5"/>
          <w:rFonts w:ascii="GHEA Grapalat" w:hAnsi="GHEA Grapalat"/>
          <w:b w:val="0"/>
          <w:bCs w:val="0"/>
          <w:sz w:val="20"/>
          <w:szCs w:val="20"/>
          <w:lang w:val="hy-AM"/>
        </w:rPr>
        <w:t xml:space="preserve"> </w:t>
      </w:r>
      <w:r w:rsidRPr="006D6EF1">
        <w:rPr>
          <w:rStyle w:val="af5"/>
          <w:rFonts w:ascii="GHEA Grapalat" w:hAnsi="GHEA Grapalat"/>
          <w:b w:val="0"/>
          <w:bCs w:val="0"/>
          <w:sz w:val="20"/>
          <w:szCs w:val="20"/>
          <w:lang w:val="hy-AM"/>
        </w:rPr>
        <w:t xml:space="preserve">(այսուհետ՝ պրիցիպալ) </w:t>
      </w:r>
      <w:r w:rsidR="009E1525" w:rsidRPr="006D6EF1">
        <w:rPr>
          <w:rStyle w:val="af5"/>
          <w:rFonts w:ascii="GHEA Grapalat" w:hAnsi="GHEA Grapalat"/>
          <w:b w:val="0"/>
          <w:bCs w:val="0"/>
          <w:sz w:val="20"/>
          <w:szCs w:val="20"/>
          <w:lang w:val="hy-AM"/>
        </w:rPr>
        <w:t>մասնակցելու</w:t>
      </w:r>
      <w:r w:rsidRPr="006D6EF1">
        <w:rPr>
          <w:rStyle w:val="af5"/>
          <w:rFonts w:ascii="GHEA Grapalat" w:hAnsi="GHEA Grapalat"/>
          <w:b w:val="0"/>
          <w:bCs w:val="0"/>
          <w:sz w:val="20"/>
          <w:szCs w:val="20"/>
          <w:lang w:val="hy-AM"/>
        </w:rPr>
        <w:t>ց</w:t>
      </w:r>
      <w:r w:rsidR="009E1525" w:rsidRPr="006D6EF1">
        <w:rPr>
          <w:rStyle w:val="af5"/>
          <w:rFonts w:ascii="GHEA Grapalat" w:hAnsi="GHEA Grapalat"/>
          <w:b w:val="0"/>
          <w:bCs w:val="0"/>
          <w:sz w:val="20"/>
          <w:szCs w:val="20"/>
          <w:lang w:val="hy-AM"/>
        </w:rPr>
        <w:t xml:space="preserve"> </w:t>
      </w:r>
    </w:p>
    <w:p w:rsidR="006A0F27" w:rsidRPr="006D6EF1"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6D6EF1">
        <w:rPr>
          <w:rFonts w:ascii="GHEA Grapalat" w:hAnsi="GHEA Grapalat" w:cs="Sylfaen"/>
          <w:vertAlign w:val="superscript"/>
          <w:lang w:val="hy-AM"/>
        </w:rPr>
        <w:t>մասնակցի անվանումը</w:t>
      </w:r>
    </w:p>
    <w:p w:rsidR="007154FC" w:rsidRPr="006D6EF1"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6D6EF1">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sidRPr="006D6EF1">
        <w:rPr>
          <w:rStyle w:val="af5"/>
          <w:rFonts w:ascii="GHEA Grapalat" w:hAnsi="GHEA Grapalat"/>
          <w:b w:val="0"/>
          <w:bCs w:val="0"/>
          <w:sz w:val="20"/>
          <w:szCs w:val="20"/>
          <w:lang w:val="hy-AM"/>
        </w:rPr>
        <w:t>ում</w:t>
      </w:r>
      <w:r w:rsidR="006A0F27" w:rsidRPr="006D6EF1">
        <w:rPr>
          <w:rStyle w:val="af5"/>
          <w:rFonts w:ascii="GHEA Grapalat" w:hAnsi="GHEA Grapalat"/>
          <w:b w:val="0"/>
          <w:bCs w:val="0"/>
          <w:sz w:val="20"/>
          <w:szCs w:val="20"/>
          <w:lang w:val="hy-AM"/>
        </w:rPr>
        <w:t>:</w:t>
      </w:r>
      <w:r w:rsidR="007154FC" w:rsidRPr="006D6EF1">
        <w:rPr>
          <w:rStyle w:val="af5"/>
          <w:rFonts w:ascii="GHEA Grapalat" w:hAnsi="GHEA Grapalat"/>
          <w:b w:val="0"/>
          <w:bCs w:val="0"/>
          <w:sz w:val="20"/>
          <w:szCs w:val="20"/>
          <w:lang w:val="hy-AM"/>
        </w:rPr>
        <w:t xml:space="preserve"> </w:t>
      </w:r>
    </w:p>
    <w:p w:rsidR="009E1525" w:rsidRPr="006D6EF1"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6D6EF1">
        <w:rPr>
          <w:rStyle w:val="af5"/>
          <w:rFonts w:ascii="GHEA Grapalat" w:hAnsi="GHEA Grapalat"/>
          <w:b w:val="0"/>
          <w:bCs w:val="0"/>
          <w:sz w:val="20"/>
          <w:szCs w:val="20"/>
          <w:lang w:val="hy-AM"/>
        </w:rPr>
        <w:t xml:space="preserve">2. Երաշխիքով </w:t>
      </w:r>
      <w:r w:rsidRPr="006D6EF1">
        <w:rPr>
          <w:rStyle w:val="af5"/>
          <w:rFonts w:ascii="GHEA Grapalat" w:hAnsi="GHEA Grapalat"/>
          <w:b w:val="0"/>
          <w:bCs w:val="0"/>
          <w:sz w:val="20"/>
          <w:szCs w:val="20"/>
          <w:u w:val="single"/>
          <w:lang w:val="hy-AM"/>
        </w:rPr>
        <w:tab/>
      </w:r>
      <w:r w:rsidRPr="006D6EF1">
        <w:rPr>
          <w:rStyle w:val="af5"/>
          <w:rFonts w:ascii="GHEA Grapalat" w:hAnsi="GHEA Grapalat"/>
          <w:b w:val="0"/>
          <w:bCs w:val="0"/>
          <w:sz w:val="20"/>
          <w:szCs w:val="20"/>
          <w:u w:val="single"/>
          <w:lang w:val="hy-AM"/>
        </w:rPr>
        <w:tab/>
      </w:r>
      <w:r w:rsidRPr="006D6EF1">
        <w:rPr>
          <w:rStyle w:val="af5"/>
          <w:rFonts w:ascii="GHEA Grapalat" w:hAnsi="GHEA Grapalat"/>
          <w:b w:val="0"/>
          <w:bCs w:val="0"/>
          <w:sz w:val="20"/>
          <w:szCs w:val="20"/>
          <w:u w:val="single"/>
          <w:lang w:val="hy-AM"/>
        </w:rPr>
        <w:tab/>
      </w:r>
      <w:r w:rsidRPr="006D6EF1">
        <w:rPr>
          <w:rStyle w:val="af5"/>
          <w:rFonts w:ascii="GHEA Grapalat" w:hAnsi="GHEA Grapalat"/>
          <w:b w:val="0"/>
          <w:bCs w:val="0"/>
          <w:sz w:val="20"/>
          <w:szCs w:val="20"/>
          <w:u w:val="single"/>
          <w:lang w:val="hy-AM"/>
        </w:rPr>
        <w:tab/>
      </w:r>
      <w:r w:rsidRPr="006D6EF1">
        <w:rPr>
          <w:rStyle w:val="af5"/>
          <w:rFonts w:ascii="GHEA Grapalat" w:hAnsi="GHEA Grapalat"/>
          <w:b w:val="0"/>
          <w:bCs w:val="0"/>
          <w:sz w:val="20"/>
          <w:szCs w:val="20"/>
          <w:u w:val="single"/>
          <w:lang w:val="hy-AM"/>
        </w:rPr>
        <w:tab/>
      </w:r>
      <w:r w:rsidR="009E1525" w:rsidRPr="006D6EF1">
        <w:rPr>
          <w:rStyle w:val="af5"/>
          <w:rFonts w:ascii="GHEA Grapalat" w:hAnsi="GHEA Grapalat"/>
          <w:b w:val="0"/>
          <w:bCs w:val="0"/>
          <w:sz w:val="20"/>
          <w:szCs w:val="20"/>
          <w:u w:val="single"/>
          <w:lang w:val="hy-AM"/>
        </w:rPr>
        <w:tab/>
      </w:r>
      <w:r w:rsidR="009E1525" w:rsidRPr="006D6EF1">
        <w:rPr>
          <w:rStyle w:val="af5"/>
          <w:rFonts w:ascii="GHEA Grapalat" w:hAnsi="GHEA Grapalat"/>
          <w:b w:val="0"/>
          <w:bCs w:val="0"/>
          <w:sz w:val="20"/>
          <w:szCs w:val="20"/>
          <w:u w:val="single"/>
          <w:lang w:val="hy-AM"/>
        </w:rPr>
        <w:tab/>
      </w:r>
      <w:r w:rsidR="009E1525" w:rsidRPr="006D6EF1">
        <w:rPr>
          <w:rStyle w:val="af5"/>
          <w:rFonts w:ascii="GHEA Grapalat" w:hAnsi="GHEA Grapalat"/>
          <w:b w:val="0"/>
          <w:bCs w:val="0"/>
          <w:sz w:val="20"/>
          <w:szCs w:val="20"/>
          <w:u w:val="single"/>
          <w:lang w:val="hy-AM"/>
        </w:rPr>
        <w:tab/>
      </w:r>
      <w:r w:rsidRPr="006D6EF1">
        <w:rPr>
          <w:rStyle w:val="af5"/>
          <w:rFonts w:ascii="GHEA Grapalat" w:hAnsi="GHEA Grapalat"/>
          <w:b w:val="0"/>
          <w:bCs w:val="0"/>
          <w:sz w:val="20"/>
          <w:szCs w:val="20"/>
          <w:lang w:val="hy-AM"/>
        </w:rPr>
        <w:t xml:space="preserve"> (այսուհետ՝ երաշխիք տվող </w:t>
      </w:r>
    </w:p>
    <w:p w:rsidR="009E1525" w:rsidRPr="006D6EF1"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6D6EF1">
        <w:rPr>
          <w:rStyle w:val="af5"/>
          <w:rFonts w:ascii="GHEA Grapalat" w:hAnsi="GHEA Grapalat"/>
          <w:b w:val="0"/>
          <w:bCs w:val="0"/>
          <w:sz w:val="20"/>
          <w:szCs w:val="20"/>
          <w:lang w:val="hy-AM"/>
        </w:rPr>
        <w:tab/>
      </w:r>
      <w:r w:rsidRPr="006D6EF1">
        <w:rPr>
          <w:rStyle w:val="af5"/>
          <w:rFonts w:ascii="GHEA Grapalat" w:hAnsi="GHEA Grapalat"/>
          <w:b w:val="0"/>
          <w:bCs w:val="0"/>
          <w:sz w:val="20"/>
          <w:szCs w:val="20"/>
          <w:lang w:val="hy-AM"/>
        </w:rPr>
        <w:tab/>
      </w:r>
      <w:r w:rsidRPr="006D6EF1">
        <w:rPr>
          <w:rStyle w:val="af5"/>
          <w:rFonts w:ascii="GHEA Grapalat" w:hAnsi="GHEA Grapalat"/>
          <w:b w:val="0"/>
          <w:bCs w:val="0"/>
          <w:sz w:val="20"/>
          <w:szCs w:val="20"/>
          <w:lang w:val="hy-AM"/>
        </w:rPr>
        <w:tab/>
        <w:t xml:space="preserve">                         </w:t>
      </w:r>
      <w:r w:rsidRPr="006D6EF1">
        <w:rPr>
          <w:rFonts w:ascii="GHEA Grapalat" w:hAnsi="GHEA Grapalat" w:cs="Sylfaen"/>
          <w:vertAlign w:val="superscript"/>
          <w:lang w:val="hy-AM"/>
        </w:rPr>
        <w:t>երաշխիքը տվող բանկի անվանումը</w:t>
      </w:r>
    </w:p>
    <w:p w:rsidR="00961895" w:rsidRPr="006D6EF1"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6D6EF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6D6EF1">
        <w:rPr>
          <w:rStyle w:val="af5"/>
          <w:rFonts w:ascii="GHEA Grapalat" w:hAnsi="GHEA Grapalat"/>
          <w:b w:val="0"/>
          <w:bCs w:val="0"/>
          <w:sz w:val="20"/>
          <w:szCs w:val="20"/>
          <w:lang w:val="hy-AM"/>
        </w:rPr>
        <w:t xml:space="preserve">ներկայացված պահանջով (այսուհետ՝ պահանջ) </w:t>
      </w:r>
      <w:r w:rsidR="006A0F27" w:rsidRPr="006D6EF1">
        <w:rPr>
          <w:rStyle w:val="af5"/>
          <w:rFonts w:ascii="GHEA Grapalat" w:hAnsi="GHEA Grapalat"/>
          <w:b w:val="0"/>
          <w:bCs w:val="0"/>
          <w:sz w:val="20"/>
          <w:szCs w:val="20"/>
          <w:lang w:val="hy-AM"/>
        </w:rPr>
        <w:t xml:space="preserve">բենեֆիցիարին վճարել </w:t>
      </w:r>
      <w:r w:rsidR="009E1525" w:rsidRPr="006D6EF1">
        <w:rPr>
          <w:rStyle w:val="af5"/>
          <w:rFonts w:ascii="GHEA Grapalat" w:hAnsi="GHEA Grapalat"/>
          <w:b w:val="0"/>
          <w:bCs w:val="0"/>
          <w:sz w:val="20"/>
          <w:szCs w:val="20"/>
          <w:u w:val="single"/>
          <w:lang w:val="hy-AM"/>
        </w:rPr>
        <w:tab/>
      </w:r>
      <w:r w:rsidR="009E1525" w:rsidRPr="006D6EF1">
        <w:rPr>
          <w:rStyle w:val="af5"/>
          <w:rFonts w:ascii="GHEA Grapalat" w:hAnsi="GHEA Grapalat"/>
          <w:b w:val="0"/>
          <w:bCs w:val="0"/>
          <w:sz w:val="20"/>
          <w:szCs w:val="20"/>
          <w:u w:val="single"/>
          <w:lang w:val="hy-AM"/>
        </w:rPr>
        <w:tab/>
      </w:r>
      <w:r w:rsidR="009E1525" w:rsidRPr="006D6EF1">
        <w:rPr>
          <w:rStyle w:val="af5"/>
          <w:rFonts w:ascii="GHEA Grapalat" w:hAnsi="GHEA Grapalat"/>
          <w:b w:val="0"/>
          <w:bCs w:val="0"/>
          <w:sz w:val="20"/>
          <w:szCs w:val="20"/>
          <w:u w:val="single"/>
          <w:lang w:val="hy-AM"/>
        </w:rPr>
        <w:tab/>
      </w:r>
      <w:r w:rsidR="009E1525" w:rsidRPr="006D6EF1">
        <w:rPr>
          <w:rStyle w:val="af5"/>
          <w:rFonts w:ascii="GHEA Grapalat" w:hAnsi="GHEA Grapalat"/>
          <w:b w:val="0"/>
          <w:bCs w:val="0"/>
          <w:sz w:val="20"/>
          <w:szCs w:val="20"/>
          <w:u w:val="single"/>
          <w:lang w:val="hy-AM"/>
        </w:rPr>
        <w:tab/>
      </w:r>
    </w:p>
    <w:p w:rsidR="00961895" w:rsidRPr="006D6EF1"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6D6EF1">
        <w:rPr>
          <w:rFonts w:ascii="GHEA Grapalat" w:hAnsi="GHEA Grapalat" w:cs="Sylfaen"/>
          <w:vertAlign w:val="superscript"/>
          <w:lang w:val="hy-AM"/>
        </w:rPr>
        <w:t xml:space="preserve">  գումարը թվերով և տառերով</w:t>
      </w:r>
    </w:p>
    <w:p w:rsidR="00961895" w:rsidRPr="006D6EF1"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6D6EF1">
        <w:rPr>
          <w:rStyle w:val="af5"/>
          <w:rFonts w:ascii="GHEA Grapalat" w:hAnsi="GHEA Grapalat"/>
          <w:b w:val="0"/>
          <w:bCs w:val="0"/>
          <w:sz w:val="20"/>
          <w:szCs w:val="20"/>
          <w:lang w:val="hy-AM"/>
        </w:rPr>
        <w:t>(այսուհետ՝ երաշխիքի գումար)՝</w:t>
      </w:r>
      <w:r w:rsidR="007154FC" w:rsidRPr="006D6EF1">
        <w:rPr>
          <w:rStyle w:val="af5"/>
          <w:rFonts w:ascii="GHEA Grapalat" w:hAnsi="GHEA Grapalat"/>
          <w:b w:val="0"/>
          <w:bCs w:val="0"/>
          <w:sz w:val="20"/>
          <w:szCs w:val="20"/>
          <w:lang w:val="hy-AM"/>
        </w:rPr>
        <w:t xml:space="preserve"> </w:t>
      </w:r>
      <w:r w:rsidRPr="006D6EF1">
        <w:rPr>
          <w:rStyle w:val="af5"/>
          <w:rFonts w:ascii="GHEA Grapalat" w:hAnsi="GHEA Grapalat"/>
          <w:b w:val="0"/>
          <w:bCs w:val="0"/>
          <w:sz w:val="20"/>
          <w:szCs w:val="20"/>
          <w:lang w:val="hy-AM"/>
        </w:rPr>
        <w:t xml:space="preserve">պահանջն ստանալուց </w:t>
      </w:r>
      <w:r w:rsidR="00244642" w:rsidRPr="006D6EF1">
        <w:rPr>
          <w:rStyle w:val="af5"/>
          <w:rFonts w:ascii="GHEA Grapalat" w:hAnsi="GHEA Grapalat"/>
          <w:b w:val="0"/>
          <w:bCs w:val="0"/>
          <w:sz w:val="20"/>
          <w:szCs w:val="20"/>
          <w:lang w:val="hy-AM"/>
        </w:rPr>
        <w:t>տասը</w:t>
      </w:r>
      <w:r w:rsidR="009D3747" w:rsidRPr="006D6EF1">
        <w:rPr>
          <w:rStyle w:val="af5"/>
          <w:rFonts w:ascii="GHEA Grapalat" w:hAnsi="GHEA Grapalat"/>
          <w:b w:val="0"/>
          <w:bCs w:val="0"/>
          <w:sz w:val="20"/>
          <w:szCs w:val="20"/>
          <w:lang w:val="hy-AM"/>
        </w:rPr>
        <w:t xml:space="preserve"> աշխատանքային օրվա ընթացքում:</w:t>
      </w:r>
      <w:r w:rsidR="004C77DB" w:rsidRPr="006D6EF1">
        <w:rPr>
          <w:rStyle w:val="af5"/>
          <w:rFonts w:ascii="GHEA Grapalat" w:hAnsi="GHEA Grapalat"/>
          <w:b w:val="0"/>
          <w:bCs w:val="0"/>
          <w:sz w:val="20"/>
          <w:szCs w:val="20"/>
          <w:lang w:val="hy-AM"/>
        </w:rPr>
        <w:t xml:space="preserve"> </w:t>
      </w:r>
      <w:r w:rsidR="000C0396" w:rsidRPr="006D6EF1">
        <w:rPr>
          <w:rStyle w:val="af5"/>
          <w:rFonts w:ascii="GHEA Grapalat" w:hAnsi="GHEA Grapalat"/>
          <w:b w:val="0"/>
          <w:bCs w:val="0"/>
          <w:sz w:val="20"/>
          <w:szCs w:val="20"/>
          <w:lang w:val="hy-AM"/>
        </w:rPr>
        <w:t xml:space="preserve">  </w:t>
      </w:r>
      <w:r w:rsidR="004C77DB" w:rsidRPr="006D6EF1">
        <w:rPr>
          <w:rStyle w:val="af5"/>
          <w:rFonts w:ascii="GHEA Grapalat" w:hAnsi="GHEA Grapalat"/>
          <w:b w:val="0"/>
          <w:bCs w:val="0"/>
          <w:sz w:val="20"/>
          <w:szCs w:val="20"/>
          <w:lang w:val="hy-AM"/>
        </w:rPr>
        <w:t>Վճարումը</w:t>
      </w:r>
      <w:r w:rsidR="00244642" w:rsidRPr="006D6EF1">
        <w:rPr>
          <w:rStyle w:val="af5"/>
          <w:rFonts w:ascii="GHEA Grapalat" w:hAnsi="GHEA Grapalat"/>
          <w:b w:val="0"/>
          <w:bCs w:val="0"/>
          <w:sz w:val="20"/>
          <w:szCs w:val="20"/>
          <w:lang w:val="hy-AM"/>
        </w:rPr>
        <w:t xml:space="preserve"> </w:t>
      </w:r>
      <w:r w:rsidR="000C0396" w:rsidRPr="006D6EF1">
        <w:rPr>
          <w:rStyle w:val="af5"/>
          <w:rFonts w:ascii="GHEA Grapalat" w:hAnsi="GHEA Grapalat"/>
          <w:b w:val="0"/>
          <w:bCs w:val="0"/>
          <w:sz w:val="20"/>
          <w:szCs w:val="20"/>
          <w:lang w:val="hy-AM"/>
        </w:rPr>
        <w:t xml:space="preserve"> </w:t>
      </w:r>
      <w:r w:rsidR="00962585" w:rsidRPr="006D6EF1">
        <w:rPr>
          <w:rStyle w:val="af5"/>
          <w:rFonts w:ascii="GHEA Grapalat" w:hAnsi="GHEA Grapalat"/>
          <w:b w:val="0"/>
          <w:bCs w:val="0"/>
          <w:sz w:val="20"/>
          <w:szCs w:val="20"/>
          <w:lang w:val="hy-AM"/>
        </w:rPr>
        <w:t>կատարվում է բենեֆիցիարի</w:t>
      </w:r>
      <w:r w:rsidR="000C0396" w:rsidRPr="006D6EF1">
        <w:rPr>
          <w:rStyle w:val="af5"/>
          <w:rFonts w:ascii="GHEA Grapalat" w:hAnsi="GHEA Grapalat"/>
          <w:b w:val="0"/>
          <w:bCs w:val="0"/>
          <w:sz w:val="20"/>
          <w:szCs w:val="20"/>
          <w:lang w:val="hy-AM"/>
        </w:rPr>
        <w:t xml:space="preserve"> </w:t>
      </w:r>
      <w:r w:rsidR="00E66437" w:rsidRPr="006D6EF1">
        <w:rPr>
          <w:rFonts w:ascii="GHEA Grapalat" w:hAnsi="GHEA Grapalat"/>
          <w:b/>
          <w:color w:val="000000"/>
          <w:sz w:val="18"/>
          <w:szCs w:val="18"/>
          <w:lang w:val="hy-AM"/>
        </w:rPr>
        <w:t>900008000466</w:t>
      </w:r>
      <w:r w:rsidR="00E66437" w:rsidRPr="006D6EF1">
        <w:rPr>
          <w:rFonts w:ascii="GHEA Grapalat" w:hAnsi="GHEA Grapalat"/>
          <w:b/>
          <w:color w:val="002060"/>
          <w:sz w:val="20"/>
          <w:szCs w:val="20"/>
          <w:lang w:val="hy-AM"/>
        </w:rPr>
        <w:t xml:space="preserve"> </w:t>
      </w:r>
      <w:r w:rsidR="00961895" w:rsidRPr="006D6EF1">
        <w:rPr>
          <w:rStyle w:val="af5"/>
          <w:rFonts w:ascii="GHEA Grapalat" w:hAnsi="GHEA Grapalat"/>
          <w:b w:val="0"/>
          <w:bCs w:val="0"/>
          <w:sz w:val="20"/>
          <w:szCs w:val="20"/>
          <w:lang w:val="hy-AM"/>
        </w:rPr>
        <w:t>հ</w:t>
      </w:r>
      <w:r w:rsidR="000C0396" w:rsidRPr="006D6EF1">
        <w:rPr>
          <w:rStyle w:val="af5"/>
          <w:rFonts w:ascii="GHEA Grapalat" w:hAnsi="GHEA Grapalat"/>
          <w:b w:val="0"/>
          <w:bCs w:val="0"/>
          <w:sz w:val="20"/>
          <w:szCs w:val="20"/>
          <w:lang w:val="hy-AM"/>
        </w:rPr>
        <w:t xml:space="preserve">աշվեհամարին </w:t>
      </w:r>
      <w:r w:rsidR="00961895" w:rsidRPr="006D6EF1">
        <w:rPr>
          <w:rStyle w:val="af5"/>
          <w:rFonts w:ascii="GHEA Grapalat" w:hAnsi="GHEA Grapalat"/>
          <w:b w:val="0"/>
          <w:bCs w:val="0"/>
          <w:sz w:val="20"/>
          <w:szCs w:val="20"/>
          <w:lang w:val="hy-AM"/>
        </w:rPr>
        <w:t>փոխանցման միջոցով:</w:t>
      </w:r>
    </w:p>
    <w:p w:rsidR="001557AE" w:rsidRPr="006D6EF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6D6EF1">
        <w:rPr>
          <w:rFonts w:ascii="GHEA Grapalat" w:hAnsi="GHEA Grapalat"/>
          <w:color w:val="000000"/>
          <w:sz w:val="20"/>
          <w:szCs w:val="20"/>
          <w:lang w:val="hy-AM"/>
        </w:rPr>
        <w:t>3. Սույն երաշխիքն անհետկանչելի է:</w:t>
      </w:r>
    </w:p>
    <w:p w:rsidR="001557AE" w:rsidRPr="006D6EF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6D6EF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C0396" w:rsidRPr="006D6EF1" w:rsidRDefault="001557AE" w:rsidP="000C039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6D6EF1">
        <w:rPr>
          <w:rFonts w:ascii="GHEA Grapalat" w:hAnsi="GHEA Grapalat"/>
          <w:color w:val="000000"/>
          <w:sz w:val="20"/>
          <w:szCs w:val="20"/>
          <w:lang w:val="hy-AM"/>
        </w:rPr>
        <w:t xml:space="preserve">5. Երաշխիքը գործում է </w:t>
      </w:r>
      <w:r w:rsidR="000C0396" w:rsidRPr="006D6EF1">
        <w:rPr>
          <w:rFonts w:ascii="GHEA Grapalat" w:hAnsi="GHEA Grapalat"/>
          <w:color w:val="000000"/>
          <w:sz w:val="20"/>
          <w:szCs w:val="20"/>
          <w:lang w:val="hy-AM"/>
        </w:rPr>
        <w:t xml:space="preserve">բենեֆիցիարի կողմից </w:t>
      </w:r>
      <w:r w:rsidR="000C0396" w:rsidRPr="006D6EF1">
        <w:rPr>
          <w:rFonts w:ascii="GHEA Grapalat" w:hAnsi="GHEA Grapalat"/>
          <w:color w:val="000000"/>
          <w:sz w:val="20"/>
          <w:szCs w:val="20"/>
          <w:u w:val="single"/>
          <w:lang w:val="hy-AM"/>
        </w:rPr>
        <w:tab/>
      </w:r>
      <w:r w:rsidR="000C0396" w:rsidRPr="006D6EF1">
        <w:rPr>
          <w:rFonts w:ascii="GHEA Grapalat" w:hAnsi="GHEA Grapalat"/>
          <w:color w:val="000000"/>
          <w:sz w:val="20"/>
          <w:szCs w:val="20"/>
          <w:u w:val="single"/>
          <w:lang w:val="hy-AM"/>
        </w:rPr>
        <w:tab/>
      </w:r>
      <w:r w:rsidR="000C0396" w:rsidRPr="006D6EF1">
        <w:rPr>
          <w:rFonts w:ascii="GHEA Grapalat" w:hAnsi="GHEA Grapalat"/>
          <w:color w:val="000000"/>
          <w:sz w:val="20"/>
          <w:szCs w:val="20"/>
          <w:u w:val="single"/>
          <w:lang w:val="hy-AM"/>
        </w:rPr>
        <w:tab/>
      </w:r>
      <w:r w:rsidR="000C0396" w:rsidRPr="006D6EF1">
        <w:rPr>
          <w:rFonts w:ascii="GHEA Grapalat" w:hAnsi="GHEA Grapalat"/>
          <w:color w:val="000000"/>
          <w:sz w:val="20"/>
          <w:szCs w:val="20"/>
          <w:u w:val="single"/>
          <w:lang w:val="hy-AM"/>
        </w:rPr>
        <w:tab/>
      </w:r>
      <w:r w:rsidR="000C0396" w:rsidRPr="006D6EF1">
        <w:rPr>
          <w:rFonts w:ascii="GHEA Grapalat" w:hAnsi="GHEA Grapalat"/>
          <w:color w:val="000000"/>
          <w:sz w:val="20"/>
          <w:szCs w:val="20"/>
          <w:u w:val="single"/>
          <w:lang w:val="hy-AM"/>
        </w:rPr>
        <w:tab/>
      </w:r>
      <w:r w:rsidR="000C0396" w:rsidRPr="006D6EF1">
        <w:rPr>
          <w:rFonts w:ascii="GHEA Grapalat" w:hAnsi="GHEA Grapalat"/>
          <w:color w:val="000000"/>
          <w:sz w:val="20"/>
          <w:szCs w:val="20"/>
          <w:u w:val="single"/>
          <w:lang w:val="hy-AM"/>
        </w:rPr>
        <w:tab/>
      </w:r>
      <w:r w:rsidR="000C0396" w:rsidRPr="006D6EF1">
        <w:rPr>
          <w:rFonts w:ascii="GHEA Grapalat" w:hAnsi="GHEA Grapalat"/>
          <w:color w:val="000000"/>
          <w:sz w:val="20"/>
          <w:szCs w:val="20"/>
          <w:lang w:val="hy-AM"/>
        </w:rPr>
        <w:t xml:space="preserve"> ծածկագրով </w:t>
      </w:r>
    </w:p>
    <w:p w:rsidR="000C0396" w:rsidRPr="006D6EF1" w:rsidRDefault="000C0396" w:rsidP="000C039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6D6EF1">
        <w:rPr>
          <w:rFonts w:ascii="GHEA Grapalat" w:hAnsi="GHEA Grapalat" w:cs="Sylfaen"/>
          <w:vertAlign w:val="superscript"/>
          <w:lang w:val="hy-AM"/>
        </w:rPr>
        <w:t xml:space="preserve">ընթացակարգի ծածկագիրը </w:t>
      </w:r>
    </w:p>
    <w:p w:rsidR="000C0396" w:rsidRPr="006D6EF1" w:rsidRDefault="000C0396" w:rsidP="000A5226">
      <w:pPr>
        <w:pStyle w:val="aff3"/>
        <w:tabs>
          <w:tab w:val="left" w:pos="0"/>
        </w:tabs>
        <w:ind w:left="0"/>
        <w:mirrorIndents/>
        <w:jc w:val="both"/>
        <w:rPr>
          <w:rFonts w:ascii="GHEA Grapalat" w:eastAsia="Calibri" w:hAnsi="GHEA Grapalat"/>
          <w:color w:val="000000"/>
          <w:sz w:val="20"/>
          <w:szCs w:val="20"/>
          <w:lang w:val="hy-AM"/>
        </w:rPr>
      </w:pPr>
      <w:r w:rsidRPr="006D6EF1">
        <w:rPr>
          <w:rFonts w:ascii="GHEA Grapalat" w:hAnsi="GHEA Grapalat"/>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r w:rsidR="00624D21" w:rsidRPr="006D6EF1">
        <w:rPr>
          <w:rFonts w:ascii="GHEA Grapalat" w:hAnsi="GHEA Grapalat"/>
          <w:color w:val="000000"/>
          <w:sz w:val="20"/>
          <w:szCs w:val="20"/>
          <w:lang w:val="hy-AM"/>
        </w:rPr>
        <w:t xml:space="preserve"> </w:t>
      </w:r>
      <w:r w:rsidR="000A5226" w:rsidRPr="006D6EF1">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6D6EF1">
        <w:rPr>
          <w:rFonts w:ascii="GHEA Grapalat" w:hAnsi="GHEA Grapalat"/>
          <w:color w:val="000000"/>
          <w:sz w:val="20"/>
          <w:szCs w:val="20"/>
          <w:lang w:val="hy-AM"/>
        </w:rPr>
        <w:t xml:space="preserve">երաշխիքի համարը, տրամադրող բանկի անվանումը և սույն երաշխիքի 1-ին կետում նշված ծածկագիրը՝ </w:t>
      </w:r>
      <w:r w:rsidR="000A5226" w:rsidRPr="006D6EF1">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sidRPr="006D6EF1">
        <w:rPr>
          <w:rFonts w:ascii="GHEA Grapalat" w:eastAsia="Calibri" w:hAnsi="GHEA Grapalat"/>
          <w:color w:val="000000"/>
          <w:sz w:val="20"/>
          <w:szCs w:val="20"/>
          <w:lang w:val="hy-AM"/>
        </w:rPr>
        <w:t xml:space="preserve">գնահատող հանձնաժողովի </w:t>
      </w:r>
      <w:r w:rsidR="000A5226" w:rsidRPr="006D6EF1">
        <w:rPr>
          <w:rFonts w:ascii="GHEA Grapalat" w:hAnsi="GHEA Grapalat"/>
          <w:color w:val="000000"/>
          <w:sz w:val="20"/>
          <w:szCs w:val="20"/>
          <w:lang w:val="hy-AM"/>
        </w:rPr>
        <w:t xml:space="preserve">քարտուղարի էլեկտրոնային փոստի հասցեին։     </w:t>
      </w:r>
      <w:r w:rsidR="00624D21" w:rsidRPr="006D6EF1">
        <w:rPr>
          <w:rFonts w:ascii="GHEA Grapalat" w:hAnsi="GHEA Grapalat"/>
          <w:color w:val="000000"/>
          <w:sz w:val="20"/>
          <w:szCs w:val="20"/>
          <w:lang w:val="hy-AM"/>
        </w:rPr>
        <w:t xml:space="preserve">   </w:t>
      </w:r>
    </w:p>
    <w:p w:rsidR="000C0396" w:rsidRPr="006D6EF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6D6EF1">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6D6EF1">
        <w:rPr>
          <w:rFonts w:ascii="GHEA Grapalat" w:hAnsi="GHEA Grapalat"/>
          <w:color w:val="000000"/>
          <w:sz w:val="20"/>
          <w:szCs w:val="20"/>
          <w:lang w:val="hy-AM"/>
        </w:rPr>
        <w:t xml:space="preserve">է </w:t>
      </w:r>
      <w:r w:rsidR="000C0396" w:rsidRPr="006D6EF1">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6D6EF1">
        <w:rPr>
          <w:rFonts w:ascii="GHEA Grapalat" w:hAnsi="GHEA Grapalat"/>
          <w:color w:val="000000"/>
          <w:sz w:val="20"/>
          <w:szCs w:val="20"/>
          <w:lang w:val="hy-AM"/>
        </w:rPr>
        <w:t>:</w:t>
      </w:r>
    </w:p>
    <w:p w:rsidR="009C370D" w:rsidRPr="006D6EF1"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6D6EF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sidRPr="006D6EF1">
        <w:rPr>
          <w:rFonts w:ascii="GHEA Grapalat" w:hAnsi="GHEA Grapalat"/>
          <w:color w:val="000000"/>
          <w:sz w:val="20"/>
          <w:szCs w:val="20"/>
          <w:lang w:val="hy-AM"/>
        </w:rPr>
        <w:t>ց</w:t>
      </w:r>
      <w:r w:rsidRPr="006D6EF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6D6EF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6D6EF1" w:rsidRDefault="0061458A"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6D6EF1">
        <w:rPr>
          <w:rFonts w:ascii="GHEA Grapalat" w:hAnsi="GHEA Grapalat"/>
          <w:color w:val="000000"/>
          <w:sz w:val="20"/>
          <w:szCs w:val="20"/>
          <w:lang w:val="hy-AM"/>
        </w:rPr>
        <w:t>8</w:t>
      </w:r>
      <w:r w:rsidR="001557AE" w:rsidRPr="006D6EF1">
        <w:rPr>
          <w:rFonts w:ascii="GHEA Grapalat" w:hAnsi="GHEA Grapalat"/>
          <w:color w:val="000000"/>
          <w:sz w:val="20"/>
          <w:szCs w:val="20"/>
          <w:lang w:val="hy-AM"/>
        </w:rPr>
        <w:t>. Երաշխիք տվող անձը մերժում է բենեֆիցիարի պահանջը, եթե`</w:t>
      </w:r>
    </w:p>
    <w:p w:rsidR="001557AE" w:rsidRPr="006D6EF1"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6D6EF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6D6EF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6D6EF1">
        <w:rPr>
          <w:rFonts w:ascii="GHEA Grapalat" w:hAnsi="GHEA Grapalat"/>
          <w:color w:val="000000"/>
          <w:sz w:val="20"/>
          <w:szCs w:val="20"/>
          <w:lang w:val="hy-AM"/>
        </w:rPr>
        <w:t>2) պահանջը ներկայացվել է երաշխիքով սահմանված ժամկետի ավարտից հետո:</w:t>
      </w:r>
    </w:p>
    <w:p w:rsidR="001557AE" w:rsidRPr="006D6EF1" w:rsidRDefault="0061458A"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6D6EF1">
        <w:rPr>
          <w:rFonts w:ascii="GHEA Grapalat" w:hAnsi="GHEA Grapalat"/>
          <w:color w:val="000000"/>
          <w:sz w:val="20"/>
          <w:szCs w:val="20"/>
          <w:lang w:val="hy-AM"/>
        </w:rPr>
        <w:t>9</w:t>
      </w:r>
      <w:r w:rsidR="001557AE" w:rsidRPr="006D6EF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6D6EF1"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6D6EF1">
        <w:rPr>
          <w:rFonts w:ascii="GHEA Grapalat" w:hAnsi="GHEA Grapalat"/>
          <w:color w:val="000000"/>
          <w:sz w:val="20"/>
          <w:szCs w:val="20"/>
          <w:lang w:val="hy-AM"/>
        </w:rPr>
        <w:t>1</w:t>
      </w:r>
      <w:r w:rsidR="0061458A" w:rsidRPr="006D6EF1">
        <w:rPr>
          <w:rFonts w:ascii="GHEA Grapalat" w:hAnsi="GHEA Grapalat"/>
          <w:color w:val="000000"/>
          <w:sz w:val="20"/>
          <w:szCs w:val="20"/>
          <w:lang w:val="hy-AM"/>
        </w:rPr>
        <w:t>0</w:t>
      </w:r>
      <w:r w:rsidRPr="006D6EF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6D6EF1"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6D6EF1">
        <w:rPr>
          <w:rFonts w:ascii="GHEA Grapalat" w:hAnsi="GHEA Grapalat"/>
          <w:color w:val="000000"/>
          <w:sz w:val="20"/>
          <w:szCs w:val="20"/>
          <w:lang w:val="hy-AM"/>
        </w:rPr>
        <w:t>1</w:t>
      </w:r>
      <w:r w:rsidR="0061458A" w:rsidRPr="006D6EF1">
        <w:rPr>
          <w:rFonts w:ascii="GHEA Grapalat" w:hAnsi="GHEA Grapalat"/>
          <w:color w:val="000000"/>
          <w:sz w:val="20"/>
          <w:szCs w:val="20"/>
          <w:lang w:val="hy-AM"/>
        </w:rPr>
        <w:t>1</w:t>
      </w:r>
      <w:r w:rsidRPr="006D6EF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6D6EF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6D6EF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6D6EF1">
        <w:rPr>
          <w:rFonts w:ascii="GHEA Grapalat" w:hAnsi="GHEA Grapalat"/>
          <w:color w:val="000000"/>
          <w:sz w:val="20"/>
          <w:szCs w:val="20"/>
          <w:lang w:val="hy-AM"/>
        </w:rPr>
        <w:t xml:space="preserve">Գործադիր </w:t>
      </w:r>
      <w:r w:rsidR="0070371B" w:rsidRPr="006D6EF1">
        <w:rPr>
          <w:rFonts w:ascii="GHEA Grapalat" w:hAnsi="GHEA Grapalat"/>
          <w:color w:val="000000"/>
          <w:sz w:val="20"/>
          <w:szCs w:val="20"/>
          <w:lang w:val="hy-AM"/>
        </w:rPr>
        <w:t xml:space="preserve">մարմնի ղեկավար </w:t>
      </w:r>
      <w:r w:rsidRPr="006D6EF1">
        <w:rPr>
          <w:rFonts w:ascii="GHEA Grapalat" w:hAnsi="GHEA Grapalat"/>
          <w:color w:val="000000"/>
          <w:sz w:val="20"/>
          <w:szCs w:val="20"/>
          <w:lang w:val="hy-AM"/>
        </w:rPr>
        <w:t xml:space="preserve"> </w:t>
      </w:r>
      <w:r w:rsidRPr="006D6EF1">
        <w:rPr>
          <w:rFonts w:ascii="GHEA Grapalat" w:hAnsi="GHEA Grapalat"/>
          <w:color w:val="000000"/>
          <w:sz w:val="20"/>
          <w:szCs w:val="20"/>
          <w:u w:val="single"/>
          <w:lang w:val="hy-AM"/>
        </w:rPr>
        <w:tab/>
      </w:r>
      <w:r w:rsidRPr="006D6EF1">
        <w:rPr>
          <w:rFonts w:ascii="GHEA Grapalat" w:hAnsi="GHEA Grapalat"/>
          <w:color w:val="000000"/>
          <w:sz w:val="20"/>
          <w:szCs w:val="20"/>
          <w:u w:val="single"/>
          <w:lang w:val="hy-AM"/>
        </w:rPr>
        <w:tab/>
      </w:r>
      <w:r w:rsidRPr="006D6EF1">
        <w:rPr>
          <w:rFonts w:ascii="GHEA Grapalat" w:hAnsi="GHEA Grapalat"/>
          <w:color w:val="000000"/>
          <w:sz w:val="20"/>
          <w:szCs w:val="20"/>
          <w:u w:val="single"/>
          <w:lang w:val="hy-AM"/>
        </w:rPr>
        <w:tab/>
      </w:r>
      <w:r w:rsidRPr="006D6EF1">
        <w:rPr>
          <w:rFonts w:ascii="GHEA Grapalat" w:hAnsi="GHEA Grapalat"/>
          <w:color w:val="000000"/>
          <w:sz w:val="20"/>
          <w:szCs w:val="20"/>
          <w:u w:val="single"/>
          <w:lang w:val="hy-AM"/>
        </w:rPr>
        <w:tab/>
      </w:r>
    </w:p>
    <w:p w:rsidR="009C370D" w:rsidRPr="006D6EF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6D6EF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6D6EF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6D6EF1">
        <w:rPr>
          <w:rFonts w:ascii="GHEA Grapalat" w:hAnsi="GHEA Grapalat"/>
          <w:color w:val="000000"/>
          <w:sz w:val="20"/>
          <w:szCs w:val="20"/>
          <w:u w:val="single"/>
          <w:lang w:val="hy-AM"/>
        </w:rPr>
        <w:tab/>
      </w:r>
      <w:r w:rsidRPr="006D6EF1">
        <w:rPr>
          <w:rFonts w:ascii="GHEA Grapalat" w:hAnsi="GHEA Grapalat"/>
          <w:color w:val="000000"/>
          <w:sz w:val="20"/>
          <w:szCs w:val="20"/>
          <w:u w:val="single"/>
          <w:lang w:val="hy-AM"/>
        </w:rPr>
        <w:tab/>
      </w:r>
      <w:r w:rsidRPr="006D6EF1">
        <w:rPr>
          <w:rFonts w:ascii="GHEA Grapalat" w:hAnsi="GHEA Grapalat"/>
          <w:color w:val="000000"/>
          <w:sz w:val="20"/>
          <w:szCs w:val="20"/>
          <w:u w:val="single"/>
          <w:lang w:val="hy-AM"/>
        </w:rPr>
        <w:tab/>
      </w:r>
      <w:r w:rsidRPr="006D6EF1">
        <w:rPr>
          <w:rFonts w:ascii="GHEA Grapalat" w:hAnsi="GHEA Grapalat"/>
          <w:color w:val="000000"/>
          <w:sz w:val="20"/>
          <w:szCs w:val="20"/>
          <w:u w:val="single"/>
          <w:lang w:val="hy-AM"/>
        </w:rPr>
        <w:tab/>
      </w:r>
      <w:r w:rsidRPr="006D6EF1">
        <w:rPr>
          <w:rFonts w:ascii="GHEA Grapalat" w:hAnsi="GHEA Grapalat"/>
          <w:color w:val="000000"/>
          <w:sz w:val="20"/>
          <w:szCs w:val="20"/>
          <w:u w:val="single"/>
          <w:lang w:val="hy-AM"/>
        </w:rPr>
        <w:tab/>
      </w:r>
      <w:r w:rsidRPr="006D6EF1">
        <w:rPr>
          <w:rFonts w:ascii="GHEA Grapalat" w:hAnsi="GHEA Grapalat"/>
          <w:color w:val="000000"/>
          <w:sz w:val="20"/>
          <w:szCs w:val="20"/>
          <w:u w:val="single"/>
          <w:lang w:val="hy-AM"/>
        </w:rPr>
        <w:tab/>
      </w:r>
      <w:r w:rsidRPr="006D6EF1">
        <w:rPr>
          <w:rFonts w:ascii="GHEA Grapalat" w:hAnsi="GHEA Grapalat"/>
          <w:color w:val="000000"/>
          <w:sz w:val="20"/>
          <w:szCs w:val="20"/>
          <w:u w:val="single"/>
          <w:lang w:val="hy-AM"/>
        </w:rPr>
        <w:tab/>
      </w:r>
      <w:r w:rsidRPr="006D6EF1">
        <w:rPr>
          <w:rFonts w:ascii="GHEA Grapalat" w:hAnsi="GHEA Grapalat"/>
          <w:color w:val="000000"/>
          <w:sz w:val="20"/>
          <w:szCs w:val="20"/>
          <w:u w:val="single"/>
          <w:lang w:val="hy-AM"/>
        </w:rPr>
        <w:tab/>
      </w:r>
      <w:r w:rsidRPr="006D6EF1">
        <w:rPr>
          <w:rFonts w:ascii="GHEA Grapalat" w:hAnsi="GHEA Grapalat"/>
          <w:color w:val="000000"/>
          <w:sz w:val="20"/>
          <w:szCs w:val="20"/>
          <w:u w:val="single"/>
          <w:lang w:val="hy-AM"/>
        </w:rPr>
        <w:tab/>
      </w:r>
    </w:p>
    <w:p w:rsidR="009C370D" w:rsidRPr="00E6597C"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6D6EF1">
        <w:rPr>
          <w:rFonts w:ascii="GHEA Grapalat" w:hAnsi="GHEA Grapalat" w:cs="Sylfaen"/>
          <w:vertAlign w:val="superscript"/>
          <w:lang w:val="hy-AM"/>
        </w:rPr>
        <w:t xml:space="preserve">                                                        ամիսը, ամսաթիվը, տարեթիվը</w:t>
      </w:r>
    </w:p>
    <w:p w:rsidR="001557AE" w:rsidRDefault="001557AE" w:rsidP="004953F5">
      <w:pPr>
        <w:pStyle w:val="31"/>
        <w:spacing w:line="240" w:lineRule="auto"/>
        <w:jc w:val="right"/>
        <w:rPr>
          <w:rFonts w:ascii="GHEA Grapalat" w:hAnsi="GHEA Grapalat" w:cs="Arial"/>
          <w:b/>
          <w:lang w:val="hy-AM"/>
        </w:rPr>
      </w:pPr>
    </w:p>
    <w:p w:rsidR="004953F5" w:rsidRDefault="004953F5" w:rsidP="004953F5">
      <w:pPr>
        <w:pStyle w:val="31"/>
        <w:spacing w:line="240" w:lineRule="auto"/>
        <w:jc w:val="right"/>
        <w:rPr>
          <w:rFonts w:ascii="GHEA Grapalat" w:hAnsi="GHEA Grapalat" w:cs="Arial"/>
          <w:b/>
          <w:lang w:val="hy-AM"/>
        </w:rPr>
      </w:pPr>
    </w:p>
    <w:p w:rsidR="004953F5" w:rsidRDefault="004953F5" w:rsidP="004953F5">
      <w:pPr>
        <w:pStyle w:val="31"/>
        <w:spacing w:line="240" w:lineRule="auto"/>
        <w:jc w:val="right"/>
        <w:rPr>
          <w:rFonts w:ascii="GHEA Grapalat" w:hAnsi="GHEA Grapalat" w:cs="Arial"/>
          <w:b/>
          <w:lang w:val="hy-AM"/>
        </w:rPr>
      </w:pPr>
    </w:p>
    <w:p w:rsidR="004953F5" w:rsidRPr="00E6597C" w:rsidRDefault="004953F5" w:rsidP="004953F5">
      <w:pPr>
        <w:pStyle w:val="31"/>
        <w:spacing w:line="240" w:lineRule="auto"/>
        <w:jc w:val="right"/>
        <w:rPr>
          <w:rFonts w:ascii="GHEA Grapalat" w:hAnsi="GHEA Grapalat" w:cs="Arial"/>
          <w:b/>
          <w:lang w:val="hy-AM"/>
        </w:rPr>
      </w:pPr>
    </w:p>
    <w:p w:rsidR="00B2572B" w:rsidRPr="00E6597C" w:rsidRDefault="00B2572B" w:rsidP="00ED36CA">
      <w:pPr>
        <w:pStyle w:val="31"/>
        <w:spacing w:line="240" w:lineRule="auto"/>
        <w:jc w:val="right"/>
        <w:rPr>
          <w:rFonts w:ascii="GHEA Grapalat" w:hAnsi="GHEA Grapalat"/>
          <w:szCs w:val="24"/>
          <w:lang w:val="hy-AM"/>
        </w:rPr>
      </w:pPr>
    </w:p>
    <w:p w:rsidR="009C370D" w:rsidRPr="004605D7" w:rsidRDefault="009C370D" w:rsidP="00E6176D">
      <w:pPr>
        <w:pStyle w:val="31"/>
        <w:spacing w:line="240" w:lineRule="auto"/>
        <w:ind w:firstLine="0"/>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4</w:t>
      </w:r>
    </w:p>
    <w:p w:rsidR="009C370D" w:rsidRPr="00E6597C" w:rsidRDefault="00410DB3" w:rsidP="009C370D">
      <w:pPr>
        <w:pStyle w:val="31"/>
        <w:spacing w:line="240" w:lineRule="auto"/>
        <w:jc w:val="right"/>
        <w:rPr>
          <w:rFonts w:ascii="GHEA Grapalat" w:hAnsi="GHEA Grapalat" w:cs="Arial"/>
          <w:b/>
          <w:lang w:val="hy-AM"/>
        </w:rPr>
      </w:pPr>
      <w:r>
        <w:rPr>
          <w:rFonts w:ascii="GHEA Grapalat" w:hAnsi="GHEA Grapalat"/>
          <w:b/>
          <w:i/>
          <w:lang w:val="hy-AM"/>
        </w:rPr>
        <w:t>Գ</w:t>
      </w:r>
      <w:r>
        <w:rPr>
          <w:rFonts w:ascii="GHEA Grapalat" w:hAnsi="GHEA Grapalat"/>
          <w:b/>
          <w:i/>
        </w:rPr>
        <w:t>Հ</w:t>
      </w:r>
      <w:r w:rsidRPr="00AF7AD5">
        <w:rPr>
          <w:rFonts w:ascii="GHEA Grapalat" w:hAnsi="GHEA Grapalat"/>
          <w:b/>
          <w:i/>
          <w:lang w:val="hy-AM"/>
        </w:rPr>
        <w:t>-</w:t>
      </w:r>
      <w:r w:rsidRPr="00AF7AD5">
        <w:rPr>
          <w:rFonts w:ascii="GHEA Grapalat" w:hAnsi="GHEA Grapalat"/>
          <w:b/>
          <w:lang w:val="hy-AM"/>
        </w:rPr>
        <w:t>Հ</w:t>
      </w:r>
      <w:r w:rsidRPr="00AF7AD5">
        <w:rPr>
          <w:rFonts w:ascii="GHEA Grapalat" w:hAnsi="GHEA Grapalat"/>
          <w:b/>
          <w:i/>
          <w:lang w:val="hy-AM"/>
        </w:rPr>
        <w:t>ԲՄԱՇՁԲ</w:t>
      </w:r>
      <w:r w:rsidRPr="00AF7AD5">
        <w:rPr>
          <w:rFonts w:ascii="GHEA Grapalat" w:hAnsi="GHEA Grapalat"/>
          <w:b/>
          <w:i/>
          <w:lang w:val="af-ZA"/>
        </w:rPr>
        <w:t>-21</w:t>
      </w:r>
      <w:r w:rsidRPr="00AF7AD5">
        <w:rPr>
          <w:rFonts w:ascii="GHEA Grapalat" w:hAnsi="GHEA Grapalat"/>
          <w:b/>
          <w:i/>
          <w:lang w:val="hy-AM"/>
        </w:rPr>
        <w:t>/</w:t>
      </w:r>
      <w:r>
        <w:rPr>
          <w:rFonts w:ascii="GHEA Grapalat" w:hAnsi="GHEA Grapalat"/>
          <w:b/>
          <w:i/>
          <w:lang w:val="af-ZA"/>
        </w:rPr>
        <w:t>21</w:t>
      </w:r>
      <w:r w:rsidRPr="00E6597C">
        <w:rPr>
          <w:rFonts w:ascii="GHEA Grapalat" w:hAnsi="GHEA Grapalat"/>
          <w:b/>
          <w:lang w:val="hy-AM"/>
        </w:rPr>
        <w:t xml:space="preserve">  </w:t>
      </w:r>
      <w:r w:rsidR="009C370D" w:rsidRPr="00E6597C">
        <w:rPr>
          <w:rFonts w:ascii="GHEA Grapalat" w:hAnsi="GHEA Grapalat" w:cs="Sylfaen"/>
          <w:b/>
          <w:lang w:val="hy-AM"/>
        </w:rPr>
        <w:t>ծածկագրով</w:t>
      </w:r>
    </w:p>
    <w:p w:rsidR="009C370D" w:rsidRPr="00E6597C" w:rsidRDefault="006D6EF1" w:rsidP="009C370D">
      <w:pPr>
        <w:pStyle w:val="31"/>
        <w:spacing w:line="240" w:lineRule="auto"/>
        <w:jc w:val="right"/>
        <w:rPr>
          <w:rFonts w:ascii="GHEA Grapalat" w:hAnsi="GHEA Grapalat"/>
          <w:szCs w:val="24"/>
          <w:lang w:val="hy-AM"/>
        </w:rPr>
      </w:pPr>
      <w:r w:rsidRPr="00C73635">
        <w:rPr>
          <w:rFonts w:ascii="GHEA Grapalat" w:hAnsi="GHEA Grapalat" w:cs="Sylfaen"/>
          <w:b/>
          <w:lang w:val="hy-AM"/>
        </w:rPr>
        <w:t xml:space="preserve">Հրատապ </w:t>
      </w:r>
      <w:r w:rsidR="009C370D" w:rsidRPr="00E6597C">
        <w:rPr>
          <w:rFonts w:ascii="GHEA Grapalat" w:hAnsi="GHEA Grapalat" w:cs="Sylfaen"/>
          <w:b/>
          <w:lang w:val="hy-AM"/>
        </w:rPr>
        <w:t>բաց</w:t>
      </w:r>
      <w:r w:rsidR="009C370D" w:rsidRPr="00E6597C">
        <w:rPr>
          <w:rFonts w:ascii="GHEA Grapalat" w:hAnsi="GHEA Grapalat" w:cs="Arial"/>
          <w:b/>
          <w:lang w:val="hy-AM"/>
        </w:rPr>
        <w:t xml:space="preserve"> մրցույթի </w:t>
      </w:r>
      <w:r w:rsidR="009C370D" w:rsidRPr="00E6597C">
        <w:rPr>
          <w:rFonts w:ascii="GHEA Grapalat" w:hAnsi="GHEA Grapalat" w:cs="Sylfaen"/>
          <w:b/>
          <w:lang w:val="hy-AM"/>
        </w:rPr>
        <w:t>հրավերի</w:t>
      </w:r>
    </w:p>
    <w:p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rsidR="007A5E2D" w:rsidRPr="004605D7"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(որակավորման ապահովում)</w:t>
      </w:r>
    </w:p>
    <w:p w:rsidR="00091EBC" w:rsidRPr="004605D7" w:rsidRDefault="00091EBC" w:rsidP="00091EBC">
      <w:pPr>
        <w:pStyle w:val="af4"/>
        <w:shd w:val="clear" w:color="auto" w:fill="FFFFFF"/>
        <w:spacing w:before="0" w:beforeAutospacing="0" w:after="0" w:afterAutospacing="0"/>
        <w:ind w:firstLine="375"/>
        <w:rPr>
          <w:rStyle w:val="af5"/>
          <w:lang w:val="hy-AM"/>
        </w:rPr>
      </w:pPr>
    </w:p>
    <w:p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rsidR="00091EBC" w:rsidRPr="004605D7" w:rsidRDefault="00091EBC" w:rsidP="00091EB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rsidR="00091EBC" w:rsidRPr="00E6597C"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կողմից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rsidR="00F27778"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գնման ընթացակարգի</w:t>
      </w:r>
      <w:r w:rsidR="00F27778" w:rsidRPr="004605D7">
        <w:rPr>
          <w:rStyle w:val="af5"/>
          <w:rFonts w:ascii="GHEA Grapalat" w:hAnsi="GHEA Grapalat"/>
          <w:b w:val="0"/>
          <w:bCs w:val="0"/>
          <w:sz w:val="20"/>
          <w:szCs w:val="20"/>
          <w:lang w:val="hy-AM"/>
        </w:rPr>
        <w:t xml:space="preserve"> արդյունքում</w:t>
      </w:r>
      <w:r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w:t>
      </w:r>
    </w:p>
    <w:p w:rsidR="00F27778" w:rsidRPr="00E6597C" w:rsidRDefault="00F27778" w:rsidP="00091EBC">
      <w:pPr>
        <w:pStyle w:val="af4"/>
        <w:shd w:val="clear" w:color="auto" w:fill="FFFFFF"/>
        <w:spacing w:before="0" w:beforeAutospacing="0" w:after="0" w:afterAutospacing="0"/>
        <w:ind w:firstLine="375"/>
        <w:rPr>
          <w:rFonts w:cs="Sylfaen"/>
          <w:vertAlign w:val="superscript"/>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rsidR="00F27778"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պրիցիպալ) </w:t>
      </w:r>
      <w:r w:rsidR="00F27778" w:rsidRPr="004605D7">
        <w:rPr>
          <w:rStyle w:val="af5"/>
          <w:rFonts w:ascii="GHEA Grapalat" w:hAnsi="GHEA Grapalat"/>
          <w:b w:val="0"/>
          <w:bCs w:val="0"/>
          <w:sz w:val="20"/>
          <w:szCs w:val="20"/>
          <w:lang w:val="hy-AM"/>
        </w:rPr>
        <w:t xml:space="preserve">կողմից կնքվելիք </w:t>
      </w:r>
      <w:r w:rsidR="007A5E2D" w:rsidRPr="004605D7">
        <w:rPr>
          <w:rStyle w:val="af5"/>
          <w:rFonts w:ascii="GHEA Grapalat" w:hAnsi="GHEA Grapalat"/>
          <w:b w:val="0"/>
          <w:bCs w:val="0"/>
          <w:sz w:val="20"/>
          <w:szCs w:val="20"/>
          <w:lang w:val="hy-AM"/>
        </w:rPr>
        <w:t>N</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t xml:space="preserve">           </w:t>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u w:val="single"/>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r>
      <w:r w:rsidR="00F27778" w:rsidRPr="004605D7">
        <w:rPr>
          <w:rStyle w:val="af5"/>
          <w:rFonts w:ascii="GHEA Grapalat" w:hAnsi="GHEA Grapalat"/>
          <w:b w:val="0"/>
          <w:bCs w:val="0"/>
          <w:sz w:val="20"/>
          <w:szCs w:val="20"/>
          <w:lang w:val="hy-AM"/>
        </w:rPr>
        <w:tab/>
        <w:t xml:space="preserve">  </w:t>
      </w:r>
      <w:r w:rsidR="00F27778"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 xml:space="preserve"> </w:t>
      </w:r>
      <w:r w:rsidR="00F27778" w:rsidRPr="004605D7">
        <w:rPr>
          <w:rStyle w:val="af5"/>
          <w:rFonts w:ascii="GHEA Grapalat" w:hAnsi="GHEA Grapalat"/>
          <w:b w:val="0"/>
          <w:bCs w:val="0"/>
          <w:sz w:val="20"/>
          <w:szCs w:val="20"/>
          <w:lang w:val="hy-AM"/>
        </w:rPr>
        <w:tab/>
        <w:t xml:space="preserve">            </w:t>
      </w:r>
      <w:r w:rsidR="00E23921"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rsidR="00091EBC" w:rsidRPr="004605D7"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պայմանագրով </w:t>
      </w:r>
      <w:r w:rsidR="00091EB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4605D7">
        <w:rPr>
          <w:rStyle w:val="af5"/>
          <w:rFonts w:ascii="GHEA Grapalat" w:hAnsi="GHEA Grapalat"/>
          <w:b w:val="0"/>
          <w:bCs w:val="0"/>
          <w:sz w:val="20"/>
          <w:szCs w:val="20"/>
          <w:lang w:val="hy-AM"/>
        </w:rPr>
        <w:t xml:space="preserve">ման ապահովում </w:t>
      </w:r>
      <w:r w:rsidR="00091EBC" w:rsidRPr="004605D7">
        <w:rPr>
          <w:rStyle w:val="af5"/>
          <w:rFonts w:ascii="GHEA Grapalat" w:hAnsi="GHEA Grapalat"/>
          <w:b w:val="0"/>
          <w:bCs w:val="0"/>
          <w:sz w:val="20"/>
          <w:szCs w:val="20"/>
          <w:lang w:val="hy-AM"/>
        </w:rPr>
        <w:t>(այսուհետ՝ երաշխավորված պարտավորություններ</w:t>
      </w:r>
      <w:r w:rsidR="007A5E2D" w:rsidRPr="004605D7">
        <w:rPr>
          <w:rStyle w:val="af5"/>
          <w:rFonts w:ascii="GHEA Grapalat" w:hAnsi="GHEA Grapalat"/>
          <w:b w:val="0"/>
          <w:bCs w:val="0"/>
          <w:sz w:val="20"/>
          <w:szCs w:val="20"/>
          <w:lang w:val="hy-AM"/>
        </w:rPr>
        <w:t>)</w:t>
      </w:r>
      <w:r w:rsidR="00091EBC" w:rsidRPr="004605D7">
        <w:rPr>
          <w:rStyle w:val="af5"/>
          <w:rFonts w:ascii="GHEA Grapalat" w:hAnsi="GHEA Grapalat"/>
          <w:b w:val="0"/>
          <w:bCs w:val="0"/>
          <w:sz w:val="20"/>
          <w:szCs w:val="20"/>
          <w:lang w:val="hy-AM"/>
        </w:rPr>
        <w:t xml:space="preserve">: </w:t>
      </w:r>
    </w:p>
    <w:p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rsidR="00091EBC" w:rsidRPr="004605D7" w:rsidRDefault="006D3406"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sidR="00091EBC" w:rsidRPr="004605D7">
        <w:rPr>
          <w:rStyle w:val="af5"/>
          <w:rFonts w:ascii="GHEA Grapalat" w:hAnsi="GHEA Grapalat"/>
          <w:b w:val="0"/>
          <w:bCs w:val="0"/>
          <w:sz w:val="20"/>
          <w:szCs w:val="20"/>
          <w:lang w:val="hy-AM"/>
        </w:rPr>
        <w:t xml:space="preserve">   </w:t>
      </w:r>
      <w:r w:rsidR="00091EBC" w:rsidRPr="004605D7">
        <w:rPr>
          <w:rFonts w:ascii="GHEA Grapalat" w:hAnsi="GHEA Grapalat" w:cs="Sylfaen"/>
          <w:vertAlign w:val="superscript"/>
          <w:lang w:val="hy-AM"/>
        </w:rPr>
        <w:t>երաշխիքը տվող բանկի</w:t>
      </w:r>
      <w:r w:rsidR="00FC6796">
        <w:rPr>
          <w:rFonts w:ascii="GHEA Grapalat" w:hAnsi="GHEA Grapalat" w:cs="Sylfaen"/>
          <w:vertAlign w:val="superscript"/>
          <w:lang w:val="hy-AM"/>
        </w:rPr>
        <w:t xml:space="preserve"> կամ ապահովագրական կազմակերպության</w:t>
      </w:r>
      <w:r w:rsidR="00091EBC" w:rsidRPr="004605D7">
        <w:rPr>
          <w:rFonts w:ascii="GHEA Grapalat" w:hAnsi="GHEA Grapalat" w:cs="Sylfaen"/>
          <w:vertAlign w:val="superscript"/>
          <w:lang w:val="hy-AM"/>
        </w:rPr>
        <w:t xml:space="preserve"> </w:t>
      </w:r>
      <w:r w:rsidR="00091EBC" w:rsidRPr="00E6597C">
        <w:rPr>
          <w:rFonts w:ascii="GHEA Grapalat" w:hAnsi="GHEA Grapalat" w:cs="Sylfaen"/>
          <w:vertAlign w:val="superscript"/>
          <w:lang w:val="hy-AM"/>
        </w:rPr>
        <w:t>անվանումը</w:t>
      </w:r>
    </w:p>
    <w:p w:rsidR="00091EBC"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6E4901" w:rsidRPr="004605D7">
        <w:rPr>
          <w:rStyle w:val="af5"/>
          <w:rFonts w:ascii="GHEA Grapalat" w:hAnsi="GHEA Grapalat"/>
          <w:b w:val="0"/>
          <w:bCs w:val="0"/>
          <w:sz w:val="20"/>
          <w:szCs w:val="20"/>
          <w:u w:val="single"/>
          <w:lang w:val="hy-AM"/>
        </w:rPr>
        <w:tab/>
        <w:t xml:space="preserve">  </w:t>
      </w:r>
    </w:p>
    <w:p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w:t>
      </w:r>
      <w:r w:rsidR="006E4901"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գումարը թվերով և տառերով</w:t>
      </w:r>
    </w:p>
    <w:p w:rsidR="006E4901" w:rsidRPr="004605D7"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0047491C" w:rsidRPr="002054B5">
        <w:rPr>
          <w:rFonts w:ascii="GHEA Grapalat" w:hAnsi="GHEA Grapalat"/>
          <w:b/>
          <w:color w:val="002060"/>
          <w:sz w:val="20"/>
          <w:szCs w:val="20"/>
          <w:u w:val="single"/>
          <w:lang w:val="hy-AM"/>
        </w:rPr>
        <w:t>900008000664</w:t>
      </w:r>
      <w:r w:rsidR="0047491C" w:rsidRPr="0047491C">
        <w:rPr>
          <w:rFonts w:ascii="GHEA Grapalat" w:hAnsi="GHEA Grapalat"/>
          <w:b/>
          <w:color w:val="002060"/>
          <w:sz w:val="20"/>
          <w:szCs w:val="20"/>
          <w:u w:val="single"/>
          <w:lang w:val="hy-AM"/>
        </w:rPr>
        <w:t xml:space="preserve">  </w:t>
      </w:r>
      <w:r w:rsidRPr="004605D7">
        <w:rPr>
          <w:rStyle w:val="af5"/>
          <w:rFonts w:ascii="GHEA Grapalat" w:hAnsi="GHEA Grapalat"/>
          <w:b w:val="0"/>
          <w:bCs w:val="0"/>
          <w:sz w:val="20"/>
          <w:szCs w:val="20"/>
          <w:lang w:val="hy-AM"/>
        </w:rPr>
        <w:t xml:space="preserve">հաշվեհամարին </w:t>
      </w:r>
      <w:r w:rsidR="006E4901" w:rsidRPr="004605D7">
        <w:rPr>
          <w:rStyle w:val="af5"/>
          <w:rFonts w:ascii="GHEA Grapalat" w:hAnsi="GHEA Grapalat"/>
          <w:b w:val="0"/>
          <w:bCs w:val="0"/>
          <w:sz w:val="20"/>
          <w:szCs w:val="20"/>
          <w:lang w:val="hy-AM"/>
        </w:rPr>
        <w:t>փոխանցման միջոցով:</w:t>
      </w:r>
    </w:p>
    <w:p w:rsidR="006E4901" w:rsidRPr="004605D7"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w:t>
      </w:r>
      <w:r w:rsidR="0047491C">
        <w:rPr>
          <w:rFonts w:ascii="GHEA Grapalat" w:hAnsi="GHEA Grapalat" w:cs="Sylfaen"/>
          <w:vertAlign w:val="superscript"/>
          <w:lang w:val="hy-AM"/>
        </w:rPr>
        <w:t xml:space="preserve">             </w:t>
      </w:r>
    </w:p>
    <w:p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rsidR="00091EBC" w:rsidRPr="004605D7"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BA096A" w:rsidRPr="00842CF6" w:rsidRDefault="00091EBC" w:rsidP="00BA096A">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BA096A" w:rsidRPr="00842CF6">
        <w:rPr>
          <w:rFonts w:ascii="GHEA Grapalat" w:hAnsi="GHEA Grapalat"/>
          <w:color w:val="000000"/>
          <w:sz w:val="20"/>
          <w:szCs w:val="20"/>
          <w:lang w:val="hy-AM"/>
        </w:rPr>
        <w:t xml:space="preserve">Երաշխիքը գործում է բենեֆիցիարի և պրինցիպալի միջև N </w:t>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p>
    <w:p w:rsidR="00BA096A" w:rsidRPr="00842CF6" w:rsidRDefault="00BA096A" w:rsidP="00BA096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sidR="00807F72">
        <w:rPr>
          <w:rFonts w:ascii="GHEA Grapalat" w:hAnsi="GHEA Grapalat" w:cs="Sylfaen"/>
          <w:vertAlign w:val="superscript"/>
          <w:lang w:val="hy-AM"/>
        </w:rPr>
        <w:t xml:space="preserve">իք պայմանագրով նախատեսված </w:t>
      </w:r>
    </w:p>
    <w:p w:rsidR="00BA096A" w:rsidRPr="00842CF6" w:rsidRDefault="00807F72" w:rsidP="00BA096A">
      <w:pPr>
        <w:pStyle w:val="aff3"/>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rsidR="00BA096A" w:rsidRPr="00842CF6" w:rsidRDefault="00BA096A" w:rsidP="00BA096A">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rsidR="00BA096A" w:rsidRPr="00842CF6" w:rsidRDefault="00BA096A" w:rsidP="00BA096A">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091EBC" w:rsidRPr="004605D7" w:rsidRDefault="00091EBC" w:rsidP="00807F7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4605D7"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1</w:t>
      </w:r>
      <w:r w:rsidR="00091EBC" w:rsidRPr="004605D7">
        <w:rPr>
          <w:rFonts w:ascii="GHEA Grapalat" w:hAnsi="GHEA Grapalat"/>
          <w:color w:val="000000"/>
          <w:sz w:val="20"/>
          <w:szCs w:val="20"/>
          <w:lang w:val="hy-AM"/>
        </w:rPr>
        <w:t xml:space="preserve">) </w:t>
      </w:r>
      <w:r w:rsidR="007A5E2D"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24041A"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կնքված պայմանագրի, ներառյալ նաև դրանում </w:t>
      </w:r>
    </w:p>
    <w:p w:rsidR="007B3D9D" w:rsidRPr="004605D7"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0024041A"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rsidR="00091EBC" w:rsidRPr="004605D7"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r w:rsidR="00091EBC" w:rsidRPr="004605D7">
        <w:rPr>
          <w:rFonts w:ascii="GHEA Grapalat" w:hAnsi="GHEA Grapalat"/>
          <w:color w:val="000000"/>
          <w:sz w:val="20"/>
          <w:szCs w:val="20"/>
          <w:lang w:val="hy-AM"/>
        </w:rPr>
        <w:t>.</w:t>
      </w:r>
    </w:p>
    <w:p w:rsidR="007B3D9D" w:rsidRPr="004605D7"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2</w:t>
      </w:r>
      <w:r w:rsidR="00091EBC" w:rsidRPr="004605D7">
        <w:rPr>
          <w:rFonts w:ascii="GHEA Grapalat" w:hAnsi="GHEA Grapalat"/>
          <w:color w:val="000000"/>
          <w:sz w:val="20"/>
          <w:szCs w:val="20"/>
          <w:lang w:val="hy-AM"/>
        </w:rPr>
        <w:t xml:space="preserve">) </w:t>
      </w:r>
      <w:r w:rsidRPr="004605D7">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4605D7">
          <w:rPr>
            <w:rStyle w:val="a9"/>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rsidR="00631658" w:rsidRPr="00E6176D" w:rsidRDefault="009C370D" w:rsidP="00E6176D">
      <w:pPr>
        <w:pStyle w:val="31"/>
        <w:spacing w:line="240" w:lineRule="auto"/>
        <w:jc w:val="right"/>
        <w:rPr>
          <w:rFonts w:ascii="GHEA Grapalat" w:hAnsi="GHEA Grapalat" w:cs="Sylfaen"/>
          <w:i/>
          <w:lang w:val="hy-AM"/>
        </w:rPr>
      </w:pPr>
      <w:r w:rsidRPr="00E6597C">
        <w:rPr>
          <w:rFonts w:ascii="GHEA Grapalat" w:hAnsi="GHEA Grapalat"/>
          <w:b/>
          <w:lang w:val="hy-AM"/>
        </w:rPr>
        <w:br w:type="page"/>
      </w:r>
      <w:r w:rsidR="00E6176D" w:rsidRPr="00E6176D">
        <w:rPr>
          <w:rFonts w:ascii="GHEA Grapalat" w:hAnsi="GHEA Grapalat" w:cs="Sylfaen"/>
          <w:i/>
          <w:lang w:val="hy-AM"/>
        </w:rPr>
        <w:lastRenderedPageBreak/>
        <w:t xml:space="preserve"> </w:t>
      </w:r>
    </w:p>
    <w:p w:rsidR="006D6EF1" w:rsidRPr="006D6EF1" w:rsidRDefault="006D6EF1" w:rsidP="006D6EF1">
      <w:pPr>
        <w:ind w:firstLine="567"/>
        <w:jc w:val="right"/>
        <w:rPr>
          <w:rFonts w:ascii="GHEA Grapalat" w:hAnsi="GHEA Grapalat" w:cs="Arial"/>
          <w:b/>
          <w:sz w:val="20"/>
          <w:szCs w:val="20"/>
          <w:lang w:val="hy-AM"/>
        </w:rPr>
      </w:pPr>
      <w:r w:rsidRPr="006D6EF1">
        <w:rPr>
          <w:rFonts w:ascii="GHEA Grapalat" w:hAnsi="GHEA Grapalat" w:cs="Sylfaen"/>
          <w:b/>
          <w:sz w:val="20"/>
          <w:szCs w:val="20"/>
          <w:lang w:val="hy-AM"/>
        </w:rPr>
        <w:t>Հավելված</w:t>
      </w:r>
      <w:r w:rsidRPr="006D6EF1">
        <w:rPr>
          <w:rFonts w:ascii="GHEA Grapalat" w:hAnsi="GHEA Grapalat" w:cs="Arial"/>
          <w:b/>
          <w:sz w:val="20"/>
          <w:szCs w:val="20"/>
          <w:lang w:val="hy-AM"/>
        </w:rPr>
        <w:t xml:space="preserve"> 4.2</w:t>
      </w:r>
    </w:p>
    <w:p w:rsidR="006D6EF1" w:rsidRPr="00E6597C" w:rsidRDefault="00410DB3" w:rsidP="006D6EF1">
      <w:pPr>
        <w:pStyle w:val="31"/>
        <w:spacing w:line="240" w:lineRule="auto"/>
        <w:jc w:val="right"/>
        <w:rPr>
          <w:rFonts w:ascii="GHEA Grapalat" w:hAnsi="GHEA Grapalat" w:cs="Arial"/>
          <w:b/>
          <w:lang w:val="hy-AM"/>
        </w:rPr>
      </w:pPr>
      <w:r>
        <w:rPr>
          <w:rFonts w:ascii="GHEA Grapalat" w:hAnsi="GHEA Grapalat"/>
          <w:b/>
          <w:i/>
          <w:lang w:val="hy-AM"/>
        </w:rPr>
        <w:t>Գ</w:t>
      </w:r>
      <w:r>
        <w:rPr>
          <w:rFonts w:ascii="GHEA Grapalat" w:hAnsi="GHEA Grapalat"/>
          <w:b/>
          <w:i/>
        </w:rPr>
        <w:t>Հ</w:t>
      </w:r>
      <w:r w:rsidRPr="00AF7AD5">
        <w:rPr>
          <w:rFonts w:ascii="GHEA Grapalat" w:hAnsi="GHEA Grapalat"/>
          <w:b/>
          <w:i/>
          <w:lang w:val="hy-AM"/>
        </w:rPr>
        <w:t>-</w:t>
      </w:r>
      <w:r w:rsidRPr="00AF7AD5">
        <w:rPr>
          <w:rFonts w:ascii="GHEA Grapalat" w:hAnsi="GHEA Grapalat"/>
          <w:b/>
          <w:lang w:val="hy-AM"/>
        </w:rPr>
        <w:t>Հ</w:t>
      </w:r>
      <w:r w:rsidRPr="00AF7AD5">
        <w:rPr>
          <w:rFonts w:ascii="GHEA Grapalat" w:hAnsi="GHEA Grapalat"/>
          <w:b/>
          <w:i/>
          <w:lang w:val="hy-AM"/>
        </w:rPr>
        <w:t>ԲՄԱՇՁԲ</w:t>
      </w:r>
      <w:r w:rsidRPr="00AF7AD5">
        <w:rPr>
          <w:rFonts w:ascii="GHEA Grapalat" w:hAnsi="GHEA Grapalat"/>
          <w:b/>
          <w:i/>
          <w:lang w:val="af-ZA"/>
        </w:rPr>
        <w:t>-21</w:t>
      </w:r>
      <w:r w:rsidRPr="00AF7AD5">
        <w:rPr>
          <w:rFonts w:ascii="GHEA Grapalat" w:hAnsi="GHEA Grapalat"/>
          <w:b/>
          <w:i/>
          <w:lang w:val="hy-AM"/>
        </w:rPr>
        <w:t>/</w:t>
      </w:r>
      <w:r>
        <w:rPr>
          <w:rFonts w:ascii="GHEA Grapalat" w:hAnsi="GHEA Grapalat"/>
          <w:b/>
          <w:i/>
          <w:lang w:val="af-ZA"/>
        </w:rPr>
        <w:t>21</w:t>
      </w:r>
      <w:r w:rsidRPr="00E6597C">
        <w:rPr>
          <w:rFonts w:ascii="GHEA Grapalat" w:hAnsi="GHEA Grapalat"/>
          <w:b/>
          <w:lang w:val="hy-AM"/>
        </w:rPr>
        <w:t xml:space="preserve">  </w:t>
      </w:r>
      <w:r w:rsidR="006D6EF1">
        <w:rPr>
          <w:rFonts w:ascii="GHEA Grapalat" w:hAnsi="GHEA Grapalat"/>
          <w:b/>
          <w:i/>
          <w:lang w:val="af-ZA"/>
        </w:rPr>
        <w:t xml:space="preserve"> </w:t>
      </w:r>
      <w:r w:rsidR="006D6EF1" w:rsidRPr="00E6597C">
        <w:rPr>
          <w:rFonts w:ascii="GHEA Grapalat" w:hAnsi="GHEA Grapalat" w:cs="Sylfaen"/>
          <w:b/>
          <w:lang w:val="hy-AM"/>
        </w:rPr>
        <w:t>ծածկագրով</w:t>
      </w:r>
    </w:p>
    <w:p w:rsidR="006D6EF1" w:rsidRPr="00E6597C" w:rsidRDefault="006D6EF1" w:rsidP="006D6EF1">
      <w:pPr>
        <w:pStyle w:val="31"/>
        <w:spacing w:line="240" w:lineRule="auto"/>
        <w:jc w:val="right"/>
        <w:rPr>
          <w:rFonts w:ascii="GHEA Grapalat" w:hAnsi="GHEA Grapalat"/>
          <w:szCs w:val="24"/>
          <w:lang w:val="hy-AM"/>
        </w:rPr>
      </w:pPr>
      <w:r w:rsidRPr="006D6EF1">
        <w:rPr>
          <w:rFonts w:ascii="GHEA Grapalat" w:hAnsi="GHEA Grapalat" w:cs="Sylfaen"/>
          <w:b/>
          <w:lang w:val="hy-AM"/>
        </w:rPr>
        <w:t xml:space="preserve">Հրատապ </w:t>
      </w: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rsidR="006D6EF1" w:rsidRPr="006D6EF1" w:rsidRDefault="006D6EF1" w:rsidP="006D6EF1">
      <w:pPr>
        <w:ind w:firstLine="567"/>
        <w:jc w:val="right"/>
        <w:rPr>
          <w:rFonts w:ascii="GHEA Grapalat" w:hAnsi="GHEA Grapalat" w:cs="Sylfaen"/>
          <w:b/>
          <w:sz w:val="20"/>
          <w:szCs w:val="20"/>
          <w:lang w:val="hy-AM"/>
        </w:rPr>
      </w:pPr>
    </w:p>
    <w:p w:rsidR="006D6EF1" w:rsidRPr="006D6EF1" w:rsidRDefault="006D6EF1" w:rsidP="006D6EF1">
      <w:pPr>
        <w:jc w:val="center"/>
        <w:rPr>
          <w:rFonts w:ascii="GHEA Grapalat" w:hAnsi="GHEA Grapalat" w:cs="GHEA Grapalat"/>
          <w:b/>
          <w:sz w:val="20"/>
          <w:szCs w:val="20"/>
          <w:lang w:val="hy-AM"/>
        </w:rPr>
      </w:pPr>
      <w:r w:rsidRPr="006D6EF1">
        <w:rPr>
          <w:rFonts w:ascii="GHEA Grapalat" w:hAnsi="GHEA Grapalat" w:cs="GHEA Grapalat"/>
          <w:b/>
          <w:sz w:val="18"/>
          <w:szCs w:val="18"/>
          <w:lang w:val="hy-AM"/>
        </w:rPr>
        <w:t xml:space="preserve">       </w:t>
      </w:r>
      <w:r w:rsidRPr="006D6EF1">
        <w:rPr>
          <w:rFonts w:ascii="GHEA Grapalat" w:hAnsi="GHEA Grapalat" w:cs="GHEA Grapalat"/>
          <w:b/>
          <w:sz w:val="20"/>
          <w:szCs w:val="20"/>
          <w:lang w:val="hy-AM"/>
        </w:rPr>
        <w:t xml:space="preserve">ՏՈւԺԱՆՔԻ ՄԱՍԻՆ ՀԱՄԱՁԱՅՆԱԳԻՐ </w:t>
      </w:r>
    </w:p>
    <w:p w:rsidR="006D6EF1" w:rsidRPr="006D6EF1" w:rsidRDefault="006D6EF1" w:rsidP="006D6EF1">
      <w:pPr>
        <w:jc w:val="center"/>
        <w:rPr>
          <w:rFonts w:ascii="GHEA Grapalat" w:hAnsi="GHEA Grapalat" w:cs="GHEA Grapalat"/>
          <w:b/>
          <w:sz w:val="20"/>
          <w:szCs w:val="20"/>
          <w:lang w:val="hy-AM"/>
        </w:rPr>
      </w:pPr>
      <w:r w:rsidRPr="006D6EF1">
        <w:rPr>
          <w:rFonts w:ascii="GHEA Grapalat" w:hAnsi="GHEA Grapalat" w:cs="GHEA Grapalat"/>
          <w:b/>
          <w:sz w:val="18"/>
          <w:szCs w:val="18"/>
          <w:lang w:val="hy-AM"/>
        </w:rPr>
        <w:t xml:space="preserve">         (որակավորման ապահովում)</w:t>
      </w:r>
    </w:p>
    <w:p w:rsidR="006D6EF1" w:rsidRPr="006D6EF1" w:rsidRDefault="006D6EF1" w:rsidP="006D6EF1">
      <w:pPr>
        <w:rPr>
          <w:rFonts w:ascii="GHEA Grapalat" w:hAnsi="GHEA Grapalat" w:cs="GHEA Grapalat"/>
          <w:b/>
          <w:sz w:val="20"/>
          <w:szCs w:val="20"/>
          <w:lang w:val="hy-AM"/>
        </w:rPr>
      </w:pPr>
      <w:r w:rsidRPr="006D6EF1">
        <w:rPr>
          <w:rFonts w:ascii="GHEA Grapalat" w:hAnsi="GHEA Grapalat" w:cs="GHEA Grapalat"/>
          <w:color w:val="FF0000"/>
          <w:sz w:val="20"/>
          <w:szCs w:val="20"/>
          <w:shd w:val="clear" w:color="auto" w:fill="92CDDC"/>
          <w:lang w:val="hy-AM"/>
        </w:rPr>
        <w:t xml:space="preserve">                                                              </w:t>
      </w:r>
    </w:p>
    <w:p w:rsidR="006D6EF1" w:rsidRPr="006D6EF1" w:rsidRDefault="006D6EF1" w:rsidP="006D6EF1">
      <w:pPr>
        <w:rPr>
          <w:rFonts w:ascii="GHEA Grapalat" w:hAnsi="GHEA Grapalat" w:cs="GHEA Grapalat"/>
          <w:sz w:val="20"/>
          <w:szCs w:val="20"/>
          <w:lang w:val="hy-AM"/>
        </w:rPr>
      </w:pPr>
      <w:r w:rsidRPr="006D6EF1">
        <w:rPr>
          <w:rFonts w:ascii="GHEA Grapalat" w:hAnsi="GHEA Grapalat" w:cs="GHEA Grapalat"/>
          <w:sz w:val="20"/>
          <w:szCs w:val="20"/>
          <w:lang w:val="hy-AM"/>
        </w:rPr>
        <w:t xml:space="preserve">     ք. Երևան</w:t>
      </w:r>
      <w:r w:rsidRPr="006D6EF1">
        <w:rPr>
          <w:rFonts w:ascii="GHEA Grapalat" w:hAnsi="GHEA Grapalat" w:cs="GHEA Grapalat"/>
          <w:sz w:val="20"/>
          <w:szCs w:val="20"/>
          <w:lang w:val="hy-AM"/>
        </w:rPr>
        <w:tab/>
      </w:r>
      <w:r w:rsidRPr="006D6EF1">
        <w:rPr>
          <w:rFonts w:ascii="GHEA Grapalat" w:hAnsi="GHEA Grapalat" w:cs="GHEA Grapalat"/>
          <w:sz w:val="20"/>
          <w:szCs w:val="20"/>
          <w:lang w:val="hy-AM"/>
        </w:rPr>
        <w:tab/>
      </w:r>
      <w:r w:rsidRPr="006D6EF1">
        <w:rPr>
          <w:rFonts w:ascii="GHEA Grapalat" w:hAnsi="GHEA Grapalat" w:cs="GHEA Grapalat"/>
          <w:sz w:val="20"/>
          <w:szCs w:val="20"/>
          <w:lang w:val="hy-AM"/>
        </w:rPr>
        <w:tab/>
      </w:r>
      <w:r w:rsidRPr="006D6EF1">
        <w:rPr>
          <w:rFonts w:ascii="GHEA Grapalat" w:hAnsi="GHEA Grapalat" w:cs="GHEA Grapalat"/>
          <w:sz w:val="20"/>
          <w:szCs w:val="20"/>
          <w:lang w:val="hy-AM"/>
        </w:rPr>
        <w:tab/>
      </w:r>
      <w:r w:rsidRPr="006D6EF1">
        <w:rPr>
          <w:rFonts w:ascii="GHEA Grapalat" w:hAnsi="GHEA Grapalat" w:cs="GHEA Grapalat"/>
          <w:sz w:val="20"/>
          <w:szCs w:val="20"/>
          <w:lang w:val="hy-AM"/>
        </w:rPr>
        <w:tab/>
      </w:r>
      <w:r w:rsidRPr="006D6EF1">
        <w:rPr>
          <w:rFonts w:ascii="GHEA Grapalat" w:hAnsi="GHEA Grapalat" w:cs="GHEA Grapalat"/>
          <w:sz w:val="20"/>
          <w:szCs w:val="20"/>
          <w:lang w:val="hy-AM"/>
        </w:rPr>
        <w:tab/>
        <w:t xml:space="preserve">            </w:t>
      </w:r>
      <w:r w:rsidRPr="006D6EF1">
        <w:rPr>
          <w:rFonts w:ascii="GHEA Grapalat" w:hAnsi="GHEA Grapalat"/>
          <w:sz w:val="20"/>
          <w:szCs w:val="20"/>
          <w:lang w:val="hy-AM"/>
        </w:rPr>
        <w:t>«</w:t>
      </w:r>
      <w:r w:rsidRPr="006D6EF1">
        <w:rPr>
          <w:rFonts w:ascii="GHEA Grapalat" w:hAnsi="GHEA Grapalat" w:cs="GHEA Grapalat"/>
          <w:sz w:val="20"/>
          <w:szCs w:val="20"/>
          <w:u w:val="single"/>
          <w:lang w:val="hy-AM"/>
        </w:rPr>
        <w:t xml:space="preserve">         </w:t>
      </w:r>
      <w:r w:rsidRPr="006D6EF1">
        <w:rPr>
          <w:rFonts w:ascii="GHEA Grapalat" w:hAnsi="GHEA Grapalat"/>
          <w:sz w:val="20"/>
          <w:szCs w:val="20"/>
          <w:lang w:val="hy-AM"/>
        </w:rPr>
        <w:t>»</w:t>
      </w:r>
      <w:r w:rsidRPr="006D6EF1">
        <w:rPr>
          <w:rFonts w:ascii="GHEA Grapalat" w:hAnsi="GHEA Grapalat" w:cs="GHEA Grapalat"/>
          <w:sz w:val="20"/>
          <w:szCs w:val="20"/>
          <w:u w:val="single"/>
          <w:lang w:val="hy-AM"/>
        </w:rPr>
        <w:t xml:space="preserve"> </w:t>
      </w:r>
      <w:r w:rsidRPr="006D6EF1">
        <w:rPr>
          <w:rFonts w:ascii="GHEA Grapalat" w:hAnsi="GHEA Grapalat" w:cs="GHEA Grapalat"/>
          <w:sz w:val="20"/>
          <w:szCs w:val="20"/>
          <w:u w:val="single"/>
          <w:lang w:val="hy-AM"/>
        </w:rPr>
        <w:tab/>
      </w:r>
      <w:r w:rsidRPr="006D6EF1">
        <w:rPr>
          <w:rFonts w:ascii="GHEA Grapalat" w:hAnsi="GHEA Grapalat" w:cs="GHEA Grapalat"/>
          <w:sz w:val="20"/>
          <w:szCs w:val="20"/>
          <w:u w:val="single"/>
          <w:lang w:val="hy-AM"/>
        </w:rPr>
        <w:tab/>
      </w:r>
      <w:r w:rsidRPr="006D6EF1">
        <w:rPr>
          <w:rFonts w:ascii="GHEA Grapalat" w:hAnsi="GHEA Grapalat" w:cs="GHEA Grapalat"/>
          <w:sz w:val="20"/>
          <w:szCs w:val="20"/>
          <w:u w:val="single"/>
          <w:lang w:val="hy-AM"/>
        </w:rPr>
        <w:tab/>
      </w:r>
      <w:r w:rsidRPr="006D6EF1">
        <w:rPr>
          <w:rFonts w:ascii="GHEA Grapalat" w:hAnsi="GHEA Grapalat" w:cs="GHEA Grapalat"/>
          <w:sz w:val="20"/>
          <w:szCs w:val="20"/>
          <w:lang w:val="hy-AM"/>
        </w:rPr>
        <w:t xml:space="preserve"> 20   թ.**</w:t>
      </w:r>
    </w:p>
    <w:p w:rsidR="006D6EF1" w:rsidRPr="006D6EF1" w:rsidRDefault="006D6EF1" w:rsidP="006D6EF1">
      <w:pPr>
        <w:rPr>
          <w:rFonts w:ascii="GHEA Grapalat" w:hAnsi="GHEA Grapalat" w:cs="GHEA Grapalat"/>
          <w:sz w:val="20"/>
          <w:szCs w:val="20"/>
          <w:lang w:val="hy-AM"/>
        </w:rPr>
      </w:pPr>
    </w:p>
    <w:p w:rsidR="006D6EF1" w:rsidRPr="006D6EF1" w:rsidRDefault="006D6EF1" w:rsidP="006D6EF1">
      <w:pPr>
        <w:jc w:val="both"/>
        <w:rPr>
          <w:rFonts w:ascii="GHEA Grapalat" w:hAnsi="GHEA Grapalat" w:cs="GHEA Grapalat"/>
          <w:sz w:val="20"/>
          <w:szCs w:val="20"/>
          <w:u w:val="single"/>
          <w:vertAlign w:val="subscript"/>
          <w:lang w:val="hy-AM"/>
        </w:rPr>
      </w:pPr>
      <w:r w:rsidRPr="006D6EF1">
        <w:rPr>
          <w:rFonts w:ascii="GHEA Grapalat" w:hAnsi="GHEA Grapalat" w:cs="GHEA Grapalat"/>
          <w:sz w:val="20"/>
          <w:szCs w:val="20"/>
          <w:u w:val="single"/>
          <w:vertAlign w:val="subscript"/>
          <w:lang w:val="hy-AM"/>
        </w:rPr>
        <w:tab/>
      </w:r>
      <w:r w:rsidRPr="006D6EF1">
        <w:rPr>
          <w:rFonts w:ascii="GHEA Grapalat" w:hAnsi="GHEA Grapalat" w:cs="GHEA Grapalat"/>
          <w:sz w:val="20"/>
          <w:szCs w:val="20"/>
          <w:u w:val="single"/>
          <w:vertAlign w:val="subscript"/>
          <w:lang w:val="hy-AM"/>
        </w:rPr>
        <w:tab/>
      </w:r>
      <w:r w:rsidRPr="006D6EF1">
        <w:rPr>
          <w:rFonts w:ascii="GHEA Grapalat" w:hAnsi="GHEA Grapalat" w:cs="GHEA Grapalat"/>
          <w:sz w:val="20"/>
          <w:szCs w:val="20"/>
          <w:u w:val="single"/>
          <w:vertAlign w:val="subscript"/>
          <w:lang w:val="hy-AM"/>
        </w:rPr>
        <w:tab/>
      </w:r>
      <w:r w:rsidRPr="006D6EF1">
        <w:rPr>
          <w:rFonts w:ascii="GHEA Grapalat" w:hAnsi="GHEA Grapalat" w:cs="GHEA Grapalat"/>
          <w:sz w:val="20"/>
          <w:szCs w:val="20"/>
          <w:vertAlign w:val="subscript"/>
          <w:lang w:val="hy-AM"/>
        </w:rPr>
        <w:t xml:space="preserve">, </w:t>
      </w:r>
      <w:r w:rsidRPr="006D6EF1">
        <w:rPr>
          <w:rFonts w:ascii="GHEA Grapalat" w:hAnsi="GHEA Grapalat" w:cs="GHEA Grapalat"/>
          <w:sz w:val="20"/>
          <w:szCs w:val="20"/>
          <w:lang w:val="hy-AM"/>
        </w:rPr>
        <w:t xml:space="preserve">ի դեմս Ընկերության տնօրեն </w:t>
      </w:r>
      <w:r w:rsidRPr="006D6EF1">
        <w:rPr>
          <w:rFonts w:ascii="GHEA Grapalat" w:hAnsi="GHEA Grapalat" w:cs="GHEA Grapalat"/>
          <w:sz w:val="20"/>
          <w:szCs w:val="20"/>
          <w:u w:val="single"/>
          <w:lang w:val="hy-AM"/>
        </w:rPr>
        <w:tab/>
      </w:r>
      <w:r w:rsidRPr="006D6EF1">
        <w:rPr>
          <w:rFonts w:ascii="GHEA Grapalat" w:hAnsi="GHEA Grapalat" w:cs="GHEA Grapalat"/>
          <w:sz w:val="20"/>
          <w:szCs w:val="20"/>
          <w:u w:val="single"/>
          <w:lang w:val="hy-AM"/>
        </w:rPr>
        <w:tab/>
      </w:r>
      <w:r w:rsidRPr="006D6EF1">
        <w:rPr>
          <w:rFonts w:ascii="GHEA Grapalat" w:hAnsi="GHEA Grapalat" w:cs="GHEA Grapalat"/>
          <w:sz w:val="20"/>
          <w:szCs w:val="20"/>
          <w:u w:val="single"/>
          <w:lang w:val="hy-AM"/>
        </w:rPr>
        <w:tab/>
      </w:r>
      <w:r w:rsidRPr="006D6EF1">
        <w:rPr>
          <w:rFonts w:ascii="GHEA Grapalat" w:hAnsi="GHEA Grapalat" w:cs="GHEA Grapalat"/>
          <w:sz w:val="20"/>
          <w:szCs w:val="20"/>
          <w:u w:val="single"/>
          <w:lang w:val="hy-AM"/>
        </w:rPr>
        <w:tab/>
      </w:r>
      <w:r w:rsidRPr="006D6EF1">
        <w:rPr>
          <w:rFonts w:ascii="GHEA Grapalat" w:hAnsi="GHEA Grapalat" w:cs="GHEA Grapalat"/>
          <w:sz w:val="20"/>
          <w:szCs w:val="20"/>
          <w:u w:val="single"/>
          <w:lang w:val="hy-AM"/>
        </w:rPr>
        <w:tab/>
      </w:r>
      <w:r w:rsidRPr="006D6EF1">
        <w:rPr>
          <w:rFonts w:ascii="GHEA Grapalat" w:hAnsi="GHEA Grapalat" w:cs="GHEA Grapalat"/>
          <w:sz w:val="20"/>
          <w:szCs w:val="20"/>
          <w:u w:val="single"/>
          <w:lang w:val="hy-AM"/>
        </w:rPr>
        <w:tab/>
      </w:r>
      <w:r w:rsidRPr="006D6EF1">
        <w:rPr>
          <w:rFonts w:ascii="GHEA Grapalat" w:hAnsi="GHEA Grapalat" w:cs="GHEA Grapalat"/>
          <w:sz w:val="20"/>
          <w:szCs w:val="20"/>
          <w:u w:val="single"/>
          <w:lang w:val="hy-AM"/>
        </w:rPr>
        <w:tab/>
      </w:r>
    </w:p>
    <w:p w:rsidR="006D6EF1" w:rsidRPr="006D6EF1" w:rsidRDefault="006D6EF1" w:rsidP="006D6EF1">
      <w:pPr>
        <w:jc w:val="both"/>
        <w:rPr>
          <w:rFonts w:ascii="GHEA Grapalat" w:hAnsi="GHEA Grapalat" w:cs="GHEA Grapalat"/>
          <w:sz w:val="20"/>
          <w:szCs w:val="20"/>
          <w:lang w:val="hy-AM"/>
        </w:rPr>
      </w:pPr>
      <w:r w:rsidRPr="006D6EF1">
        <w:rPr>
          <w:rFonts w:ascii="GHEA Grapalat" w:hAnsi="GHEA Grapalat"/>
          <w:sz w:val="20"/>
          <w:szCs w:val="20"/>
          <w:vertAlign w:val="superscript"/>
          <w:lang w:val="hy-AM"/>
        </w:rPr>
        <w:t xml:space="preserve">       Ընկերության անվանումը</w:t>
      </w:r>
      <w:r w:rsidRPr="006D6EF1">
        <w:rPr>
          <w:rFonts w:ascii="GHEA Grapalat" w:hAnsi="GHEA Grapalat" w:cs="GHEA Grapalat"/>
          <w:sz w:val="20"/>
          <w:szCs w:val="20"/>
          <w:vertAlign w:val="subscript"/>
          <w:lang w:val="hy-AM"/>
        </w:rPr>
        <w:tab/>
      </w:r>
      <w:r w:rsidRPr="006D6EF1">
        <w:rPr>
          <w:rFonts w:ascii="GHEA Grapalat" w:hAnsi="GHEA Grapalat" w:cs="GHEA Grapalat"/>
          <w:sz w:val="20"/>
          <w:szCs w:val="20"/>
          <w:vertAlign w:val="subscript"/>
          <w:lang w:val="hy-AM"/>
        </w:rPr>
        <w:tab/>
      </w:r>
      <w:r w:rsidRPr="006D6EF1">
        <w:rPr>
          <w:rFonts w:ascii="GHEA Grapalat" w:hAnsi="GHEA Grapalat" w:cs="GHEA Grapalat"/>
          <w:sz w:val="20"/>
          <w:szCs w:val="20"/>
          <w:vertAlign w:val="subscript"/>
          <w:lang w:val="hy-AM"/>
        </w:rPr>
        <w:tab/>
      </w:r>
      <w:r w:rsidRPr="006D6EF1">
        <w:rPr>
          <w:rFonts w:ascii="GHEA Grapalat" w:hAnsi="GHEA Grapalat" w:cs="GHEA Grapalat"/>
          <w:sz w:val="20"/>
          <w:szCs w:val="20"/>
          <w:vertAlign w:val="subscript"/>
          <w:lang w:val="hy-AM"/>
        </w:rPr>
        <w:tab/>
      </w:r>
      <w:r w:rsidRPr="006D6EF1">
        <w:rPr>
          <w:rFonts w:ascii="GHEA Grapalat" w:hAnsi="GHEA Grapalat" w:cs="GHEA Grapalat"/>
          <w:sz w:val="20"/>
          <w:szCs w:val="20"/>
          <w:vertAlign w:val="subscript"/>
          <w:lang w:val="hy-AM"/>
        </w:rPr>
        <w:tab/>
        <w:t xml:space="preserve">    </w:t>
      </w:r>
      <w:r w:rsidRPr="006D6EF1">
        <w:rPr>
          <w:rFonts w:ascii="GHEA Grapalat" w:hAnsi="GHEA Grapalat"/>
          <w:sz w:val="20"/>
          <w:szCs w:val="20"/>
          <w:vertAlign w:val="superscript"/>
          <w:lang w:val="hy-AM"/>
        </w:rPr>
        <w:t>Ընկերության տնօրենի անուն ազգանունը, անձնագրային տվյալները</w:t>
      </w:r>
      <w:r w:rsidRPr="006D6EF1">
        <w:rPr>
          <w:rFonts w:ascii="GHEA Grapalat" w:hAnsi="GHEA Grapalat" w:cs="GHEA Grapalat"/>
          <w:sz w:val="20"/>
          <w:szCs w:val="20"/>
          <w:vertAlign w:val="subscript"/>
          <w:lang w:val="hy-AM"/>
        </w:rPr>
        <w:t xml:space="preserve">, </w:t>
      </w:r>
      <w:r w:rsidRPr="006D6EF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D6EF1" w:rsidRPr="006D6EF1" w:rsidRDefault="006D6EF1" w:rsidP="006D6EF1">
      <w:pPr>
        <w:ind w:firstLine="708"/>
        <w:jc w:val="both"/>
        <w:rPr>
          <w:rFonts w:ascii="GHEA Grapalat" w:hAnsi="GHEA Grapalat" w:cs="GHEA Grapalat"/>
          <w:sz w:val="20"/>
          <w:szCs w:val="20"/>
          <w:lang w:val="hy-AM"/>
        </w:rPr>
      </w:pPr>
    </w:p>
    <w:p w:rsidR="006D6EF1" w:rsidRPr="006D6EF1" w:rsidRDefault="006D6EF1" w:rsidP="006D6EF1">
      <w:pPr>
        <w:numPr>
          <w:ilvl w:val="0"/>
          <w:numId w:val="6"/>
        </w:numPr>
        <w:jc w:val="center"/>
        <w:rPr>
          <w:rFonts w:ascii="GHEA Grapalat" w:hAnsi="GHEA Grapalat" w:cs="GHEA Grapalat"/>
          <w:b/>
          <w:bCs/>
          <w:sz w:val="20"/>
          <w:szCs w:val="20"/>
          <w:lang w:val="pt-BR"/>
        </w:rPr>
      </w:pPr>
      <w:r w:rsidRPr="006D6EF1">
        <w:rPr>
          <w:rFonts w:ascii="GHEA Grapalat" w:hAnsi="GHEA Grapalat" w:cs="GHEA Grapalat"/>
          <w:b/>
          <w:sz w:val="20"/>
          <w:szCs w:val="20"/>
          <w:lang w:val="hy-AM"/>
        </w:rPr>
        <w:t xml:space="preserve"> Հ</w:t>
      </w:r>
      <w:r w:rsidRPr="006D6EF1">
        <w:rPr>
          <w:rFonts w:ascii="GHEA Grapalat" w:hAnsi="GHEA Grapalat" w:cs="GHEA Grapalat"/>
          <w:b/>
          <w:sz w:val="20"/>
          <w:szCs w:val="20"/>
        </w:rPr>
        <w:t>ամաձայնության առարկան</w:t>
      </w:r>
    </w:p>
    <w:p w:rsidR="006D6EF1" w:rsidRPr="006D6EF1" w:rsidRDefault="006D6EF1" w:rsidP="006D6EF1">
      <w:pPr>
        <w:jc w:val="both"/>
        <w:rPr>
          <w:rFonts w:ascii="GHEA Grapalat" w:hAnsi="GHEA Grapalat" w:cs="GHEA Grapalat"/>
          <w:b/>
          <w:bCs/>
          <w:sz w:val="20"/>
          <w:szCs w:val="20"/>
          <w:lang w:val="pt-BR"/>
        </w:rPr>
      </w:pPr>
      <w:r w:rsidRPr="006D6EF1">
        <w:rPr>
          <w:rFonts w:ascii="GHEA Grapalat" w:hAnsi="GHEA Grapalat" w:cs="GHEA Grapalat"/>
          <w:sz w:val="20"/>
          <w:szCs w:val="20"/>
          <w:lang w:val="pt-BR"/>
        </w:rPr>
        <w:tab/>
      </w:r>
      <w:r w:rsidRPr="006D6EF1">
        <w:rPr>
          <w:rFonts w:ascii="GHEA Grapalat" w:hAnsi="GHEA Grapalat" w:cs="GHEA Grapalat"/>
          <w:sz w:val="20"/>
          <w:szCs w:val="20"/>
          <w:lang w:val="pt-BR"/>
        </w:rPr>
        <w:tab/>
        <w:t xml:space="preserve">                               </w:t>
      </w:r>
    </w:p>
    <w:p w:rsidR="006D6EF1" w:rsidRPr="006D6EF1" w:rsidRDefault="006D6EF1" w:rsidP="006D6EF1">
      <w:pPr>
        <w:numPr>
          <w:ilvl w:val="1"/>
          <w:numId w:val="7"/>
        </w:numPr>
        <w:ind w:left="0" w:firstLine="426"/>
        <w:jc w:val="both"/>
        <w:rPr>
          <w:rFonts w:ascii="GHEA Grapalat" w:hAnsi="GHEA Grapalat" w:cs="GHEA Grapalat"/>
          <w:sz w:val="20"/>
          <w:szCs w:val="20"/>
          <w:lang w:val="pt-BR"/>
        </w:rPr>
      </w:pPr>
      <w:r w:rsidRPr="006D6EF1">
        <w:rPr>
          <w:rFonts w:ascii="GHEA Grapalat" w:hAnsi="GHEA Grapalat" w:cs="GHEA Grapalat"/>
          <w:sz w:val="20"/>
          <w:szCs w:val="20"/>
          <w:lang w:val="pt-BR"/>
        </w:rPr>
        <w:t xml:space="preserve">Ընկերությունը մասնակցում է </w:t>
      </w:r>
      <w:r w:rsidRPr="00410DB3">
        <w:rPr>
          <w:rFonts w:ascii="GHEA Grapalat" w:hAnsi="GHEA Grapalat" w:cs="GHEA Grapalat"/>
          <w:b/>
          <w:sz w:val="20"/>
          <w:szCs w:val="20"/>
          <w:lang w:val="pt-BR"/>
        </w:rPr>
        <w:t xml:space="preserve">&lt;&lt; </w:t>
      </w:r>
      <w:r w:rsidR="00410DB3" w:rsidRPr="00410DB3">
        <w:rPr>
          <w:rFonts w:ascii="GHEA Grapalat" w:hAnsi="GHEA Grapalat" w:cs="Times Armenian"/>
          <w:b/>
          <w:i/>
          <w:sz w:val="20"/>
          <w:szCs w:val="20"/>
          <w:lang w:val="af-ZA"/>
        </w:rPr>
        <w:t>Գառնի</w:t>
      </w:r>
      <w:r w:rsidR="00410DB3" w:rsidRPr="00410DB3">
        <w:rPr>
          <w:rFonts w:ascii="GHEA Grapalat" w:hAnsi="GHEA Grapalat" w:cs="Times Armenian"/>
          <w:b/>
          <w:i/>
          <w:sz w:val="20"/>
          <w:szCs w:val="20"/>
          <w:lang w:val="af-ZA"/>
        </w:rPr>
        <w:t>ի</w:t>
      </w:r>
      <w:r w:rsidR="00410DB3" w:rsidRPr="00410DB3">
        <w:rPr>
          <w:rFonts w:ascii="GHEA Grapalat" w:hAnsi="GHEA Grapalat" w:cs="Times Armenian"/>
          <w:b/>
          <w:i/>
          <w:sz w:val="20"/>
          <w:szCs w:val="20"/>
          <w:lang w:val="af-ZA"/>
        </w:rPr>
        <w:t xml:space="preserve"> համայնքապետարան</w:t>
      </w:r>
      <w:r w:rsidR="00410DB3" w:rsidRPr="006D6EF1">
        <w:rPr>
          <w:rFonts w:ascii="GHEA Grapalat" w:hAnsi="GHEA Grapalat" w:cs="GHEA Grapalat"/>
          <w:b/>
          <w:sz w:val="18"/>
          <w:szCs w:val="18"/>
          <w:lang w:val="pt-BR"/>
        </w:rPr>
        <w:t xml:space="preserve"> </w:t>
      </w:r>
      <w:r w:rsidRPr="006D6EF1">
        <w:rPr>
          <w:rFonts w:ascii="GHEA Grapalat" w:hAnsi="GHEA Grapalat" w:cs="GHEA Grapalat"/>
          <w:b/>
          <w:sz w:val="18"/>
          <w:szCs w:val="18"/>
          <w:lang w:val="pt-BR"/>
        </w:rPr>
        <w:t>&gt;&gt; ի</w:t>
      </w:r>
      <w:r w:rsidRPr="006D6EF1">
        <w:rPr>
          <w:rFonts w:ascii="GHEA Grapalat" w:hAnsi="GHEA Grapalat" w:cs="GHEA Grapalat"/>
          <w:sz w:val="20"/>
          <w:szCs w:val="20"/>
          <w:lang w:val="pt-BR"/>
        </w:rPr>
        <w:t xml:space="preserve"> (այսուհետ` Պատվիրատու) կողմից  կազմակերպված</w:t>
      </w:r>
      <w:r w:rsidRPr="006D6EF1">
        <w:rPr>
          <w:rFonts w:ascii="GHEA Grapalat" w:hAnsi="GHEA Grapalat" w:cs="GHEA Grapalat"/>
          <w:sz w:val="20"/>
          <w:szCs w:val="20"/>
          <w:lang w:val="ru-RU"/>
        </w:rPr>
        <w:t>՝</w:t>
      </w:r>
      <w:r w:rsidRPr="006D6EF1">
        <w:rPr>
          <w:rFonts w:ascii="GHEA Grapalat" w:hAnsi="GHEA Grapalat"/>
          <w:b/>
          <w:i/>
          <w:lang w:val="hy-AM"/>
        </w:rPr>
        <w:t xml:space="preserve"> </w:t>
      </w:r>
      <w:r w:rsidR="00410DB3">
        <w:rPr>
          <w:rFonts w:ascii="GHEA Grapalat" w:hAnsi="GHEA Grapalat"/>
          <w:b/>
          <w:i/>
          <w:lang w:val="hy-AM"/>
        </w:rPr>
        <w:t>Գ</w:t>
      </w:r>
      <w:r w:rsidR="00410DB3">
        <w:rPr>
          <w:rFonts w:ascii="GHEA Grapalat" w:hAnsi="GHEA Grapalat"/>
          <w:b/>
          <w:i/>
        </w:rPr>
        <w:t>Հ</w:t>
      </w:r>
      <w:r w:rsidR="00410DB3" w:rsidRPr="00AF7AD5">
        <w:rPr>
          <w:rFonts w:ascii="GHEA Grapalat" w:hAnsi="GHEA Grapalat"/>
          <w:b/>
          <w:i/>
          <w:lang w:val="hy-AM"/>
        </w:rPr>
        <w:t>-</w:t>
      </w:r>
      <w:r w:rsidR="00410DB3" w:rsidRPr="00AF7AD5">
        <w:rPr>
          <w:rFonts w:ascii="GHEA Grapalat" w:hAnsi="GHEA Grapalat"/>
          <w:b/>
          <w:lang w:val="hy-AM"/>
        </w:rPr>
        <w:t>Հ</w:t>
      </w:r>
      <w:r w:rsidR="00410DB3" w:rsidRPr="00AF7AD5">
        <w:rPr>
          <w:rFonts w:ascii="GHEA Grapalat" w:hAnsi="GHEA Grapalat"/>
          <w:b/>
          <w:i/>
          <w:lang w:val="hy-AM"/>
        </w:rPr>
        <w:t>ԲՄԱՇՁԲ</w:t>
      </w:r>
      <w:r w:rsidR="00410DB3" w:rsidRPr="00AF7AD5">
        <w:rPr>
          <w:rFonts w:ascii="GHEA Grapalat" w:hAnsi="GHEA Grapalat"/>
          <w:b/>
          <w:i/>
          <w:lang w:val="af-ZA"/>
        </w:rPr>
        <w:t>-21</w:t>
      </w:r>
      <w:r w:rsidR="00410DB3" w:rsidRPr="00AF7AD5">
        <w:rPr>
          <w:rFonts w:ascii="GHEA Grapalat" w:hAnsi="GHEA Grapalat"/>
          <w:b/>
          <w:i/>
          <w:lang w:val="hy-AM"/>
        </w:rPr>
        <w:t>/</w:t>
      </w:r>
      <w:r w:rsidR="00410DB3">
        <w:rPr>
          <w:rFonts w:ascii="GHEA Grapalat" w:hAnsi="GHEA Grapalat"/>
          <w:b/>
          <w:i/>
          <w:lang w:val="af-ZA"/>
        </w:rPr>
        <w:t>21</w:t>
      </w:r>
      <w:r w:rsidR="00410DB3" w:rsidRPr="00E6597C">
        <w:rPr>
          <w:rFonts w:ascii="GHEA Grapalat" w:hAnsi="GHEA Grapalat"/>
          <w:b/>
          <w:lang w:val="hy-AM"/>
        </w:rPr>
        <w:t xml:space="preserve">  </w:t>
      </w:r>
      <w:r w:rsidRPr="006D6EF1">
        <w:rPr>
          <w:rFonts w:ascii="GHEA Grapalat" w:hAnsi="GHEA Grapalat"/>
          <w:b/>
          <w:i/>
          <w:lang w:val="af-ZA"/>
        </w:rPr>
        <w:t xml:space="preserve"> </w:t>
      </w:r>
      <w:r w:rsidRPr="006D6EF1">
        <w:rPr>
          <w:rFonts w:ascii="GHEA Grapalat" w:hAnsi="GHEA Grapalat" w:cs="GHEA Grapalat"/>
          <w:sz w:val="20"/>
          <w:szCs w:val="20"/>
          <w:lang w:val="pt-BR"/>
        </w:rPr>
        <w:t xml:space="preserve"> ծածկագրով գնման ընթացակարգին:</w:t>
      </w:r>
    </w:p>
    <w:p w:rsidR="006D6EF1" w:rsidRPr="006D6EF1" w:rsidRDefault="006D6EF1" w:rsidP="006D6EF1">
      <w:pPr>
        <w:ind w:firstLine="360"/>
        <w:jc w:val="both"/>
        <w:rPr>
          <w:rFonts w:ascii="GHEA Grapalat" w:hAnsi="GHEA Grapalat" w:cs="GHEA Grapalat"/>
          <w:color w:val="5B9BD5"/>
          <w:sz w:val="20"/>
          <w:szCs w:val="20"/>
          <w:lang w:val="hy-AM"/>
        </w:rPr>
      </w:pPr>
      <w:r w:rsidRPr="006D6EF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D6EF1" w:rsidRPr="006D6EF1" w:rsidRDefault="006D6EF1" w:rsidP="006D6EF1">
      <w:pPr>
        <w:ind w:firstLine="360"/>
        <w:jc w:val="both"/>
        <w:rPr>
          <w:rFonts w:ascii="GHEA Grapalat" w:hAnsi="GHEA Grapalat" w:cs="GHEA Grapalat"/>
          <w:color w:val="000000"/>
          <w:sz w:val="20"/>
          <w:szCs w:val="20"/>
          <w:lang w:val="pt-BR"/>
        </w:rPr>
      </w:pPr>
      <w:r w:rsidRPr="006D6EF1">
        <w:rPr>
          <w:rFonts w:ascii="GHEA Grapalat" w:hAnsi="GHEA Grapalat" w:cs="GHEA Grapalat"/>
          <w:color w:val="000000"/>
          <w:sz w:val="20"/>
          <w:szCs w:val="20"/>
          <w:lang w:val="pt-BR"/>
        </w:rPr>
        <w:t>1.3 Ընկերությունը</w:t>
      </w:r>
      <w:r w:rsidRPr="006D6EF1">
        <w:rPr>
          <w:rFonts w:ascii="GHEA Grapalat" w:hAnsi="GHEA Grapalat" w:cs="GHEA Grapalat"/>
          <w:color w:val="000000"/>
          <w:sz w:val="20"/>
          <w:szCs w:val="20"/>
          <w:lang w:val="hy-AM"/>
        </w:rPr>
        <w:t xml:space="preserve"> սույն </w:t>
      </w:r>
      <w:r w:rsidRPr="006D6EF1">
        <w:rPr>
          <w:rFonts w:ascii="GHEA Grapalat" w:hAnsi="GHEA Grapalat" w:cs="GHEA Grapalat"/>
          <w:color w:val="000000"/>
          <w:sz w:val="20"/>
          <w:szCs w:val="20"/>
          <w:lang w:val="pt-BR"/>
        </w:rPr>
        <w:t>տուժանքի համաձայնագ</w:t>
      </w:r>
      <w:r w:rsidRPr="006D6EF1">
        <w:rPr>
          <w:rFonts w:ascii="GHEA Grapalat" w:hAnsi="GHEA Grapalat" w:cs="GHEA Grapalat"/>
          <w:color w:val="000000"/>
          <w:sz w:val="20"/>
          <w:szCs w:val="20"/>
          <w:lang w:val="hy-AM"/>
        </w:rPr>
        <w:t>ր</w:t>
      </w:r>
      <w:r w:rsidRPr="006D6EF1">
        <w:rPr>
          <w:rFonts w:ascii="GHEA Grapalat" w:hAnsi="GHEA Grapalat" w:cs="GHEA Grapalat"/>
          <w:color w:val="000000"/>
          <w:sz w:val="20"/>
          <w:szCs w:val="20"/>
          <w:lang w:val="pt-BR"/>
        </w:rPr>
        <w:t>ի</w:t>
      </w:r>
      <w:r w:rsidRPr="006D6EF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D6EF1" w:rsidRPr="006D6EF1" w:rsidRDefault="006D6EF1" w:rsidP="006D6EF1">
      <w:pPr>
        <w:ind w:firstLine="426"/>
        <w:jc w:val="both"/>
        <w:rPr>
          <w:rFonts w:ascii="GHEA Grapalat" w:hAnsi="GHEA Grapalat" w:cs="GHEA Grapalat"/>
          <w:color w:val="000000"/>
          <w:sz w:val="20"/>
          <w:szCs w:val="20"/>
          <w:lang w:val="hy-AM"/>
        </w:rPr>
      </w:pPr>
      <w:r w:rsidRPr="006D6EF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D6EF1" w:rsidRPr="006D6EF1" w:rsidRDefault="006D6EF1" w:rsidP="006D6EF1">
      <w:pPr>
        <w:ind w:firstLine="426"/>
        <w:jc w:val="both"/>
        <w:rPr>
          <w:rFonts w:ascii="GHEA Grapalat" w:hAnsi="GHEA Grapalat" w:cs="GHEA Grapalat"/>
          <w:color w:val="000000"/>
          <w:sz w:val="20"/>
          <w:szCs w:val="20"/>
          <w:lang w:val="hy-AM"/>
        </w:rPr>
      </w:pPr>
      <w:r w:rsidRPr="006D6EF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6D6EF1">
        <w:rPr>
          <w:rFonts w:ascii="GHEA Grapalat" w:hAnsi="GHEA Grapalat" w:cs="GHEA Grapalat"/>
          <w:color w:val="000000"/>
          <w:sz w:val="20"/>
          <w:szCs w:val="20"/>
          <w:lang w:val="pt-BR"/>
        </w:rPr>
        <w:t>Ընկերության</w:t>
      </w:r>
      <w:r w:rsidRPr="006D6EF1">
        <w:rPr>
          <w:rFonts w:ascii="GHEA Grapalat" w:hAnsi="GHEA Grapalat" w:cs="GHEA Grapalat"/>
          <w:color w:val="000000"/>
          <w:sz w:val="20"/>
          <w:szCs w:val="20"/>
          <w:lang w:val="hy-AM"/>
        </w:rPr>
        <w:t xml:space="preserve"> հաշվից  գանձելու համար՝ առանց լրացուցիչ ակցեպտավորման: </w:t>
      </w:r>
    </w:p>
    <w:p w:rsidR="006D6EF1" w:rsidRPr="006D6EF1" w:rsidRDefault="006D6EF1" w:rsidP="006D6EF1">
      <w:pPr>
        <w:ind w:firstLine="426"/>
        <w:jc w:val="both"/>
        <w:rPr>
          <w:rFonts w:ascii="GHEA Grapalat" w:hAnsi="GHEA Grapalat" w:cs="GHEA Grapalat"/>
          <w:color w:val="000000"/>
          <w:sz w:val="20"/>
          <w:szCs w:val="20"/>
          <w:lang w:val="hy-AM"/>
        </w:rPr>
      </w:pPr>
      <w:r w:rsidRPr="006D6EF1">
        <w:rPr>
          <w:rFonts w:ascii="GHEA Grapalat" w:hAnsi="GHEA Grapalat" w:cs="GHEA Grapalat"/>
          <w:color w:val="000000"/>
          <w:sz w:val="20"/>
          <w:szCs w:val="20"/>
          <w:lang w:val="hy-AM"/>
        </w:rPr>
        <w:t xml:space="preserve">գ)  </w:t>
      </w:r>
      <w:r w:rsidRPr="006D6EF1">
        <w:rPr>
          <w:rFonts w:ascii="GHEA Grapalat" w:hAnsi="GHEA Grapalat" w:cs="GHEA Grapalat"/>
          <w:color w:val="000000"/>
          <w:sz w:val="20"/>
          <w:szCs w:val="20"/>
          <w:lang w:val="pt-BR"/>
        </w:rPr>
        <w:t>Ընկերությունը</w:t>
      </w:r>
      <w:r w:rsidRPr="006D6EF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D6EF1" w:rsidRPr="006D6EF1" w:rsidRDefault="006D6EF1" w:rsidP="006D6EF1">
      <w:pPr>
        <w:ind w:left="426"/>
        <w:jc w:val="both"/>
        <w:rPr>
          <w:rFonts w:ascii="GHEA Grapalat" w:hAnsi="GHEA Grapalat" w:cs="GHEA Grapalat"/>
          <w:color w:val="000000"/>
          <w:sz w:val="20"/>
          <w:szCs w:val="20"/>
          <w:lang w:val="hy-AM"/>
        </w:rPr>
      </w:pPr>
      <w:r w:rsidRPr="006D6EF1">
        <w:rPr>
          <w:rFonts w:ascii="GHEA Grapalat" w:hAnsi="GHEA Grapalat" w:cs="GHEA Grapalat"/>
          <w:color w:val="000000"/>
          <w:sz w:val="20"/>
          <w:szCs w:val="20"/>
          <w:lang w:val="hy-AM"/>
        </w:rPr>
        <w:t xml:space="preserve">դ) </w:t>
      </w:r>
      <w:r w:rsidRPr="006D6EF1">
        <w:rPr>
          <w:rFonts w:ascii="GHEA Grapalat" w:hAnsi="GHEA Grapalat" w:cs="GHEA Grapalat"/>
          <w:color w:val="000000"/>
          <w:sz w:val="20"/>
          <w:szCs w:val="20"/>
          <w:lang w:val="pt-BR"/>
        </w:rPr>
        <w:t>Ընկերությունը</w:t>
      </w:r>
      <w:r w:rsidRPr="006D6EF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D6EF1" w:rsidRPr="006D6EF1" w:rsidRDefault="006D6EF1" w:rsidP="006D6EF1">
      <w:pPr>
        <w:ind w:firstLine="426"/>
        <w:jc w:val="both"/>
        <w:rPr>
          <w:rFonts w:ascii="GHEA Grapalat" w:hAnsi="GHEA Grapalat" w:cs="GHEA Grapalat"/>
          <w:sz w:val="20"/>
          <w:szCs w:val="20"/>
          <w:lang w:val="hy-AM"/>
        </w:rPr>
      </w:pPr>
      <w:r w:rsidRPr="006D6EF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D6EF1" w:rsidRPr="006D6EF1" w:rsidRDefault="006D6EF1" w:rsidP="006D6EF1">
      <w:pPr>
        <w:ind w:firstLine="426"/>
        <w:jc w:val="both"/>
        <w:rPr>
          <w:rFonts w:ascii="GHEA Grapalat" w:hAnsi="GHEA Grapalat" w:cs="GHEA Grapalat"/>
          <w:sz w:val="20"/>
          <w:szCs w:val="20"/>
          <w:lang w:val="pt-BR"/>
        </w:rPr>
      </w:pPr>
      <w:r w:rsidRPr="006D6EF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6D6EF1">
        <w:rPr>
          <w:rFonts w:ascii="GHEA Grapalat" w:hAnsi="GHEA Grapalat" w:cs="GHEA Grapalat"/>
          <w:sz w:val="20"/>
          <w:szCs w:val="20"/>
          <w:lang w:val="hy-AM"/>
        </w:rPr>
        <w:t xml:space="preserve">Պահանջագիրը բնօրինակներով </w:t>
      </w:r>
      <w:r w:rsidRPr="006D6EF1">
        <w:rPr>
          <w:rFonts w:ascii="GHEA Grapalat" w:hAnsi="GHEA Grapalat" w:cs="GHEA Grapalat"/>
          <w:sz w:val="20"/>
          <w:szCs w:val="20"/>
          <w:lang w:val="pt-BR"/>
        </w:rPr>
        <w:t xml:space="preserve">ներկայացնում է </w:t>
      </w:r>
      <w:r w:rsidRPr="006D6EF1">
        <w:rPr>
          <w:rFonts w:ascii="GHEA Grapalat" w:hAnsi="GHEA Grapalat" w:cs="GHEA Grapalat"/>
          <w:sz w:val="20"/>
          <w:szCs w:val="20"/>
          <w:lang w:val="hy-AM"/>
        </w:rPr>
        <w:t>Վճարող Բանկին</w:t>
      </w:r>
      <w:r w:rsidRPr="006D6EF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D6EF1">
        <w:rPr>
          <w:rFonts w:ascii="GHEA Grapalat" w:hAnsi="GHEA Grapalat" w:cs="GHEA Grapalat"/>
          <w:sz w:val="20"/>
          <w:szCs w:val="20"/>
          <w:lang w:val="hy-AM"/>
        </w:rPr>
        <w:t>Պահանջագիրը</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lang w:val="hy-AM"/>
        </w:rPr>
        <w:t>էլեկտրոնային</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lang w:val="hy-AM"/>
        </w:rPr>
        <w:t>թվային</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lang w:val="hy-AM"/>
        </w:rPr>
        <w:t>ստորագրությամբ</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lang w:val="hy-AM"/>
        </w:rPr>
        <w:t>հաստատված</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lang w:val="hy-AM"/>
        </w:rPr>
        <w:t>լինելու</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lang w:val="hy-AM"/>
        </w:rPr>
        <w:t>դեպքում</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lang w:val="hy-AM"/>
        </w:rPr>
        <w:t>դրանք</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lang w:val="hy-AM"/>
        </w:rPr>
        <w:t>Վճարող</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lang w:val="hy-AM"/>
        </w:rPr>
        <w:t>Բանկին</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lang w:val="hy-AM"/>
        </w:rPr>
        <w:t>են</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lang w:val="hy-AM"/>
        </w:rPr>
        <w:t>ներկայացվում</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lang w:val="hy-AM"/>
        </w:rPr>
        <w:t>էլեկտրոնային</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lang w:val="hy-AM"/>
        </w:rPr>
        <w:t>կրիչներով</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lang w:val="hy-AM"/>
        </w:rPr>
        <w:t>ինչպես</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lang w:val="hy-AM"/>
        </w:rPr>
        <w:t>նաև</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lang w:val="hy-AM"/>
        </w:rPr>
        <w:t>դրանցից</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lang w:val="hy-AM"/>
        </w:rPr>
        <w:t>արտատպված</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lang w:val="hy-AM"/>
        </w:rPr>
        <w:t>թղթային</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lang w:val="hy-AM"/>
        </w:rPr>
        <w:t>տարբերակներով</w:t>
      </w:r>
      <w:r w:rsidRPr="006D6EF1">
        <w:rPr>
          <w:rFonts w:ascii="GHEA Grapalat" w:hAnsi="GHEA Grapalat" w:cs="GHEA Grapalat"/>
          <w:sz w:val="20"/>
          <w:szCs w:val="20"/>
          <w:lang w:val="pt-BR"/>
        </w:rPr>
        <w:t>:</w:t>
      </w:r>
    </w:p>
    <w:p w:rsidR="006D6EF1" w:rsidRPr="006D6EF1" w:rsidRDefault="006D6EF1" w:rsidP="006D6EF1">
      <w:pPr>
        <w:numPr>
          <w:ilvl w:val="1"/>
          <w:numId w:val="25"/>
        </w:numPr>
        <w:jc w:val="both"/>
        <w:rPr>
          <w:rFonts w:ascii="GHEA Grapalat" w:hAnsi="GHEA Grapalat" w:cs="GHEA Grapalat"/>
          <w:color w:val="000000"/>
          <w:sz w:val="20"/>
          <w:szCs w:val="20"/>
          <w:lang w:val="hy-AM"/>
        </w:rPr>
      </w:pPr>
      <w:r w:rsidRPr="006D6EF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6D6EF1" w:rsidRPr="006D6EF1" w:rsidRDefault="006D6EF1" w:rsidP="006D6EF1">
      <w:pPr>
        <w:ind w:firstLine="426"/>
        <w:jc w:val="both"/>
        <w:rPr>
          <w:rFonts w:ascii="GHEA Grapalat" w:hAnsi="GHEA Grapalat" w:cs="GHEA Grapalat"/>
          <w:sz w:val="20"/>
          <w:szCs w:val="20"/>
          <w:lang w:val="pt-BR"/>
        </w:rPr>
      </w:pPr>
      <w:r w:rsidRPr="006D6EF1">
        <w:rPr>
          <w:rFonts w:ascii="GHEA Grapalat" w:hAnsi="GHEA Grapalat" w:cs="GHEA Grapalat"/>
          <w:sz w:val="20"/>
          <w:szCs w:val="20"/>
          <w:lang w:val="hy-AM"/>
        </w:rPr>
        <w:t>1.6 Վճարող Բանկի կողմից Պ</w:t>
      </w:r>
      <w:r w:rsidRPr="006D6EF1">
        <w:rPr>
          <w:rFonts w:ascii="GHEA Grapalat" w:hAnsi="GHEA Grapalat" w:cs="GHEA Grapalat"/>
          <w:sz w:val="20"/>
          <w:szCs w:val="20"/>
          <w:lang w:val="pt-BR"/>
        </w:rPr>
        <w:t xml:space="preserve">ահանջագրում նշված գումարի վճարման հետևանքով </w:t>
      </w:r>
      <w:r w:rsidRPr="006D6EF1">
        <w:rPr>
          <w:rFonts w:ascii="GHEA Grapalat" w:hAnsi="GHEA Grapalat" w:cs="GHEA Grapalat"/>
          <w:sz w:val="20"/>
          <w:szCs w:val="20"/>
          <w:lang w:val="hy-AM"/>
        </w:rPr>
        <w:t xml:space="preserve">Ընկերության </w:t>
      </w:r>
      <w:r w:rsidRPr="006D6EF1">
        <w:rPr>
          <w:rFonts w:ascii="GHEA Grapalat" w:hAnsi="GHEA Grapalat" w:cs="GHEA Grapalat"/>
          <w:sz w:val="20"/>
          <w:szCs w:val="20"/>
          <w:lang w:val="pt-BR"/>
        </w:rPr>
        <w:t xml:space="preserve">առաջացած ռիսկերի (Ընկերության կրած վնասների) </w:t>
      </w:r>
      <w:r w:rsidRPr="006D6EF1">
        <w:rPr>
          <w:rFonts w:ascii="GHEA Grapalat" w:hAnsi="GHEA Grapalat" w:cs="GHEA Grapalat"/>
          <w:sz w:val="20"/>
          <w:szCs w:val="20"/>
          <w:lang w:val="hy-AM"/>
        </w:rPr>
        <w:t xml:space="preserve">և բացասական հետևանքների </w:t>
      </w:r>
      <w:r w:rsidRPr="006D6EF1">
        <w:rPr>
          <w:rFonts w:ascii="GHEA Grapalat" w:hAnsi="GHEA Grapalat" w:cs="GHEA Grapalat"/>
          <w:sz w:val="20"/>
          <w:szCs w:val="20"/>
          <w:lang w:val="pt-BR"/>
        </w:rPr>
        <w:t>համար Բանկը</w:t>
      </w:r>
      <w:r w:rsidRPr="006D6EF1">
        <w:rPr>
          <w:rFonts w:ascii="GHEA Grapalat" w:hAnsi="GHEA Grapalat" w:cs="GHEA Grapalat"/>
          <w:sz w:val="20"/>
          <w:szCs w:val="20"/>
          <w:lang w:val="hy-AM"/>
        </w:rPr>
        <w:t xml:space="preserve"> որևէ</w:t>
      </w:r>
      <w:r w:rsidRPr="006D6EF1">
        <w:rPr>
          <w:rFonts w:ascii="GHEA Grapalat" w:hAnsi="GHEA Grapalat" w:cs="GHEA Grapalat"/>
          <w:sz w:val="20"/>
          <w:szCs w:val="20"/>
          <w:lang w:val="pt-BR"/>
        </w:rPr>
        <w:t xml:space="preserve"> պատասխանատվություն չի կրում</w:t>
      </w:r>
      <w:r w:rsidRPr="006D6EF1">
        <w:rPr>
          <w:rFonts w:ascii="GHEA Grapalat" w:hAnsi="GHEA Grapalat" w:cs="GHEA Grapalat"/>
          <w:sz w:val="20"/>
          <w:szCs w:val="20"/>
          <w:lang w:val="hy-AM"/>
        </w:rPr>
        <w:t>:</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D6EF1" w:rsidRPr="006D6EF1" w:rsidRDefault="006D6EF1" w:rsidP="006D6EF1">
      <w:pPr>
        <w:ind w:firstLine="426"/>
        <w:jc w:val="both"/>
        <w:rPr>
          <w:rFonts w:ascii="GHEA Grapalat" w:hAnsi="GHEA Grapalat" w:cs="GHEA Grapalat"/>
          <w:sz w:val="20"/>
          <w:szCs w:val="20"/>
          <w:lang w:val="pt-BR"/>
        </w:rPr>
      </w:pPr>
      <w:r w:rsidRPr="006D6EF1">
        <w:rPr>
          <w:rFonts w:ascii="GHEA Grapalat" w:hAnsi="GHEA Grapalat" w:cs="GHEA Grapalat"/>
          <w:sz w:val="20"/>
          <w:szCs w:val="20"/>
          <w:lang w:val="pt-BR"/>
        </w:rPr>
        <w:t xml:space="preserve">1.7 </w:t>
      </w:r>
      <w:r w:rsidRPr="006D6EF1">
        <w:rPr>
          <w:rFonts w:ascii="GHEA Grapalat" w:hAnsi="GHEA Grapalat" w:cs="GHEA Grapalat"/>
          <w:sz w:val="20"/>
          <w:szCs w:val="20"/>
          <w:lang w:val="hy-AM"/>
        </w:rPr>
        <w:t>Այն դեպքում</w:t>
      </w:r>
      <w:r w:rsidRPr="006D6EF1">
        <w:rPr>
          <w:rFonts w:ascii="GHEA Grapalat" w:hAnsi="GHEA Grapalat" w:cs="GHEA Grapalat"/>
          <w:sz w:val="20"/>
          <w:szCs w:val="20"/>
          <w:lang w:val="pt-BR"/>
        </w:rPr>
        <w:t>,</w:t>
      </w:r>
      <w:r w:rsidRPr="006D6EF1">
        <w:rPr>
          <w:rFonts w:ascii="GHEA Grapalat" w:hAnsi="GHEA Grapalat" w:cs="GHEA Grapalat"/>
          <w:sz w:val="20"/>
          <w:szCs w:val="20"/>
          <w:lang w:val="hy-AM"/>
        </w:rPr>
        <w:t xml:space="preserve"> երբ Ընկերության հաշվի միջոցները չեն բավարարում</w:t>
      </w:r>
      <w:r w:rsidRPr="006D6EF1">
        <w:rPr>
          <w:rFonts w:ascii="GHEA Grapalat" w:hAnsi="GHEA Grapalat" w:cs="GHEA Grapalat"/>
          <w:sz w:val="20"/>
          <w:szCs w:val="20"/>
        </w:rPr>
        <w:t>՝</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Վճարող</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բանկը</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վճարման</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պահանջագիրը</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ստանալուց</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հետո՝</w:t>
      </w:r>
      <w:r w:rsidRPr="006D6EF1">
        <w:rPr>
          <w:rFonts w:ascii="GHEA Grapalat" w:hAnsi="GHEA Grapalat" w:cs="GHEA Grapalat"/>
          <w:sz w:val="20"/>
          <w:szCs w:val="20"/>
          <w:lang w:val="pt-BR"/>
        </w:rPr>
        <w:t xml:space="preserve"> 2 (</w:t>
      </w:r>
      <w:r w:rsidRPr="006D6EF1">
        <w:rPr>
          <w:rFonts w:ascii="GHEA Grapalat" w:hAnsi="GHEA Grapalat" w:cs="GHEA Grapalat"/>
          <w:sz w:val="20"/>
          <w:szCs w:val="20"/>
        </w:rPr>
        <w:t>երկու</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աշխատանքային</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օրվա</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ընթացքում</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պետք</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է</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տեղեկացնի</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Պատվիրատուին՝</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գրավոր</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ձևով</w:t>
      </w:r>
      <w:r w:rsidRPr="006D6EF1">
        <w:rPr>
          <w:rFonts w:ascii="GHEA Grapalat" w:hAnsi="GHEA Grapalat" w:cs="GHEA Grapalat"/>
          <w:sz w:val="20"/>
          <w:szCs w:val="20"/>
          <w:lang w:val="pt-BR"/>
        </w:rPr>
        <w:t>:</w:t>
      </w:r>
    </w:p>
    <w:p w:rsidR="006D6EF1" w:rsidRPr="006D6EF1" w:rsidRDefault="006D6EF1" w:rsidP="006D6EF1">
      <w:pPr>
        <w:ind w:firstLine="360"/>
        <w:jc w:val="both"/>
        <w:rPr>
          <w:rFonts w:ascii="GHEA Grapalat" w:hAnsi="GHEA Grapalat" w:cs="GHEA Grapalat"/>
          <w:sz w:val="20"/>
          <w:szCs w:val="20"/>
          <w:lang w:val="pt-BR"/>
        </w:rPr>
      </w:pPr>
      <w:r w:rsidRPr="006D6EF1">
        <w:rPr>
          <w:rFonts w:ascii="GHEA Grapalat" w:hAnsi="GHEA Grapalat" w:cs="GHEA Grapalat"/>
          <w:sz w:val="20"/>
          <w:szCs w:val="20"/>
          <w:lang w:val="pt-BR"/>
        </w:rPr>
        <w:t xml:space="preserve">1.8 Սույն համաձայնագիրը և կից </w:t>
      </w:r>
      <w:r w:rsidRPr="006D6EF1">
        <w:rPr>
          <w:rFonts w:ascii="GHEA Grapalat" w:hAnsi="GHEA Grapalat" w:cs="GHEA Grapalat"/>
          <w:sz w:val="20"/>
          <w:szCs w:val="20"/>
          <w:lang w:val="hy-AM"/>
        </w:rPr>
        <w:t>Պ</w:t>
      </w:r>
      <w:r w:rsidRPr="006D6EF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D6EF1" w:rsidRPr="006D6EF1" w:rsidRDefault="006D6EF1" w:rsidP="006D6EF1">
      <w:pPr>
        <w:jc w:val="both"/>
        <w:rPr>
          <w:rFonts w:ascii="GHEA Grapalat" w:hAnsi="GHEA Grapalat" w:cs="GHEA Grapalat"/>
          <w:sz w:val="20"/>
          <w:szCs w:val="20"/>
          <w:lang w:val="hy-AM"/>
        </w:rPr>
      </w:pPr>
    </w:p>
    <w:p w:rsidR="006D6EF1" w:rsidRPr="006D6EF1" w:rsidRDefault="006D6EF1" w:rsidP="006D6EF1">
      <w:pPr>
        <w:numPr>
          <w:ilvl w:val="0"/>
          <w:numId w:val="6"/>
        </w:numPr>
        <w:jc w:val="center"/>
        <w:rPr>
          <w:rFonts w:ascii="GHEA Grapalat" w:hAnsi="GHEA Grapalat" w:cs="GHEA Grapalat"/>
          <w:b/>
          <w:bCs/>
          <w:sz w:val="20"/>
          <w:szCs w:val="20"/>
        </w:rPr>
      </w:pPr>
      <w:r w:rsidRPr="006D6EF1">
        <w:rPr>
          <w:rFonts w:ascii="GHEA Grapalat" w:hAnsi="GHEA Grapalat" w:cs="GHEA Grapalat"/>
          <w:b/>
          <w:bCs/>
          <w:sz w:val="20"/>
          <w:szCs w:val="20"/>
        </w:rPr>
        <w:lastRenderedPageBreak/>
        <w:t>Այլ պայմաններ</w:t>
      </w:r>
    </w:p>
    <w:p w:rsidR="006D6EF1" w:rsidRPr="006D6EF1" w:rsidRDefault="006D6EF1" w:rsidP="006D6EF1">
      <w:pPr>
        <w:ind w:firstLine="567"/>
        <w:jc w:val="both"/>
        <w:rPr>
          <w:rFonts w:ascii="GHEA Grapalat" w:hAnsi="GHEA Grapalat" w:cs="GHEA Grapalat"/>
          <w:sz w:val="20"/>
          <w:szCs w:val="20"/>
          <w:lang w:val="hy-AM"/>
        </w:rPr>
      </w:pPr>
      <w:proofErr w:type="gramStart"/>
      <w:r w:rsidRPr="006D6EF1">
        <w:rPr>
          <w:rFonts w:ascii="GHEA Grapalat" w:hAnsi="GHEA Grapalat" w:cs="GHEA Grapalat"/>
          <w:sz w:val="20"/>
          <w:szCs w:val="20"/>
        </w:rPr>
        <w:t>2.1</w:t>
      </w:r>
      <w:proofErr w:type="gramEnd"/>
      <w:r w:rsidRPr="006D6EF1">
        <w:rPr>
          <w:rFonts w:ascii="GHEA Grapalat" w:hAnsi="GHEA Grapalat" w:cs="GHEA Grapalat"/>
          <w:sz w:val="20"/>
          <w:szCs w:val="20"/>
        </w:rPr>
        <w:t xml:space="preserve"> Սույն համաձայնագիրը</w:t>
      </w:r>
      <w:r w:rsidRPr="006D6EF1">
        <w:rPr>
          <w:rFonts w:ascii="GHEA Grapalat" w:hAnsi="GHEA Grapalat" w:cs="GHEA Grapalat"/>
          <w:sz w:val="20"/>
          <w:szCs w:val="20"/>
          <w:lang w:val="hy-AM"/>
        </w:rPr>
        <w:t xml:space="preserve"> և Պահանջագիրը անհետկանչելի են,</w:t>
      </w:r>
      <w:r w:rsidRPr="006D6EF1">
        <w:rPr>
          <w:rFonts w:ascii="GHEA Grapalat" w:hAnsi="GHEA Grapalat" w:cs="GHEA Grapalat"/>
          <w:sz w:val="20"/>
          <w:szCs w:val="20"/>
        </w:rPr>
        <w:t xml:space="preserve"> ուժի մեջ </w:t>
      </w:r>
      <w:r w:rsidRPr="006D6EF1">
        <w:rPr>
          <w:rFonts w:ascii="GHEA Grapalat" w:hAnsi="GHEA Grapalat" w:cs="GHEA Grapalat"/>
          <w:sz w:val="20"/>
          <w:szCs w:val="20"/>
          <w:lang w:val="hy-AM"/>
        </w:rPr>
        <w:t>են</w:t>
      </w:r>
      <w:r w:rsidRPr="006D6EF1">
        <w:rPr>
          <w:rFonts w:ascii="GHEA Grapalat" w:hAnsi="GHEA Grapalat" w:cs="GHEA Grapalat"/>
          <w:sz w:val="20"/>
          <w:szCs w:val="20"/>
        </w:rPr>
        <w:t xml:space="preserve"> մտնում Ընկերության կողմից վավերացման պահից և ուժի մեջ</w:t>
      </w:r>
      <w:r w:rsidRPr="006D6EF1">
        <w:rPr>
          <w:rFonts w:ascii="GHEA Grapalat" w:hAnsi="GHEA Grapalat" w:cs="GHEA Grapalat"/>
          <w:sz w:val="20"/>
          <w:szCs w:val="20"/>
          <w:lang w:val="hy-AM"/>
        </w:rPr>
        <w:t xml:space="preserve"> են մինչև </w:t>
      </w:r>
      <w:r w:rsidRPr="006D6EF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6D6EF1" w:rsidRPr="006D6EF1" w:rsidRDefault="006D6EF1" w:rsidP="006D6EF1">
      <w:pPr>
        <w:ind w:firstLine="567"/>
        <w:jc w:val="both"/>
        <w:rPr>
          <w:rFonts w:ascii="GHEA Grapalat" w:hAnsi="GHEA Grapalat" w:cs="GHEA Grapalat"/>
          <w:sz w:val="20"/>
          <w:szCs w:val="20"/>
          <w:lang w:val="hy-AM"/>
        </w:rPr>
      </w:pPr>
      <w:r w:rsidRPr="006D6EF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D6EF1" w:rsidRPr="006D6EF1" w:rsidRDefault="006D6EF1" w:rsidP="006D6EF1">
      <w:pPr>
        <w:ind w:firstLine="567"/>
        <w:jc w:val="both"/>
        <w:rPr>
          <w:rFonts w:ascii="GHEA Grapalat" w:hAnsi="GHEA Grapalat" w:cs="GHEA Grapalat"/>
          <w:sz w:val="20"/>
          <w:szCs w:val="20"/>
          <w:lang w:val="hy-AM"/>
        </w:rPr>
      </w:pPr>
      <w:r w:rsidRPr="006D6EF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D6EF1" w:rsidRPr="006D6EF1" w:rsidDel="00A13215" w:rsidRDefault="006D6EF1" w:rsidP="006D6EF1">
      <w:pPr>
        <w:ind w:firstLine="567"/>
        <w:jc w:val="both"/>
        <w:rPr>
          <w:rFonts w:ascii="GHEA Grapalat" w:hAnsi="GHEA Grapalat" w:cs="GHEA Grapalat"/>
          <w:sz w:val="20"/>
          <w:szCs w:val="20"/>
          <w:lang w:val="hy-AM"/>
        </w:rPr>
      </w:pPr>
      <w:r w:rsidRPr="006D6EF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D6EF1" w:rsidRPr="006D6EF1" w:rsidRDefault="006D6EF1" w:rsidP="006D6EF1">
      <w:pPr>
        <w:ind w:firstLine="567"/>
        <w:jc w:val="both"/>
        <w:rPr>
          <w:rFonts w:ascii="GHEA Grapalat" w:hAnsi="GHEA Grapalat" w:cs="GHEA Grapalat"/>
          <w:sz w:val="20"/>
          <w:szCs w:val="20"/>
          <w:lang w:val="hy-AM"/>
        </w:rPr>
      </w:pPr>
      <w:r w:rsidRPr="006D6EF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D6EF1" w:rsidRPr="006D6EF1" w:rsidRDefault="006D6EF1" w:rsidP="006D6EF1">
      <w:pPr>
        <w:ind w:firstLine="567"/>
        <w:jc w:val="both"/>
        <w:rPr>
          <w:rFonts w:ascii="GHEA Grapalat" w:hAnsi="GHEA Grapalat" w:cs="GHEA Grapalat"/>
          <w:sz w:val="20"/>
          <w:szCs w:val="20"/>
          <w:lang w:val="hy-AM"/>
        </w:rPr>
      </w:pPr>
    </w:p>
    <w:p w:rsidR="006D6EF1" w:rsidRPr="006D6EF1" w:rsidRDefault="006D6EF1" w:rsidP="006D6EF1">
      <w:pPr>
        <w:ind w:firstLine="567"/>
        <w:jc w:val="center"/>
        <w:rPr>
          <w:rFonts w:ascii="GHEA Grapalat" w:hAnsi="GHEA Grapalat" w:cs="GHEA Grapalat"/>
          <w:sz w:val="20"/>
          <w:szCs w:val="20"/>
          <w:lang w:val="hy-AM"/>
        </w:rPr>
      </w:pPr>
      <w:r w:rsidRPr="006D6EF1">
        <w:rPr>
          <w:rFonts w:ascii="GHEA Grapalat" w:hAnsi="GHEA Grapalat" w:cs="GHEA Grapalat"/>
          <w:b/>
          <w:sz w:val="20"/>
          <w:szCs w:val="20"/>
          <w:lang w:val="hy-AM"/>
        </w:rPr>
        <w:t>3. Ընկերության հասցեն, բանկային վավերապայմանները`</w:t>
      </w:r>
    </w:p>
    <w:p w:rsidR="006D6EF1" w:rsidRPr="006D6EF1" w:rsidRDefault="006D6EF1" w:rsidP="006D6EF1">
      <w:pPr>
        <w:jc w:val="both"/>
        <w:rPr>
          <w:rFonts w:ascii="GHEA Grapalat" w:hAnsi="GHEA Grapalat" w:cs="GHEA Grapalat"/>
          <w:sz w:val="20"/>
          <w:szCs w:val="20"/>
          <w:u w:val="single"/>
          <w:lang w:val="hy-AM"/>
        </w:rPr>
      </w:pPr>
      <w:r w:rsidRPr="006D6EF1">
        <w:rPr>
          <w:rFonts w:ascii="GHEA Grapalat" w:hAnsi="GHEA Grapalat" w:cs="GHEA Grapalat"/>
          <w:sz w:val="20"/>
          <w:szCs w:val="20"/>
          <w:u w:val="single"/>
          <w:lang w:val="hy-AM"/>
        </w:rPr>
        <w:tab/>
      </w:r>
      <w:r w:rsidRPr="006D6EF1">
        <w:rPr>
          <w:rFonts w:ascii="GHEA Grapalat" w:hAnsi="GHEA Grapalat" w:cs="GHEA Grapalat"/>
          <w:sz w:val="20"/>
          <w:szCs w:val="20"/>
          <w:u w:val="single"/>
          <w:lang w:val="hy-AM"/>
        </w:rPr>
        <w:tab/>
      </w:r>
      <w:r w:rsidRPr="006D6EF1">
        <w:rPr>
          <w:rFonts w:ascii="GHEA Grapalat" w:hAnsi="GHEA Grapalat" w:cs="GHEA Grapalat"/>
          <w:sz w:val="20"/>
          <w:szCs w:val="20"/>
          <w:u w:val="single"/>
          <w:lang w:val="hy-AM"/>
        </w:rPr>
        <w:tab/>
      </w:r>
      <w:r w:rsidRPr="006D6EF1">
        <w:rPr>
          <w:rFonts w:ascii="GHEA Grapalat" w:hAnsi="GHEA Grapalat" w:cs="GHEA Grapalat"/>
          <w:sz w:val="20"/>
          <w:szCs w:val="20"/>
          <w:u w:val="single"/>
          <w:lang w:val="hy-AM"/>
        </w:rPr>
        <w:tab/>
      </w:r>
      <w:r w:rsidRPr="006D6EF1">
        <w:rPr>
          <w:rFonts w:ascii="GHEA Grapalat" w:hAnsi="GHEA Grapalat" w:cs="GHEA Grapalat"/>
          <w:sz w:val="20"/>
          <w:szCs w:val="20"/>
          <w:u w:val="single"/>
          <w:lang w:val="hy-AM"/>
        </w:rPr>
        <w:tab/>
      </w:r>
    </w:p>
    <w:p w:rsidR="006D6EF1" w:rsidRPr="006D6EF1" w:rsidRDefault="006D6EF1" w:rsidP="006D6EF1">
      <w:pPr>
        <w:jc w:val="both"/>
        <w:rPr>
          <w:rFonts w:ascii="GHEA Grapalat" w:hAnsi="GHEA Grapalat"/>
          <w:sz w:val="18"/>
          <w:szCs w:val="18"/>
          <w:vertAlign w:val="superscript"/>
          <w:lang w:val="hy-AM"/>
        </w:rPr>
      </w:pPr>
      <w:r w:rsidRPr="006D6EF1">
        <w:rPr>
          <w:rFonts w:ascii="GHEA Grapalat" w:hAnsi="GHEA Grapalat"/>
          <w:sz w:val="18"/>
          <w:szCs w:val="18"/>
          <w:vertAlign w:val="superscript"/>
          <w:lang w:val="hy-AM"/>
        </w:rPr>
        <w:t xml:space="preserve">                               ընկերության անվանումը</w:t>
      </w:r>
    </w:p>
    <w:p w:rsidR="006D6EF1" w:rsidRPr="006D6EF1" w:rsidRDefault="006D6EF1" w:rsidP="006D6EF1">
      <w:pPr>
        <w:jc w:val="both"/>
        <w:rPr>
          <w:rFonts w:ascii="GHEA Grapalat" w:hAnsi="GHEA Grapalat"/>
          <w:sz w:val="18"/>
          <w:szCs w:val="18"/>
          <w:u w:val="single"/>
          <w:vertAlign w:val="superscript"/>
          <w:lang w:val="hy-AM"/>
        </w:rPr>
      </w:pPr>
      <w:r w:rsidRPr="006D6EF1">
        <w:rPr>
          <w:rFonts w:ascii="GHEA Grapalat" w:hAnsi="GHEA Grapalat"/>
          <w:sz w:val="18"/>
          <w:szCs w:val="18"/>
          <w:vertAlign w:val="superscript"/>
          <w:lang w:val="hy-AM"/>
        </w:rPr>
        <w:t xml:space="preserve"> </w:t>
      </w:r>
      <w:r w:rsidRPr="006D6EF1">
        <w:rPr>
          <w:rFonts w:ascii="GHEA Grapalat" w:hAnsi="GHEA Grapalat"/>
          <w:sz w:val="18"/>
          <w:szCs w:val="18"/>
          <w:u w:val="single"/>
          <w:vertAlign w:val="superscript"/>
          <w:lang w:val="hy-AM"/>
        </w:rPr>
        <w:tab/>
      </w:r>
      <w:r w:rsidRPr="006D6EF1">
        <w:rPr>
          <w:rFonts w:ascii="GHEA Grapalat" w:hAnsi="GHEA Grapalat"/>
          <w:sz w:val="18"/>
          <w:szCs w:val="18"/>
          <w:u w:val="single"/>
          <w:vertAlign w:val="superscript"/>
          <w:lang w:val="hy-AM"/>
        </w:rPr>
        <w:tab/>
      </w:r>
      <w:r w:rsidRPr="006D6EF1">
        <w:rPr>
          <w:rFonts w:ascii="GHEA Grapalat" w:hAnsi="GHEA Grapalat"/>
          <w:sz w:val="18"/>
          <w:szCs w:val="18"/>
          <w:u w:val="single"/>
          <w:vertAlign w:val="superscript"/>
          <w:lang w:val="hy-AM"/>
        </w:rPr>
        <w:tab/>
      </w:r>
      <w:r w:rsidRPr="006D6EF1">
        <w:rPr>
          <w:rFonts w:ascii="GHEA Grapalat" w:hAnsi="GHEA Grapalat"/>
          <w:sz w:val="18"/>
          <w:szCs w:val="18"/>
          <w:u w:val="single"/>
          <w:vertAlign w:val="superscript"/>
          <w:lang w:val="hy-AM"/>
        </w:rPr>
        <w:tab/>
      </w:r>
      <w:r w:rsidRPr="006D6EF1">
        <w:rPr>
          <w:rFonts w:ascii="GHEA Grapalat" w:hAnsi="GHEA Grapalat"/>
          <w:sz w:val="18"/>
          <w:szCs w:val="18"/>
          <w:u w:val="single"/>
          <w:vertAlign w:val="superscript"/>
          <w:lang w:val="hy-AM"/>
        </w:rPr>
        <w:tab/>
      </w:r>
    </w:p>
    <w:p w:rsidR="006D6EF1" w:rsidRPr="006D6EF1" w:rsidRDefault="006D6EF1" w:rsidP="006D6EF1">
      <w:pPr>
        <w:jc w:val="both"/>
        <w:rPr>
          <w:rFonts w:ascii="GHEA Grapalat" w:hAnsi="GHEA Grapalat"/>
          <w:sz w:val="18"/>
          <w:szCs w:val="18"/>
          <w:vertAlign w:val="superscript"/>
          <w:lang w:val="hy-AM"/>
        </w:rPr>
      </w:pPr>
      <w:r w:rsidRPr="006D6EF1">
        <w:rPr>
          <w:rFonts w:ascii="GHEA Grapalat" w:hAnsi="GHEA Grapalat"/>
          <w:sz w:val="18"/>
          <w:szCs w:val="18"/>
          <w:vertAlign w:val="superscript"/>
          <w:lang w:val="hy-AM"/>
        </w:rPr>
        <w:t xml:space="preserve">                              ընկերության հասցեն</w:t>
      </w:r>
    </w:p>
    <w:p w:rsidR="006D6EF1" w:rsidRPr="006D6EF1" w:rsidRDefault="006D6EF1" w:rsidP="006D6EF1">
      <w:pPr>
        <w:jc w:val="both"/>
        <w:rPr>
          <w:rFonts w:ascii="GHEA Grapalat" w:hAnsi="GHEA Grapalat"/>
          <w:sz w:val="18"/>
          <w:szCs w:val="18"/>
          <w:u w:val="single"/>
          <w:vertAlign w:val="superscript"/>
          <w:lang w:val="hy-AM"/>
        </w:rPr>
      </w:pPr>
      <w:r w:rsidRPr="006D6EF1">
        <w:rPr>
          <w:rFonts w:ascii="GHEA Grapalat" w:hAnsi="GHEA Grapalat"/>
          <w:sz w:val="18"/>
          <w:szCs w:val="18"/>
          <w:u w:val="single"/>
          <w:vertAlign w:val="superscript"/>
          <w:lang w:val="hy-AM"/>
        </w:rPr>
        <w:tab/>
      </w:r>
      <w:r w:rsidRPr="006D6EF1">
        <w:rPr>
          <w:rFonts w:ascii="GHEA Grapalat" w:hAnsi="GHEA Grapalat"/>
          <w:sz w:val="18"/>
          <w:szCs w:val="18"/>
          <w:u w:val="single"/>
          <w:vertAlign w:val="superscript"/>
          <w:lang w:val="hy-AM"/>
        </w:rPr>
        <w:tab/>
      </w:r>
      <w:r w:rsidRPr="006D6EF1">
        <w:rPr>
          <w:rFonts w:ascii="GHEA Grapalat" w:hAnsi="GHEA Grapalat"/>
          <w:sz w:val="18"/>
          <w:szCs w:val="18"/>
          <w:u w:val="single"/>
          <w:vertAlign w:val="superscript"/>
          <w:lang w:val="hy-AM"/>
        </w:rPr>
        <w:tab/>
      </w:r>
      <w:r w:rsidRPr="006D6EF1">
        <w:rPr>
          <w:rFonts w:ascii="GHEA Grapalat" w:hAnsi="GHEA Grapalat"/>
          <w:sz w:val="18"/>
          <w:szCs w:val="18"/>
          <w:u w:val="single"/>
          <w:vertAlign w:val="superscript"/>
          <w:lang w:val="hy-AM"/>
        </w:rPr>
        <w:tab/>
      </w:r>
      <w:r w:rsidRPr="006D6EF1">
        <w:rPr>
          <w:rFonts w:ascii="GHEA Grapalat" w:hAnsi="GHEA Grapalat"/>
          <w:sz w:val="18"/>
          <w:szCs w:val="18"/>
          <w:u w:val="single"/>
          <w:vertAlign w:val="superscript"/>
          <w:lang w:val="hy-AM"/>
        </w:rPr>
        <w:tab/>
      </w:r>
    </w:p>
    <w:p w:rsidR="006D6EF1" w:rsidRPr="006D6EF1" w:rsidRDefault="006D6EF1" w:rsidP="006D6EF1">
      <w:pPr>
        <w:jc w:val="both"/>
        <w:rPr>
          <w:rFonts w:ascii="GHEA Grapalat" w:hAnsi="GHEA Grapalat"/>
          <w:sz w:val="18"/>
          <w:szCs w:val="18"/>
          <w:vertAlign w:val="superscript"/>
          <w:lang w:val="hy-AM"/>
        </w:rPr>
      </w:pPr>
      <w:r w:rsidRPr="006D6EF1">
        <w:rPr>
          <w:rFonts w:ascii="GHEA Grapalat" w:hAnsi="GHEA Grapalat"/>
          <w:sz w:val="18"/>
          <w:szCs w:val="18"/>
          <w:vertAlign w:val="superscript"/>
          <w:lang w:val="hy-AM"/>
        </w:rPr>
        <w:t xml:space="preserve">              ընկերությանը սպասարկող բանկի անվանումը</w:t>
      </w:r>
    </w:p>
    <w:p w:rsidR="006D6EF1" w:rsidRPr="006D6EF1" w:rsidRDefault="006D6EF1" w:rsidP="006D6EF1">
      <w:pPr>
        <w:jc w:val="both"/>
        <w:rPr>
          <w:rFonts w:ascii="GHEA Grapalat" w:hAnsi="GHEA Grapalat"/>
          <w:sz w:val="18"/>
          <w:szCs w:val="18"/>
          <w:u w:val="single"/>
          <w:vertAlign w:val="superscript"/>
          <w:lang w:val="hy-AM"/>
        </w:rPr>
      </w:pPr>
      <w:r w:rsidRPr="006D6EF1">
        <w:rPr>
          <w:rFonts w:ascii="GHEA Grapalat" w:hAnsi="GHEA Grapalat"/>
          <w:sz w:val="18"/>
          <w:szCs w:val="18"/>
          <w:u w:val="single"/>
          <w:vertAlign w:val="superscript"/>
          <w:lang w:val="hy-AM"/>
        </w:rPr>
        <w:tab/>
      </w:r>
      <w:r w:rsidRPr="006D6EF1">
        <w:rPr>
          <w:rFonts w:ascii="GHEA Grapalat" w:hAnsi="GHEA Grapalat"/>
          <w:sz w:val="18"/>
          <w:szCs w:val="18"/>
          <w:u w:val="single"/>
          <w:vertAlign w:val="superscript"/>
          <w:lang w:val="hy-AM"/>
        </w:rPr>
        <w:tab/>
      </w:r>
      <w:r w:rsidRPr="006D6EF1">
        <w:rPr>
          <w:rFonts w:ascii="GHEA Grapalat" w:hAnsi="GHEA Grapalat"/>
          <w:sz w:val="18"/>
          <w:szCs w:val="18"/>
          <w:u w:val="single"/>
          <w:vertAlign w:val="superscript"/>
          <w:lang w:val="hy-AM"/>
        </w:rPr>
        <w:tab/>
      </w:r>
      <w:r w:rsidRPr="006D6EF1">
        <w:rPr>
          <w:rFonts w:ascii="GHEA Grapalat" w:hAnsi="GHEA Grapalat"/>
          <w:sz w:val="18"/>
          <w:szCs w:val="18"/>
          <w:u w:val="single"/>
          <w:vertAlign w:val="superscript"/>
          <w:lang w:val="hy-AM"/>
        </w:rPr>
        <w:tab/>
      </w:r>
      <w:r w:rsidRPr="006D6EF1">
        <w:rPr>
          <w:rFonts w:ascii="GHEA Grapalat" w:hAnsi="GHEA Grapalat"/>
          <w:sz w:val="18"/>
          <w:szCs w:val="18"/>
          <w:u w:val="single"/>
          <w:vertAlign w:val="superscript"/>
          <w:lang w:val="hy-AM"/>
        </w:rPr>
        <w:tab/>
      </w:r>
    </w:p>
    <w:p w:rsidR="006D6EF1" w:rsidRPr="006D6EF1" w:rsidRDefault="006D6EF1" w:rsidP="006D6EF1">
      <w:pPr>
        <w:jc w:val="both"/>
        <w:rPr>
          <w:rFonts w:ascii="GHEA Grapalat" w:hAnsi="GHEA Grapalat"/>
          <w:sz w:val="18"/>
          <w:szCs w:val="18"/>
          <w:u w:val="single"/>
          <w:vertAlign w:val="superscript"/>
          <w:lang w:val="hy-AM"/>
        </w:rPr>
      </w:pPr>
    </w:p>
    <w:p w:rsidR="006D6EF1" w:rsidRPr="006D6EF1" w:rsidRDefault="006D6EF1" w:rsidP="006D6EF1">
      <w:pPr>
        <w:jc w:val="both"/>
        <w:rPr>
          <w:rFonts w:ascii="GHEA Grapalat" w:hAnsi="GHEA Grapalat"/>
          <w:sz w:val="20"/>
          <w:szCs w:val="20"/>
          <w:lang w:val="hy-AM"/>
        </w:rPr>
      </w:pPr>
      <w:r w:rsidRPr="006D6EF1">
        <w:rPr>
          <w:rFonts w:ascii="GHEA Grapalat" w:hAnsi="GHEA Grapalat"/>
          <w:sz w:val="20"/>
          <w:szCs w:val="20"/>
          <w:lang w:val="hy-AM"/>
        </w:rPr>
        <w:t>Կ.Տ</w:t>
      </w:r>
    </w:p>
    <w:p w:rsidR="006D6EF1" w:rsidRPr="006D6EF1" w:rsidRDefault="006D6EF1" w:rsidP="006D6EF1">
      <w:pPr>
        <w:jc w:val="both"/>
        <w:rPr>
          <w:rFonts w:ascii="GHEA Grapalat" w:hAnsi="GHEA Grapalat"/>
          <w:sz w:val="20"/>
          <w:szCs w:val="20"/>
          <w:lang w:val="hy-AM"/>
        </w:rPr>
      </w:pPr>
    </w:p>
    <w:p w:rsidR="006D6EF1" w:rsidRPr="006D6EF1" w:rsidRDefault="006D6EF1" w:rsidP="006D6EF1">
      <w:pPr>
        <w:jc w:val="both"/>
        <w:rPr>
          <w:rFonts w:ascii="GHEA Grapalat" w:hAnsi="GHEA Grapalat"/>
          <w:sz w:val="20"/>
          <w:szCs w:val="20"/>
          <w:lang w:val="hy-AM"/>
        </w:rPr>
      </w:pPr>
      <w:r w:rsidRPr="006D6EF1">
        <w:rPr>
          <w:rFonts w:ascii="GHEA Grapalat" w:hAnsi="GHEA Grapalat"/>
          <w:sz w:val="20"/>
          <w:szCs w:val="20"/>
          <w:lang w:val="hy-AM"/>
        </w:rPr>
        <w:t>Օր/ամիս/տարի</w:t>
      </w:r>
    </w:p>
    <w:p w:rsidR="006D6EF1" w:rsidRPr="006D6EF1" w:rsidRDefault="006D6EF1" w:rsidP="006D6EF1">
      <w:pPr>
        <w:jc w:val="both"/>
        <w:rPr>
          <w:rFonts w:ascii="GHEA Grapalat" w:hAnsi="GHEA Grapalat"/>
          <w:sz w:val="18"/>
          <w:szCs w:val="18"/>
          <w:vertAlign w:val="superscript"/>
          <w:lang w:val="hy-AM"/>
        </w:rPr>
      </w:pPr>
    </w:p>
    <w:p w:rsidR="006D6EF1" w:rsidRPr="006D6EF1" w:rsidRDefault="006D6EF1" w:rsidP="006D6EF1">
      <w:pPr>
        <w:jc w:val="both"/>
        <w:rPr>
          <w:rFonts w:ascii="GHEA Grapalat" w:hAnsi="GHEA Grapalat" w:cs="GHEA Grapalat"/>
          <w:i/>
          <w:sz w:val="18"/>
          <w:szCs w:val="18"/>
          <w:lang w:val="hy-AM"/>
        </w:rPr>
      </w:pPr>
    </w:p>
    <w:p w:rsidR="006D6EF1" w:rsidRPr="006D6EF1" w:rsidRDefault="006D6EF1" w:rsidP="006D6EF1">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6D6EF1">
        <w:rPr>
          <w:rFonts w:ascii="GHEA Grapalat" w:hAnsi="GHEA Grapalat" w:cs="Sylfaen"/>
          <w:i/>
          <w:sz w:val="16"/>
          <w:szCs w:val="16"/>
          <w:lang w:val="hy-AM"/>
        </w:rPr>
        <w:t xml:space="preserve">* </w:t>
      </w:r>
      <w:r w:rsidRPr="006D6EF1">
        <w:rPr>
          <w:rFonts w:ascii="GHEA Grapalat" w:hAnsi="GHEA Grapalat"/>
          <w:i/>
          <w:sz w:val="16"/>
          <w:szCs w:val="16"/>
          <w:lang w:val="hy-AM"/>
        </w:rPr>
        <w:t>լրացվում է հանձնաժողովի քարտուղարի կողմից` մինչև հրավերը տեղեկագրում հրապարակելը:</w:t>
      </w:r>
    </w:p>
    <w:p w:rsidR="006D6EF1" w:rsidRPr="006D6EF1" w:rsidRDefault="006D6EF1" w:rsidP="006D6EF1">
      <w:pPr>
        <w:ind w:firstLine="567"/>
        <w:jc w:val="right"/>
        <w:rPr>
          <w:rFonts w:ascii="GHEA Grapalat" w:hAnsi="GHEA Grapalat"/>
          <w:b/>
          <w:sz w:val="20"/>
          <w:szCs w:val="20"/>
          <w:lang w:val="hy-AM"/>
        </w:rPr>
      </w:pPr>
      <w:r w:rsidRPr="006D6EF1">
        <w:rPr>
          <w:rFonts w:ascii="GHEA Grapalat" w:hAnsi="GHEA Grapalat"/>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D6EF1" w:rsidRPr="006D6EF1" w:rsidTr="006D6EF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Sylfaen"/>
                <w:b/>
                <w:bCs/>
                <w:sz w:val="20"/>
                <w:szCs w:val="20"/>
                <w:lang w:val="hy-AM"/>
              </w:rPr>
            </w:pPr>
            <w:r w:rsidRPr="006D6EF1">
              <w:rPr>
                <w:rFonts w:ascii="GHEA Grapalat" w:hAnsi="GHEA Grapalat" w:cs="Sylfaen"/>
                <w:sz w:val="20"/>
                <w:szCs w:val="20"/>
              </w:rPr>
              <w:lastRenderedPageBreak/>
              <w:t xml:space="preserve">1.                                                              </w:t>
            </w:r>
            <w:r w:rsidRPr="006D6EF1">
              <w:rPr>
                <w:rFonts w:ascii="GHEA Grapalat" w:hAnsi="GHEA Grapalat" w:cs="Sylfaen"/>
                <w:b/>
                <w:bCs/>
                <w:sz w:val="20"/>
                <w:szCs w:val="20"/>
              </w:rPr>
              <w:t>ՎՃԱՐՄԱՆ</w:t>
            </w:r>
            <w:r w:rsidRPr="006D6EF1">
              <w:rPr>
                <w:rFonts w:ascii="GHEA Grapalat" w:hAnsi="GHEA Grapalat" w:cs="Arial"/>
                <w:b/>
                <w:bCs/>
                <w:sz w:val="20"/>
                <w:szCs w:val="20"/>
              </w:rPr>
              <w:t xml:space="preserve"> </w:t>
            </w:r>
            <w:r w:rsidRPr="006D6EF1">
              <w:rPr>
                <w:rFonts w:ascii="GHEA Grapalat" w:hAnsi="GHEA Grapalat" w:cs="Sylfaen"/>
                <w:b/>
                <w:bCs/>
                <w:sz w:val="20"/>
                <w:szCs w:val="20"/>
              </w:rPr>
              <w:t xml:space="preserve">ՊԱՀԱՆՋԱԳԻՐ* </w:t>
            </w:r>
          </w:p>
          <w:p w:rsidR="006D6EF1" w:rsidRPr="006D6EF1" w:rsidRDefault="006D6EF1" w:rsidP="006D6EF1">
            <w:pPr>
              <w:jc w:val="center"/>
              <w:rPr>
                <w:rFonts w:ascii="GHEA Grapalat" w:hAnsi="GHEA Grapalat" w:cs="Arial"/>
                <w:bCs/>
                <w:i/>
                <w:sz w:val="20"/>
                <w:szCs w:val="20"/>
              </w:rPr>
            </w:pPr>
          </w:p>
        </w:tc>
      </w:tr>
      <w:tr w:rsidR="006D6EF1" w:rsidRPr="006D6EF1" w:rsidTr="006D6EF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Sylfaen"/>
                <w:sz w:val="20"/>
                <w:szCs w:val="20"/>
                <w:lang w:val="hy-AM"/>
              </w:rPr>
            </w:pPr>
            <w:r w:rsidRPr="006D6EF1">
              <w:rPr>
                <w:rFonts w:ascii="GHEA Grapalat" w:hAnsi="GHEA Grapalat" w:cs="Sylfaen"/>
                <w:sz w:val="20"/>
                <w:szCs w:val="20"/>
                <w:lang w:val="hy-AM"/>
              </w:rPr>
              <w:t>2</w:t>
            </w:r>
            <w:r w:rsidRPr="006D6EF1">
              <w:rPr>
                <w:rFonts w:ascii="GHEA Grapalat" w:hAnsi="GHEA Grapalat" w:cs="Sylfaen"/>
                <w:sz w:val="20"/>
                <w:szCs w:val="20"/>
              </w:rPr>
              <w:t>.</w:t>
            </w:r>
            <w:r w:rsidRPr="006D6EF1">
              <w:rPr>
                <w:rFonts w:ascii="GHEA Grapalat" w:hAnsi="GHEA Grapalat" w:cs="Sylfaen"/>
                <w:sz w:val="20"/>
                <w:szCs w:val="20"/>
                <w:lang w:val="hy-AM"/>
              </w:rPr>
              <w:t xml:space="preserve"> Թիվ </w:t>
            </w:r>
          </w:p>
        </w:tc>
      </w:tr>
      <w:tr w:rsidR="006D6EF1" w:rsidRPr="006D6EF1" w:rsidTr="006D6EF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Sylfaen"/>
                <w:sz w:val="20"/>
                <w:szCs w:val="20"/>
              </w:rPr>
            </w:pPr>
            <w:r w:rsidRPr="006D6EF1">
              <w:rPr>
                <w:rFonts w:ascii="GHEA Grapalat" w:hAnsi="GHEA Grapalat" w:cs="Sylfaen"/>
                <w:sz w:val="20"/>
                <w:szCs w:val="20"/>
                <w:lang w:val="hy-AM"/>
              </w:rPr>
              <w:t>3</w:t>
            </w:r>
            <w:r w:rsidRPr="006D6EF1">
              <w:rPr>
                <w:rFonts w:ascii="GHEA Grapalat" w:hAnsi="GHEA Grapalat" w:cs="Sylfaen"/>
                <w:sz w:val="20"/>
                <w:szCs w:val="20"/>
              </w:rPr>
              <w:t>.                                                         Ներկայացման</w:t>
            </w:r>
            <w:r w:rsidRPr="006D6EF1">
              <w:rPr>
                <w:rFonts w:ascii="GHEA Grapalat" w:hAnsi="GHEA Grapalat" w:cs="Arial"/>
                <w:sz w:val="20"/>
                <w:szCs w:val="20"/>
              </w:rPr>
              <w:t xml:space="preserve"> </w:t>
            </w:r>
            <w:r w:rsidRPr="006D6EF1">
              <w:rPr>
                <w:rFonts w:ascii="GHEA Grapalat" w:hAnsi="GHEA Grapalat" w:cs="Sylfaen"/>
                <w:sz w:val="20"/>
                <w:szCs w:val="20"/>
              </w:rPr>
              <w:t>ամսաթիվը</w:t>
            </w:r>
            <w:r w:rsidRPr="006D6EF1">
              <w:rPr>
                <w:rFonts w:ascii="GHEA Grapalat" w:hAnsi="GHEA Grapalat" w:cs="Arial"/>
                <w:sz w:val="20"/>
                <w:szCs w:val="20"/>
              </w:rPr>
              <w:t xml:space="preserve">` </w:t>
            </w:r>
            <w:r w:rsidRPr="006D6EF1">
              <w:rPr>
                <w:rFonts w:ascii="GHEA Grapalat" w:hAnsi="GHEA Grapalat" w:cs="Tahoma"/>
                <w:color w:val="000000"/>
                <w:sz w:val="20"/>
                <w:szCs w:val="20"/>
              </w:rPr>
              <w:t xml:space="preserve">"___" </w:t>
            </w:r>
            <w:r w:rsidRPr="006D6EF1">
              <w:rPr>
                <w:rFonts w:ascii="GHEA Grapalat" w:hAnsi="GHEA Grapalat" w:cs="Sylfaen"/>
                <w:color w:val="000000"/>
                <w:sz w:val="20"/>
                <w:szCs w:val="20"/>
              </w:rPr>
              <w:t xml:space="preserve">___ </w:t>
            </w:r>
            <w:r w:rsidRPr="006D6EF1">
              <w:rPr>
                <w:rFonts w:ascii="GHEA Grapalat" w:hAnsi="GHEA Grapalat" w:cs="Tahoma"/>
                <w:color w:val="000000"/>
                <w:sz w:val="20"/>
                <w:szCs w:val="20"/>
              </w:rPr>
              <w:t>20___</w:t>
            </w:r>
            <w:r w:rsidRPr="006D6EF1">
              <w:rPr>
                <w:rFonts w:ascii="GHEA Grapalat" w:hAnsi="GHEA Grapalat" w:cs="Sylfaen"/>
                <w:color w:val="000000"/>
                <w:sz w:val="20"/>
                <w:szCs w:val="20"/>
              </w:rPr>
              <w:t>թ.</w:t>
            </w:r>
          </w:p>
        </w:tc>
      </w:tr>
      <w:tr w:rsidR="006D6EF1" w:rsidRPr="006D6EF1" w:rsidTr="006D6EF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Arial"/>
                <w:sz w:val="20"/>
                <w:szCs w:val="20"/>
              </w:rPr>
            </w:pPr>
            <w:r w:rsidRPr="006D6EF1">
              <w:rPr>
                <w:rFonts w:ascii="GHEA Grapalat" w:hAnsi="GHEA Grapalat" w:cs="Sylfaen"/>
                <w:sz w:val="20"/>
                <w:szCs w:val="20"/>
                <w:lang w:val="hy-AM"/>
              </w:rPr>
              <w:t>4</w:t>
            </w:r>
            <w:r w:rsidRPr="006D6EF1">
              <w:rPr>
                <w:rFonts w:ascii="GHEA Grapalat" w:hAnsi="GHEA Grapalat" w:cs="Sylfaen"/>
                <w:sz w:val="20"/>
                <w:szCs w:val="20"/>
              </w:rPr>
              <w:t xml:space="preserve">. </w:t>
            </w:r>
            <w:r w:rsidRPr="006D6EF1">
              <w:rPr>
                <w:rFonts w:ascii="GHEA Grapalat" w:hAnsi="GHEA Grapalat" w:cs="Sylfaen"/>
                <w:sz w:val="20"/>
                <w:szCs w:val="20"/>
                <w:lang w:val="hy-AM"/>
              </w:rPr>
              <w:t>Վճարողի անվանումը</w:t>
            </w:r>
            <w:r w:rsidRPr="006D6EF1">
              <w:rPr>
                <w:rFonts w:ascii="GHEA Grapalat" w:hAnsi="GHEA Grapalat" w:cs="Sylfaen"/>
                <w:sz w:val="20"/>
                <w:szCs w:val="20"/>
              </w:rPr>
              <w:t>,</w:t>
            </w:r>
            <w:r w:rsidRPr="006D6EF1">
              <w:rPr>
                <w:rFonts w:ascii="GHEA Grapalat" w:hAnsi="GHEA Grapalat" w:cs="Sylfaen"/>
                <w:sz w:val="20"/>
                <w:szCs w:val="20"/>
                <w:lang w:val="hy-AM"/>
              </w:rPr>
              <w:t xml:space="preserve"> կամ անուն ազգանուն </w:t>
            </w:r>
            <w:r w:rsidRPr="006D6EF1">
              <w:rPr>
                <w:rFonts w:ascii="GHEA Grapalat" w:hAnsi="GHEA Grapalat" w:cs="Sylfaen"/>
                <w:sz w:val="20"/>
                <w:szCs w:val="20"/>
              </w:rPr>
              <w:t xml:space="preserve">(Ընկերություն </w:t>
            </w:r>
            <w:r w:rsidRPr="006D6EF1">
              <w:rPr>
                <w:rFonts w:ascii="GHEA Grapalat" w:hAnsi="GHEA Grapalat" w:cs="Arial"/>
                <w:sz w:val="20"/>
                <w:szCs w:val="20"/>
              </w:rPr>
              <w:t>`</w:t>
            </w:r>
          </w:p>
        </w:tc>
      </w:tr>
      <w:tr w:rsidR="006D6EF1" w:rsidRPr="006D6EF1" w:rsidTr="006D6EF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Arial"/>
                <w:sz w:val="20"/>
                <w:szCs w:val="20"/>
              </w:rPr>
            </w:pPr>
            <w:r w:rsidRPr="006D6EF1">
              <w:rPr>
                <w:rFonts w:ascii="GHEA Grapalat" w:hAnsi="GHEA Grapalat" w:cs="Sylfaen"/>
                <w:sz w:val="20"/>
                <w:szCs w:val="20"/>
                <w:lang w:val="hy-AM"/>
              </w:rPr>
              <w:t>5</w:t>
            </w:r>
            <w:r w:rsidRPr="006D6EF1">
              <w:rPr>
                <w:rFonts w:ascii="GHEA Grapalat" w:hAnsi="GHEA Grapalat" w:cs="Sylfaen"/>
                <w:sz w:val="20"/>
                <w:szCs w:val="20"/>
              </w:rPr>
              <w:t>. Վճարողի</w:t>
            </w:r>
            <w:r w:rsidRPr="006D6EF1">
              <w:rPr>
                <w:rFonts w:ascii="GHEA Grapalat" w:hAnsi="GHEA Grapalat" w:cs="Sylfaen"/>
                <w:sz w:val="20"/>
                <w:szCs w:val="20"/>
                <w:lang w:val="hy-AM"/>
              </w:rPr>
              <w:t xml:space="preserve">ն սպասարկող Ֆինանսական կազմակերպություն </w:t>
            </w:r>
            <w:r w:rsidRPr="006D6EF1">
              <w:rPr>
                <w:rFonts w:ascii="GHEA Grapalat" w:hAnsi="GHEA Grapalat" w:cs="Sylfaen"/>
                <w:sz w:val="20"/>
                <w:szCs w:val="20"/>
              </w:rPr>
              <w:t>(</w:t>
            </w:r>
            <w:r w:rsidRPr="006D6EF1">
              <w:rPr>
                <w:rFonts w:ascii="GHEA Grapalat" w:hAnsi="GHEA Grapalat" w:cs="Arial"/>
                <w:sz w:val="20"/>
                <w:szCs w:val="20"/>
              </w:rPr>
              <w:t xml:space="preserve"> </w:t>
            </w:r>
            <w:r w:rsidRPr="006D6EF1">
              <w:rPr>
                <w:rFonts w:ascii="GHEA Grapalat" w:hAnsi="GHEA Grapalat" w:cs="Sylfaen"/>
                <w:sz w:val="20"/>
                <w:szCs w:val="20"/>
              </w:rPr>
              <w:t>բանկ)</w:t>
            </w:r>
            <w:r w:rsidRPr="006D6EF1">
              <w:rPr>
                <w:rFonts w:ascii="GHEA Grapalat" w:hAnsi="GHEA Grapalat" w:cs="Arial"/>
                <w:sz w:val="20"/>
                <w:szCs w:val="20"/>
              </w:rPr>
              <w:t>`</w:t>
            </w:r>
          </w:p>
        </w:tc>
      </w:tr>
      <w:tr w:rsidR="006D6EF1" w:rsidRPr="006D6EF1" w:rsidTr="006D6EF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Arial"/>
                <w:sz w:val="20"/>
                <w:szCs w:val="20"/>
              </w:rPr>
            </w:pPr>
            <w:r w:rsidRPr="006D6EF1">
              <w:rPr>
                <w:rFonts w:ascii="GHEA Grapalat" w:hAnsi="GHEA Grapalat" w:cs="Sylfaen"/>
                <w:sz w:val="20"/>
                <w:szCs w:val="20"/>
                <w:lang w:val="hy-AM"/>
              </w:rPr>
              <w:t>6</w:t>
            </w:r>
            <w:r w:rsidRPr="006D6EF1">
              <w:rPr>
                <w:rFonts w:ascii="GHEA Grapalat" w:hAnsi="GHEA Grapalat" w:cs="Sylfaen"/>
                <w:sz w:val="20"/>
                <w:szCs w:val="20"/>
              </w:rPr>
              <w:t>. Վճարողի</w:t>
            </w:r>
            <w:r w:rsidRPr="006D6EF1">
              <w:rPr>
                <w:rFonts w:ascii="GHEA Grapalat" w:hAnsi="GHEA Grapalat" w:cs="Sylfaen"/>
                <w:sz w:val="20"/>
                <w:szCs w:val="20"/>
                <w:lang w:val="hy-AM"/>
              </w:rPr>
              <w:t xml:space="preserve"> </w:t>
            </w:r>
            <w:r w:rsidRPr="006D6EF1">
              <w:rPr>
                <w:rFonts w:ascii="GHEA Grapalat" w:hAnsi="GHEA Grapalat" w:cs="Sylfaen"/>
                <w:sz w:val="20"/>
                <w:szCs w:val="20"/>
              </w:rPr>
              <w:t>հաշվի</w:t>
            </w:r>
            <w:r w:rsidRPr="006D6EF1">
              <w:rPr>
                <w:rFonts w:ascii="GHEA Grapalat" w:hAnsi="GHEA Grapalat" w:cs="Arial"/>
                <w:sz w:val="20"/>
                <w:szCs w:val="20"/>
              </w:rPr>
              <w:t xml:space="preserve"> </w:t>
            </w:r>
            <w:r w:rsidRPr="006D6EF1">
              <w:rPr>
                <w:rFonts w:ascii="GHEA Grapalat" w:hAnsi="GHEA Grapalat" w:cs="Sylfaen"/>
                <w:sz w:val="20"/>
                <w:szCs w:val="20"/>
              </w:rPr>
              <w:t>համարը</w:t>
            </w:r>
            <w:r w:rsidRPr="006D6EF1">
              <w:rPr>
                <w:rFonts w:ascii="GHEA Grapalat" w:hAnsi="GHEA Grapalat" w:cs="Arial"/>
                <w:sz w:val="20"/>
                <w:szCs w:val="20"/>
              </w:rPr>
              <w:t>`</w:t>
            </w:r>
          </w:p>
        </w:tc>
      </w:tr>
      <w:tr w:rsidR="006D6EF1" w:rsidRPr="006D6EF1" w:rsidTr="006D6EF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Arial"/>
                <w:sz w:val="20"/>
                <w:szCs w:val="20"/>
              </w:rPr>
            </w:pPr>
            <w:r w:rsidRPr="006D6EF1">
              <w:rPr>
                <w:rFonts w:ascii="GHEA Grapalat" w:hAnsi="GHEA Grapalat" w:cs="Sylfaen"/>
                <w:sz w:val="20"/>
                <w:szCs w:val="20"/>
                <w:lang w:val="hy-AM"/>
              </w:rPr>
              <w:t>7</w:t>
            </w:r>
            <w:r w:rsidRPr="006D6EF1">
              <w:rPr>
                <w:rFonts w:ascii="GHEA Grapalat" w:hAnsi="GHEA Grapalat" w:cs="Sylfaen"/>
                <w:sz w:val="20"/>
                <w:szCs w:val="20"/>
              </w:rPr>
              <w:t>. Վճարողի</w:t>
            </w:r>
            <w:r w:rsidRPr="006D6EF1">
              <w:rPr>
                <w:rFonts w:ascii="GHEA Grapalat" w:hAnsi="GHEA Grapalat" w:cs="Arial"/>
                <w:sz w:val="20"/>
                <w:szCs w:val="20"/>
              </w:rPr>
              <w:t xml:space="preserve"> </w:t>
            </w:r>
            <w:r w:rsidRPr="006D6EF1">
              <w:rPr>
                <w:rFonts w:ascii="GHEA Grapalat" w:hAnsi="GHEA Grapalat" w:cs="Sylfaen"/>
                <w:sz w:val="20"/>
                <w:szCs w:val="20"/>
              </w:rPr>
              <w:t>ՀՎՀՀ</w:t>
            </w:r>
            <w:r w:rsidRPr="006D6EF1">
              <w:rPr>
                <w:rFonts w:ascii="GHEA Grapalat" w:hAnsi="GHEA Grapalat" w:cs="Arial"/>
                <w:sz w:val="20"/>
                <w:szCs w:val="20"/>
              </w:rPr>
              <w:t>`</w:t>
            </w:r>
          </w:p>
        </w:tc>
      </w:tr>
      <w:tr w:rsidR="006D6EF1" w:rsidRPr="006D6EF1" w:rsidTr="006D6EF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Arial"/>
                <w:sz w:val="20"/>
                <w:szCs w:val="20"/>
              </w:rPr>
            </w:pPr>
            <w:r w:rsidRPr="006D6EF1">
              <w:rPr>
                <w:rFonts w:ascii="GHEA Grapalat" w:hAnsi="GHEA Grapalat" w:cs="Sylfaen"/>
                <w:sz w:val="20"/>
                <w:szCs w:val="20"/>
                <w:lang w:val="hy-AM"/>
              </w:rPr>
              <w:t>8</w:t>
            </w:r>
            <w:r w:rsidRPr="006D6EF1">
              <w:rPr>
                <w:rFonts w:ascii="GHEA Grapalat" w:hAnsi="GHEA Grapalat" w:cs="Sylfaen"/>
                <w:sz w:val="20"/>
                <w:szCs w:val="20"/>
              </w:rPr>
              <w:t>. Վճարողի</w:t>
            </w:r>
            <w:r w:rsidRPr="006D6EF1">
              <w:rPr>
                <w:rFonts w:ascii="GHEA Grapalat" w:hAnsi="GHEA Grapalat" w:cs="Arial"/>
                <w:sz w:val="20"/>
                <w:szCs w:val="20"/>
              </w:rPr>
              <w:t xml:space="preserve"> </w:t>
            </w:r>
            <w:r w:rsidRPr="006D6EF1">
              <w:rPr>
                <w:rFonts w:ascii="GHEA Grapalat" w:hAnsi="GHEA Grapalat" w:cs="Sylfaen"/>
                <w:sz w:val="20"/>
                <w:szCs w:val="20"/>
              </w:rPr>
              <w:t>ՀԾՀ</w:t>
            </w:r>
            <w:r w:rsidRPr="006D6EF1">
              <w:rPr>
                <w:rFonts w:ascii="GHEA Grapalat" w:hAnsi="GHEA Grapalat" w:cs="Arial"/>
                <w:sz w:val="20"/>
                <w:szCs w:val="20"/>
              </w:rPr>
              <w:t>`</w:t>
            </w:r>
          </w:p>
        </w:tc>
      </w:tr>
      <w:tr w:rsidR="006D6EF1" w:rsidRPr="006D6EF1" w:rsidTr="006D6EF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712340" w:rsidRDefault="006D6EF1" w:rsidP="006D6EF1">
            <w:pPr>
              <w:rPr>
                <w:rFonts w:ascii="GHEA Grapalat" w:hAnsi="GHEA Grapalat" w:cs="Arial"/>
                <w:sz w:val="20"/>
                <w:szCs w:val="20"/>
              </w:rPr>
            </w:pPr>
            <w:r w:rsidRPr="00712340">
              <w:rPr>
                <w:rFonts w:ascii="GHEA Grapalat" w:hAnsi="GHEA Grapalat" w:cs="Sylfaen"/>
                <w:sz w:val="20"/>
                <w:szCs w:val="20"/>
                <w:lang w:val="hy-AM"/>
              </w:rPr>
              <w:t>9</w:t>
            </w:r>
            <w:r w:rsidRPr="00712340">
              <w:rPr>
                <w:rFonts w:ascii="GHEA Grapalat" w:hAnsi="GHEA Grapalat" w:cs="Sylfaen"/>
                <w:sz w:val="20"/>
                <w:szCs w:val="20"/>
              </w:rPr>
              <w:t>. Շահառու</w:t>
            </w:r>
            <w:r w:rsidRPr="00712340">
              <w:rPr>
                <w:rFonts w:ascii="GHEA Grapalat" w:hAnsi="GHEA Grapalat" w:cs="Sylfaen"/>
                <w:sz w:val="20"/>
                <w:szCs w:val="20"/>
                <w:lang w:val="hy-AM"/>
              </w:rPr>
              <w:t>ի  անվանումը</w:t>
            </w:r>
            <w:r w:rsidRPr="00712340">
              <w:rPr>
                <w:rFonts w:ascii="GHEA Grapalat" w:hAnsi="GHEA Grapalat" w:cs="Sylfaen"/>
                <w:sz w:val="20"/>
                <w:szCs w:val="20"/>
              </w:rPr>
              <w:t>,</w:t>
            </w:r>
            <w:r w:rsidRPr="00712340">
              <w:rPr>
                <w:rFonts w:ascii="GHEA Grapalat" w:hAnsi="GHEA Grapalat" w:cs="Sylfaen"/>
                <w:sz w:val="20"/>
                <w:szCs w:val="20"/>
                <w:lang w:val="hy-AM"/>
              </w:rPr>
              <w:t xml:space="preserve"> կամ անուն ազգանուն </w:t>
            </w:r>
            <w:r w:rsidRPr="00DE2449">
              <w:rPr>
                <w:rFonts w:ascii="GHEA Grapalat" w:hAnsi="GHEA Grapalat" w:cs="Sylfaen"/>
                <w:sz w:val="20"/>
                <w:szCs w:val="20"/>
                <w:lang w:val="hy-AM"/>
              </w:rPr>
              <w:t>`</w:t>
            </w:r>
            <w:r>
              <w:rPr>
                <w:rFonts w:ascii="GHEA Grapalat" w:hAnsi="GHEA Grapalat" w:cs="Sylfaen"/>
                <w:sz w:val="20"/>
                <w:szCs w:val="20"/>
                <w:lang w:val="hy-AM"/>
              </w:rPr>
              <w:t xml:space="preserve"> </w:t>
            </w:r>
            <w:r w:rsidRPr="00DE2449">
              <w:rPr>
                <w:rFonts w:ascii="GHEA Grapalat" w:hAnsi="GHEA Grapalat" w:cs="Sylfaen"/>
                <w:sz w:val="20"/>
                <w:szCs w:val="20"/>
                <w:lang w:val="hy-AM"/>
              </w:rPr>
              <w:t xml:space="preserve">&lt;&lt; </w:t>
            </w:r>
            <w:r w:rsidR="00410DB3" w:rsidRPr="00B874F1">
              <w:rPr>
                <w:rFonts w:ascii="GHEA Grapalat" w:hAnsi="GHEA Grapalat" w:cs="Times Armenian"/>
                <w:b/>
                <w:i/>
                <w:lang w:val="af-ZA"/>
              </w:rPr>
              <w:t xml:space="preserve"> </w:t>
            </w:r>
            <w:r w:rsidR="00410DB3" w:rsidRPr="00B874F1">
              <w:rPr>
                <w:rFonts w:ascii="GHEA Grapalat" w:hAnsi="GHEA Grapalat" w:cs="Times Armenian"/>
                <w:b/>
                <w:i/>
                <w:lang w:val="af-ZA"/>
              </w:rPr>
              <w:t>Գառնի</w:t>
            </w:r>
            <w:r w:rsidR="00410DB3">
              <w:rPr>
                <w:rFonts w:ascii="GHEA Grapalat" w:hAnsi="GHEA Grapalat" w:cs="Times Armenian"/>
                <w:b/>
                <w:i/>
                <w:lang w:val="af-ZA"/>
              </w:rPr>
              <w:t>ի</w:t>
            </w:r>
            <w:r w:rsidR="00410DB3" w:rsidRPr="00B874F1">
              <w:rPr>
                <w:rFonts w:ascii="GHEA Grapalat" w:hAnsi="GHEA Grapalat" w:cs="Times Armenian"/>
                <w:b/>
                <w:i/>
                <w:lang w:val="af-ZA"/>
              </w:rPr>
              <w:t xml:space="preserve"> համայնքապետարան</w:t>
            </w:r>
          </w:p>
        </w:tc>
      </w:tr>
      <w:tr w:rsidR="006D6EF1" w:rsidRPr="006D6EF1" w:rsidTr="006D6EF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712340" w:rsidRDefault="006D6EF1" w:rsidP="006D6EF1">
            <w:pPr>
              <w:rPr>
                <w:rFonts w:ascii="GHEA Grapalat" w:hAnsi="GHEA Grapalat" w:cs="Sylfaen"/>
                <w:sz w:val="20"/>
                <w:szCs w:val="20"/>
                <w:lang w:val="ru-RU"/>
              </w:rPr>
            </w:pPr>
            <w:r w:rsidRPr="00712340">
              <w:rPr>
                <w:rFonts w:ascii="GHEA Grapalat" w:hAnsi="GHEA Grapalat" w:cs="Sylfaen"/>
                <w:sz w:val="20"/>
                <w:szCs w:val="20"/>
                <w:lang w:val="ru-RU"/>
              </w:rPr>
              <w:t xml:space="preserve">10. </w:t>
            </w:r>
            <w:r w:rsidRPr="00712340">
              <w:rPr>
                <w:rFonts w:ascii="GHEA Grapalat" w:hAnsi="GHEA Grapalat" w:cs="Sylfaen"/>
                <w:sz w:val="20"/>
                <w:szCs w:val="20"/>
              </w:rPr>
              <w:t xml:space="preserve"> Շահառուի</w:t>
            </w:r>
            <w:r w:rsidRPr="00712340">
              <w:rPr>
                <w:rFonts w:ascii="GHEA Grapalat" w:hAnsi="GHEA Grapalat" w:cs="Arial"/>
                <w:sz w:val="20"/>
                <w:szCs w:val="20"/>
              </w:rPr>
              <w:t xml:space="preserve"> </w:t>
            </w:r>
            <w:r w:rsidRPr="00712340">
              <w:rPr>
                <w:rFonts w:ascii="GHEA Grapalat" w:hAnsi="GHEA Grapalat" w:cs="Sylfaen"/>
                <w:sz w:val="20"/>
                <w:szCs w:val="20"/>
              </w:rPr>
              <w:t xml:space="preserve"> ՀԾՀ</w:t>
            </w:r>
            <w:r w:rsidRPr="00712340">
              <w:rPr>
                <w:rFonts w:ascii="GHEA Grapalat" w:hAnsi="GHEA Grapalat" w:cs="Sylfaen"/>
                <w:sz w:val="20"/>
                <w:szCs w:val="20"/>
                <w:lang w:val="ru-RU"/>
              </w:rPr>
              <w:t xml:space="preserve"> (</w:t>
            </w:r>
            <w:r w:rsidRPr="00712340">
              <w:rPr>
                <w:rFonts w:ascii="GHEA Grapalat" w:hAnsi="GHEA Grapalat" w:cs="Sylfaen"/>
                <w:sz w:val="20"/>
                <w:szCs w:val="20"/>
                <w:lang w:val="hy-AM"/>
              </w:rPr>
              <w:t>չի լրացվում</w:t>
            </w:r>
            <w:r w:rsidRPr="00712340">
              <w:rPr>
                <w:rFonts w:ascii="GHEA Grapalat" w:hAnsi="GHEA Grapalat" w:cs="Sylfaen"/>
                <w:sz w:val="20"/>
                <w:szCs w:val="20"/>
                <w:lang w:val="ru-RU"/>
              </w:rPr>
              <w:t>)</w:t>
            </w:r>
          </w:p>
        </w:tc>
      </w:tr>
      <w:tr w:rsidR="006D6EF1" w:rsidRPr="006D6EF1" w:rsidTr="006D6EF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712340" w:rsidRDefault="006D6EF1" w:rsidP="006D6EF1">
            <w:pPr>
              <w:rPr>
                <w:rFonts w:ascii="GHEA Grapalat" w:hAnsi="GHEA Grapalat" w:cs="Arial"/>
                <w:sz w:val="20"/>
                <w:szCs w:val="20"/>
              </w:rPr>
            </w:pPr>
            <w:r w:rsidRPr="00712340">
              <w:rPr>
                <w:rFonts w:ascii="GHEA Grapalat" w:hAnsi="GHEA Grapalat" w:cs="Sylfaen"/>
                <w:sz w:val="20"/>
                <w:szCs w:val="20"/>
                <w:lang w:val="hy-AM"/>
              </w:rPr>
              <w:t>11</w:t>
            </w:r>
            <w:r w:rsidRPr="00712340">
              <w:rPr>
                <w:rFonts w:ascii="GHEA Grapalat" w:hAnsi="GHEA Grapalat" w:cs="Sylfaen"/>
                <w:sz w:val="20"/>
                <w:szCs w:val="20"/>
              </w:rPr>
              <w:t>. Շահառուի</w:t>
            </w:r>
            <w:r w:rsidRPr="00712340">
              <w:rPr>
                <w:rFonts w:ascii="GHEA Grapalat" w:hAnsi="GHEA Grapalat" w:cs="Arial"/>
                <w:sz w:val="20"/>
                <w:szCs w:val="20"/>
              </w:rPr>
              <w:t xml:space="preserve"> </w:t>
            </w:r>
            <w:r w:rsidRPr="00712340">
              <w:rPr>
                <w:rFonts w:ascii="GHEA Grapalat" w:hAnsi="GHEA Grapalat" w:cs="Sylfaen"/>
                <w:sz w:val="20"/>
                <w:szCs w:val="20"/>
              </w:rPr>
              <w:t>ՀՎՀՀ</w:t>
            </w:r>
            <w:r w:rsidRPr="00712340">
              <w:rPr>
                <w:rFonts w:ascii="GHEA Grapalat" w:hAnsi="GHEA Grapalat" w:cs="Arial"/>
                <w:sz w:val="20"/>
                <w:szCs w:val="20"/>
              </w:rPr>
              <w:t>`</w:t>
            </w:r>
            <w:r>
              <w:rPr>
                <w:rFonts w:ascii="GHEA Grapalat" w:hAnsi="GHEA Grapalat" w:cs="Arial"/>
                <w:sz w:val="20"/>
                <w:szCs w:val="20"/>
                <w:lang w:val="ru-RU"/>
              </w:rPr>
              <w:t xml:space="preserve"> </w:t>
            </w:r>
            <w:r w:rsidR="00410DB3">
              <w:rPr>
                <w:rFonts w:ascii="GHEA Grapalat" w:hAnsi="GHEA Grapalat" w:cs="Sylfaen"/>
                <w:spacing w:val="-2"/>
                <w:sz w:val="20"/>
                <w:szCs w:val="20"/>
                <w:lang w:val="hy-AM"/>
              </w:rPr>
              <w:t>03504105</w:t>
            </w:r>
          </w:p>
        </w:tc>
      </w:tr>
      <w:tr w:rsidR="006D6EF1" w:rsidRPr="006D6EF1" w:rsidTr="006D6EF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AE2768" w:rsidRDefault="006D6EF1" w:rsidP="006D6EF1">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2</w:t>
            </w:r>
            <w:r w:rsidRPr="00AE2768">
              <w:rPr>
                <w:rFonts w:ascii="GHEA Grapalat" w:hAnsi="GHEA Grapalat" w:cs="Sylfaen"/>
                <w:sz w:val="20"/>
                <w:szCs w:val="20"/>
              </w:rPr>
              <w:t>.Շահառուի</w:t>
            </w:r>
            <w:r w:rsidRPr="00AE2768">
              <w:rPr>
                <w:rFonts w:ascii="GHEA Grapalat" w:hAnsi="GHEA Grapalat" w:cs="Sylfaen"/>
                <w:sz w:val="20"/>
                <w:szCs w:val="20"/>
                <w:lang w:val="hy-AM"/>
              </w:rPr>
              <w:t>ն</w:t>
            </w:r>
            <w:r w:rsidRPr="00AE2768">
              <w:rPr>
                <w:rFonts w:ascii="GHEA Grapalat" w:hAnsi="GHEA Grapalat" w:cs="Arial"/>
                <w:sz w:val="20"/>
                <w:szCs w:val="20"/>
              </w:rPr>
              <w:t xml:space="preserve"> </w:t>
            </w:r>
            <w:r w:rsidRPr="00AE2768">
              <w:rPr>
                <w:rFonts w:ascii="GHEA Grapalat" w:hAnsi="GHEA Grapalat" w:cs="Sylfaen"/>
                <w:sz w:val="20"/>
                <w:szCs w:val="20"/>
                <w:lang w:val="hy-AM"/>
              </w:rPr>
              <w:t xml:space="preserve"> սպասարկող Ֆինանսական կազմակերպություն</w:t>
            </w:r>
            <w:r w:rsidRPr="00AE2768">
              <w:rPr>
                <w:rFonts w:ascii="GHEA Grapalat" w:hAnsi="GHEA Grapalat" w:cs="Sylfaen"/>
                <w:sz w:val="20"/>
                <w:szCs w:val="20"/>
              </w:rPr>
              <w:t xml:space="preserve"> (բանկ)</w:t>
            </w:r>
            <w:r w:rsidRPr="00AE2768">
              <w:rPr>
                <w:rFonts w:ascii="GHEA Grapalat" w:hAnsi="GHEA Grapalat" w:cs="Arial"/>
                <w:sz w:val="20"/>
                <w:szCs w:val="20"/>
              </w:rPr>
              <w:t>`</w:t>
            </w:r>
            <w:r w:rsidRPr="002B3F0F">
              <w:rPr>
                <w:rFonts w:ascii="GHEA Grapalat" w:hAnsi="GHEA Grapalat" w:cs="GHEA Grapalat"/>
                <w:sz w:val="20"/>
                <w:szCs w:val="20"/>
                <w:lang w:val="pt-BR"/>
              </w:rPr>
              <w:t xml:space="preserve"> </w:t>
            </w:r>
            <w:r w:rsidRPr="00365016">
              <w:rPr>
                <w:rFonts w:ascii="GHEA Grapalat" w:hAnsi="GHEA Grapalat" w:cs="Sylfaen"/>
                <w:spacing w:val="-2"/>
                <w:sz w:val="20"/>
                <w:szCs w:val="20"/>
                <w:lang w:val="hy-AM"/>
              </w:rPr>
              <w:t xml:space="preserve"> Արդշին բանկ ՓԲԸ</w:t>
            </w:r>
          </w:p>
        </w:tc>
      </w:tr>
      <w:tr w:rsidR="006D6EF1" w:rsidRPr="006D6EF1" w:rsidTr="006D6EF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AE2768" w:rsidRDefault="006D6EF1" w:rsidP="006D6EF1">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3</w:t>
            </w:r>
            <w:r w:rsidRPr="00AE2768">
              <w:rPr>
                <w:rFonts w:ascii="GHEA Grapalat" w:hAnsi="GHEA Grapalat" w:cs="Sylfaen"/>
                <w:sz w:val="20"/>
                <w:szCs w:val="20"/>
              </w:rPr>
              <w:t>.Շահառուի</w:t>
            </w:r>
            <w:r w:rsidRPr="00AE2768">
              <w:rPr>
                <w:rFonts w:ascii="GHEA Grapalat" w:hAnsi="GHEA Grapalat" w:cs="Arial"/>
                <w:sz w:val="20"/>
                <w:szCs w:val="20"/>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 xml:space="preserve"> (</w:t>
            </w:r>
            <w:r w:rsidRPr="00AE2768">
              <w:rPr>
                <w:rFonts w:ascii="GHEA Grapalat" w:hAnsi="GHEA Grapalat" w:cs="Sylfaen"/>
                <w:sz w:val="20"/>
                <w:szCs w:val="20"/>
              </w:rPr>
              <w:t>հշ</w:t>
            </w:r>
            <w:r w:rsidRPr="00AE2768">
              <w:rPr>
                <w:rFonts w:ascii="GHEA Grapalat" w:hAnsi="GHEA Grapalat" w:cs="Arial"/>
                <w:sz w:val="20"/>
                <w:szCs w:val="20"/>
              </w:rPr>
              <w:t>.N)</w:t>
            </w:r>
            <w:r>
              <w:rPr>
                <w:rFonts w:ascii="GHEA Grapalat" w:hAnsi="GHEA Grapalat" w:cs="Arial"/>
                <w:sz w:val="20"/>
                <w:szCs w:val="20"/>
              </w:rPr>
              <w:t xml:space="preserve">  </w:t>
            </w:r>
            <w:r w:rsidRPr="00257626">
              <w:rPr>
                <w:rFonts w:ascii="GHEA Grapalat" w:hAnsi="GHEA Grapalat" w:cs="Arial"/>
                <w:sz w:val="20"/>
                <w:szCs w:val="20"/>
                <w:lang w:val="hy-AM"/>
              </w:rPr>
              <w:t>900008000664</w:t>
            </w:r>
          </w:p>
        </w:tc>
      </w:tr>
      <w:tr w:rsidR="006D6EF1" w:rsidRPr="006D6EF1" w:rsidTr="006D6EF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Arial"/>
                <w:sz w:val="20"/>
                <w:szCs w:val="20"/>
              </w:rPr>
            </w:pPr>
            <w:r w:rsidRPr="006D6EF1">
              <w:rPr>
                <w:rFonts w:ascii="GHEA Grapalat" w:hAnsi="GHEA Grapalat" w:cs="Sylfaen"/>
                <w:sz w:val="20"/>
                <w:szCs w:val="20"/>
              </w:rPr>
              <w:t>1</w:t>
            </w:r>
            <w:r w:rsidRPr="006D6EF1">
              <w:rPr>
                <w:rFonts w:ascii="GHEA Grapalat" w:hAnsi="GHEA Grapalat" w:cs="Sylfaen"/>
                <w:sz w:val="20"/>
                <w:szCs w:val="20"/>
                <w:lang w:val="hy-AM"/>
              </w:rPr>
              <w:t>4</w:t>
            </w:r>
            <w:r w:rsidRPr="006D6EF1">
              <w:rPr>
                <w:rFonts w:ascii="GHEA Grapalat" w:hAnsi="GHEA Grapalat" w:cs="Sylfaen"/>
                <w:sz w:val="20"/>
                <w:szCs w:val="20"/>
              </w:rPr>
              <w:t>.Գումարը</w:t>
            </w:r>
            <w:r w:rsidRPr="006D6EF1">
              <w:rPr>
                <w:rFonts w:ascii="GHEA Grapalat" w:hAnsi="GHEA Grapalat" w:cs="Arial"/>
                <w:sz w:val="20"/>
                <w:szCs w:val="20"/>
              </w:rPr>
              <w:t xml:space="preserve"> </w:t>
            </w:r>
            <w:r w:rsidRPr="006D6EF1">
              <w:rPr>
                <w:rFonts w:ascii="GHEA Grapalat" w:hAnsi="GHEA Grapalat" w:cs="Arial"/>
                <w:sz w:val="20"/>
                <w:szCs w:val="20"/>
                <w:lang w:val="ru-RU"/>
              </w:rPr>
              <w:t>(</w:t>
            </w:r>
            <w:r w:rsidRPr="006D6EF1">
              <w:rPr>
                <w:rFonts w:ascii="GHEA Grapalat" w:hAnsi="GHEA Grapalat" w:cs="Sylfaen"/>
                <w:sz w:val="20"/>
                <w:szCs w:val="20"/>
              </w:rPr>
              <w:t>թվերով</w:t>
            </w:r>
            <w:r w:rsidRPr="006D6EF1">
              <w:rPr>
                <w:rFonts w:ascii="GHEA Grapalat" w:hAnsi="GHEA Grapalat" w:cs="Arial"/>
                <w:sz w:val="20"/>
                <w:szCs w:val="20"/>
              </w:rPr>
              <w:t xml:space="preserve"> </w:t>
            </w:r>
            <w:r w:rsidRPr="006D6EF1">
              <w:rPr>
                <w:rFonts w:ascii="GHEA Grapalat" w:hAnsi="GHEA Grapalat" w:cs="Sylfaen"/>
                <w:sz w:val="20"/>
                <w:szCs w:val="20"/>
              </w:rPr>
              <w:t>և</w:t>
            </w:r>
            <w:r w:rsidRPr="006D6EF1">
              <w:rPr>
                <w:rFonts w:ascii="GHEA Grapalat" w:hAnsi="GHEA Grapalat" w:cs="Arial"/>
                <w:sz w:val="20"/>
                <w:szCs w:val="20"/>
              </w:rPr>
              <w:t xml:space="preserve"> </w:t>
            </w:r>
            <w:r w:rsidRPr="006D6EF1">
              <w:rPr>
                <w:rFonts w:ascii="GHEA Grapalat" w:hAnsi="GHEA Grapalat" w:cs="Sylfaen"/>
                <w:sz w:val="20"/>
                <w:szCs w:val="20"/>
              </w:rPr>
              <w:t>բառերով</w:t>
            </w:r>
            <w:r w:rsidRPr="006D6EF1">
              <w:rPr>
                <w:rFonts w:ascii="GHEA Grapalat" w:hAnsi="GHEA Grapalat" w:cs="Sylfaen"/>
                <w:sz w:val="20"/>
                <w:szCs w:val="20"/>
                <w:lang w:val="ru-RU"/>
              </w:rPr>
              <w:t>)</w:t>
            </w:r>
            <w:r w:rsidRPr="006D6EF1">
              <w:rPr>
                <w:rFonts w:ascii="GHEA Grapalat" w:hAnsi="GHEA Grapalat" w:cs="Arial"/>
                <w:sz w:val="20"/>
                <w:szCs w:val="20"/>
              </w:rPr>
              <w:t>`</w:t>
            </w:r>
          </w:p>
        </w:tc>
      </w:tr>
      <w:tr w:rsidR="006D6EF1" w:rsidRPr="006D6EF1" w:rsidTr="006D6EF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Sylfaen"/>
                <w:sz w:val="20"/>
                <w:szCs w:val="20"/>
              </w:rPr>
            </w:pPr>
            <w:r w:rsidRPr="006D6EF1">
              <w:rPr>
                <w:rFonts w:ascii="GHEA Grapalat" w:hAnsi="GHEA Grapalat" w:cs="Sylfaen"/>
                <w:sz w:val="20"/>
                <w:szCs w:val="20"/>
              </w:rPr>
              <w:t xml:space="preserve">15. </w:t>
            </w:r>
            <w:r w:rsidRPr="006D6EF1">
              <w:rPr>
                <w:rFonts w:ascii="GHEA Grapalat" w:hAnsi="GHEA Grapalat" w:cs="Sylfaen"/>
                <w:sz w:val="20"/>
                <w:szCs w:val="20"/>
                <w:lang w:val="hy-AM"/>
              </w:rPr>
              <w:t xml:space="preserve">Ակցեպտավորված գումարը՝ </w:t>
            </w:r>
            <w:r w:rsidRPr="006D6EF1">
              <w:rPr>
                <w:rFonts w:ascii="GHEA Grapalat" w:hAnsi="GHEA Grapalat" w:cs="Sylfaen"/>
                <w:sz w:val="20"/>
                <w:szCs w:val="20"/>
              </w:rPr>
              <w:t xml:space="preserve"> (թվերով</w:t>
            </w:r>
            <w:r w:rsidRPr="006D6EF1">
              <w:rPr>
                <w:rFonts w:ascii="GHEA Grapalat" w:hAnsi="GHEA Grapalat" w:cs="Arial"/>
                <w:sz w:val="20"/>
                <w:szCs w:val="20"/>
              </w:rPr>
              <w:t xml:space="preserve"> </w:t>
            </w:r>
            <w:r w:rsidRPr="006D6EF1">
              <w:rPr>
                <w:rFonts w:ascii="GHEA Grapalat" w:hAnsi="GHEA Grapalat" w:cs="Sylfaen"/>
                <w:sz w:val="20"/>
                <w:szCs w:val="20"/>
              </w:rPr>
              <w:t>և</w:t>
            </w:r>
            <w:r w:rsidRPr="006D6EF1">
              <w:rPr>
                <w:rFonts w:ascii="GHEA Grapalat" w:hAnsi="GHEA Grapalat" w:cs="Arial"/>
                <w:sz w:val="20"/>
                <w:szCs w:val="20"/>
              </w:rPr>
              <w:t xml:space="preserve"> </w:t>
            </w:r>
            <w:r w:rsidRPr="006D6EF1">
              <w:rPr>
                <w:rFonts w:ascii="GHEA Grapalat" w:hAnsi="GHEA Grapalat" w:cs="Sylfaen"/>
                <w:sz w:val="20"/>
                <w:szCs w:val="20"/>
              </w:rPr>
              <w:t>բառերով)</w:t>
            </w:r>
            <w:r w:rsidRPr="006D6EF1">
              <w:rPr>
                <w:rFonts w:ascii="GHEA Grapalat" w:hAnsi="GHEA Grapalat" w:cs="Sylfaen"/>
                <w:sz w:val="20"/>
                <w:szCs w:val="20"/>
                <w:lang w:val="hy-AM"/>
              </w:rPr>
              <w:t xml:space="preserve">  </w:t>
            </w:r>
            <w:r w:rsidRPr="006D6EF1">
              <w:rPr>
                <w:rFonts w:ascii="GHEA Grapalat" w:hAnsi="GHEA Grapalat" w:cs="Sylfaen"/>
                <w:sz w:val="20"/>
                <w:szCs w:val="20"/>
              </w:rPr>
              <w:t>(</w:t>
            </w:r>
            <w:r w:rsidRPr="006D6EF1">
              <w:rPr>
                <w:rFonts w:ascii="GHEA Grapalat" w:hAnsi="GHEA Grapalat" w:cs="Sylfaen"/>
                <w:sz w:val="20"/>
                <w:szCs w:val="20"/>
                <w:lang w:val="hy-AM"/>
              </w:rPr>
              <w:t>նախատեսված է նշված գումարի մասնակի ակցեպտի համար, որը չի կիրառվում</w:t>
            </w:r>
            <w:r w:rsidRPr="006D6EF1">
              <w:rPr>
                <w:rFonts w:ascii="GHEA Grapalat" w:hAnsi="GHEA Grapalat" w:cs="Sylfaen"/>
                <w:sz w:val="20"/>
                <w:szCs w:val="20"/>
              </w:rPr>
              <w:t>)</w:t>
            </w:r>
          </w:p>
        </w:tc>
      </w:tr>
      <w:tr w:rsidR="006D6EF1" w:rsidRPr="006D6EF1" w:rsidTr="006D6EF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Arial"/>
                <w:sz w:val="20"/>
                <w:szCs w:val="20"/>
              </w:rPr>
            </w:pPr>
            <w:r w:rsidRPr="006D6EF1">
              <w:rPr>
                <w:rFonts w:ascii="GHEA Grapalat" w:hAnsi="GHEA Grapalat" w:cs="Sylfaen"/>
                <w:sz w:val="20"/>
                <w:szCs w:val="20"/>
              </w:rPr>
              <w:t>1</w:t>
            </w:r>
            <w:r w:rsidRPr="006D6EF1">
              <w:rPr>
                <w:rFonts w:ascii="GHEA Grapalat" w:hAnsi="GHEA Grapalat" w:cs="Sylfaen"/>
                <w:sz w:val="20"/>
                <w:szCs w:val="20"/>
                <w:lang w:val="ru-RU"/>
              </w:rPr>
              <w:t>6</w:t>
            </w:r>
            <w:r w:rsidRPr="006D6EF1">
              <w:rPr>
                <w:rFonts w:ascii="GHEA Grapalat" w:hAnsi="GHEA Grapalat" w:cs="Sylfaen"/>
                <w:sz w:val="20"/>
                <w:szCs w:val="20"/>
              </w:rPr>
              <w:t>.Արժույթը</w:t>
            </w:r>
            <w:r w:rsidRPr="006D6EF1">
              <w:rPr>
                <w:rFonts w:ascii="GHEA Grapalat" w:hAnsi="GHEA Grapalat" w:cs="Arial"/>
                <w:sz w:val="20"/>
                <w:szCs w:val="20"/>
              </w:rPr>
              <w:t xml:space="preserve"> (</w:t>
            </w:r>
            <w:r w:rsidRPr="006D6EF1">
              <w:rPr>
                <w:rFonts w:ascii="GHEA Grapalat" w:hAnsi="GHEA Grapalat" w:cs="Sylfaen"/>
                <w:sz w:val="20"/>
                <w:szCs w:val="20"/>
              </w:rPr>
              <w:t>բառերով</w:t>
            </w:r>
            <w:r w:rsidRPr="006D6EF1">
              <w:rPr>
                <w:rFonts w:ascii="GHEA Grapalat" w:hAnsi="GHEA Grapalat" w:cs="Arial"/>
                <w:sz w:val="20"/>
                <w:szCs w:val="20"/>
              </w:rPr>
              <w:t xml:space="preserve"> </w:t>
            </w:r>
            <w:r w:rsidRPr="006D6EF1">
              <w:rPr>
                <w:rFonts w:ascii="GHEA Grapalat" w:hAnsi="GHEA Grapalat" w:cs="Sylfaen"/>
                <w:sz w:val="20"/>
                <w:szCs w:val="20"/>
              </w:rPr>
              <w:t>և</w:t>
            </w:r>
            <w:r w:rsidRPr="006D6EF1">
              <w:rPr>
                <w:rFonts w:ascii="GHEA Grapalat" w:hAnsi="GHEA Grapalat" w:cs="Arial"/>
                <w:sz w:val="20"/>
                <w:szCs w:val="20"/>
              </w:rPr>
              <w:t xml:space="preserve"> </w:t>
            </w:r>
            <w:r w:rsidRPr="006D6EF1">
              <w:rPr>
                <w:rFonts w:ascii="GHEA Grapalat" w:hAnsi="GHEA Grapalat" w:cs="Sylfaen"/>
                <w:sz w:val="20"/>
                <w:szCs w:val="20"/>
              </w:rPr>
              <w:t>կոդով</w:t>
            </w:r>
            <w:r w:rsidRPr="006D6EF1">
              <w:rPr>
                <w:rFonts w:ascii="GHEA Grapalat" w:hAnsi="GHEA Grapalat" w:cs="Arial"/>
                <w:sz w:val="20"/>
                <w:szCs w:val="20"/>
              </w:rPr>
              <w:t>)`</w:t>
            </w:r>
          </w:p>
        </w:tc>
      </w:tr>
      <w:tr w:rsidR="006D6EF1" w:rsidRPr="006D6EF1" w:rsidTr="006D6EF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Arial"/>
                <w:sz w:val="20"/>
                <w:szCs w:val="20"/>
                <w:lang w:val="hy-AM"/>
              </w:rPr>
            </w:pPr>
            <w:r w:rsidRPr="006D6EF1">
              <w:rPr>
                <w:rFonts w:ascii="GHEA Grapalat" w:hAnsi="GHEA Grapalat" w:cs="Sylfaen"/>
                <w:sz w:val="20"/>
                <w:szCs w:val="20"/>
              </w:rPr>
              <w:t>1</w:t>
            </w:r>
            <w:r w:rsidRPr="006D6EF1">
              <w:rPr>
                <w:rFonts w:ascii="GHEA Grapalat" w:hAnsi="GHEA Grapalat" w:cs="Sylfaen"/>
                <w:sz w:val="20"/>
                <w:szCs w:val="20"/>
                <w:lang w:val="hy-AM"/>
              </w:rPr>
              <w:t>7</w:t>
            </w:r>
            <w:r w:rsidRPr="006D6EF1">
              <w:rPr>
                <w:rFonts w:ascii="GHEA Grapalat" w:hAnsi="GHEA Grapalat" w:cs="Sylfaen"/>
                <w:sz w:val="20"/>
                <w:szCs w:val="20"/>
              </w:rPr>
              <w:t>.Գործարքի</w:t>
            </w:r>
            <w:r w:rsidRPr="006D6EF1">
              <w:rPr>
                <w:rFonts w:ascii="GHEA Grapalat" w:hAnsi="GHEA Grapalat" w:cs="Arial"/>
                <w:sz w:val="20"/>
                <w:szCs w:val="20"/>
              </w:rPr>
              <w:t xml:space="preserve"> (</w:t>
            </w:r>
            <w:r w:rsidRPr="006D6EF1">
              <w:rPr>
                <w:rFonts w:ascii="GHEA Grapalat" w:hAnsi="GHEA Grapalat" w:cs="Sylfaen"/>
                <w:sz w:val="20"/>
                <w:szCs w:val="20"/>
              </w:rPr>
              <w:t>վճարման</w:t>
            </w:r>
            <w:r w:rsidRPr="006D6EF1">
              <w:rPr>
                <w:rFonts w:ascii="GHEA Grapalat" w:hAnsi="GHEA Grapalat" w:cs="Arial"/>
                <w:sz w:val="20"/>
                <w:szCs w:val="20"/>
              </w:rPr>
              <w:t xml:space="preserve">) </w:t>
            </w:r>
            <w:r w:rsidRPr="006D6EF1">
              <w:rPr>
                <w:rFonts w:ascii="GHEA Grapalat" w:hAnsi="GHEA Grapalat" w:cs="Sylfaen"/>
                <w:sz w:val="20"/>
                <w:szCs w:val="20"/>
              </w:rPr>
              <w:t>նպատակը</w:t>
            </w:r>
            <w:r w:rsidRPr="006D6EF1">
              <w:rPr>
                <w:rFonts w:ascii="GHEA Grapalat" w:hAnsi="GHEA Grapalat" w:cs="Arial"/>
                <w:sz w:val="20"/>
                <w:szCs w:val="20"/>
              </w:rPr>
              <w:t>`</w:t>
            </w:r>
            <w:r w:rsidRPr="006D6EF1">
              <w:rPr>
                <w:rFonts w:ascii="GHEA Grapalat" w:hAnsi="GHEA Grapalat" w:cs="Arial"/>
                <w:sz w:val="20"/>
                <w:szCs w:val="20"/>
                <w:lang w:val="hy-AM"/>
              </w:rPr>
              <w:t xml:space="preserve">  </w:t>
            </w:r>
            <w:r w:rsidRPr="006D6EF1">
              <w:rPr>
                <w:rFonts w:ascii="GHEA Grapalat" w:hAnsi="GHEA Grapalat" w:cs="Sylfaen"/>
                <w:bCs/>
                <w:i/>
                <w:sz w:val="20"/>
                <w:szCs w:val="20"/>
              </w:rPr>
              <w:t>(որակավորման ապահովմ</w:t>
            </w:r>
            <w:r w:rsidRPr="006D6EF1">
              <w:rPr>
                <w:rFonts w:ascii="GHEA Grapalat" w:hAnsi="GHEA Grapalat" w:cs="Sylfaen"/>
                <w:bCs/>
                <w:i/>
                <w:sz w:val="20"/>
                <w:szCs w:val="20"/>
                <w:lang w:val="hy-AM"/>
              </w:rPr>
              <w:t>ան համար</w:t>
            </w:r>
            <w:r w:rsidRPr="006D6EF1">
              <w:rPr>
                <w:rFonts w:ascii="GHEA Grapalat" w:hAnsi="GHEA Grapalat" w:cs="Sylfaen"/>
                <w:bCs/>
                <w:i/>
                <w:sz w:val="20"/>
                <w:szCs w:val="20"/>
              </w:rPr>
              <w:t>)</w:t>
            </w:r>
          </w:p>
        </w:tc>
      </w:tr>
      <w:tr w:rsidR="006D6EF1" w:rsidRPr="006D6EF1" w:rsidTr="006D6EF1">
        <w:trPr>
          <w:trHeight w:val="424"/>
        </w:trPr>
        <w:tc>
          <w:tcPr>
            <w:tcW w:w="10980" w:type="dxa"/>
            <w:gridSpan w:val="2"/>
            <w:tcBorders>
              <w:top w:val="single" w:sz="4" w:space="0" w:color="auto"/>
              <w:left w:val="single" w:sz="4" w:space="0" w:color="auto"/>
              <w:right w:val="single" w:sz="4" w:space="0" w:color="000000"/>
            </w:tcBorders>
            <w:noWrap/>
            <w:vAlign w:val="bottom"/>
          </w:tcPr>
          <w:p w:rsidR="006D6EF1" w:rsidRPr="006D6EF1" w:rsidRDefault="006D6EF1" w:rsidP="006D6EF1">
            <w:pPr>
              <w:rPr>
                <w:rFonts w:ascii="GHEA Grapalat" w:hAnsi="GHEA Grapalat" w:cs="Arial"/>
                <w:sz w:val="20"/>
                <w:szCs w:val="20"/>
              </w:rPr>
            </w:pPr>
            <w:r w:rsidRPr="006D6EF1">
              <w:rPr>
                <w:rFonts w:ascii="GHEA Grapalat" w:hAnsi="GHEA Grapalat" w:cs="Sylfaen"/>
                <w:sz w:val="20"/>
                <w:szCs w:val="20"/>
              </w:rPr>
              <w:t>1</w:t>
            </w:r>
            <w:r w:rsidRPr="006D6EF1">
              <w:rPr>
                <w:rFonts w:ascii="GHEA Grapalat" w:hAnsi="GHEA Grapalat" w:cs="Sylfaen"/>
                <w:sz w:val="20"/>
                <w:szCs w:val="20"/>
                <w:lang w:val="hy-AM"/>
              </w:rPr>
              <w:t>8</w:t>
            </w:r>
            <w:r w:rsidRPr="006D6EF1">
              <w:rPr>
                <w:rFonts w:ascii="GHEA Grapalat" w:hAnsi="GHEA Grapalat" w:cs="Sylfaen"/>
                <w:sz w:val="20"/>
                <w:szCs w:val="20"/>
              </w:rPr>
              <w:t xml:space="preserve">. </w:t>
            </w:r>
            <w:r w:rsidRPr="006D6EF1">
              <w:rPr>
                <w:rFonts w:ascii="GHEA Grapalat" w:hAnsi="GHEA Grapalat" w:cs="Sylfaen"/>
                <w:sz w:val="20"/>
                <w:szCs w:val="20"/>
                <w:lang w:val="hy-AM"/>
              </w:rPr>
              <w:t xml:space="preserve">Վճարման կատարման հիմքերը՝ </w:t>
            </w:r>
            <w:r w:rsidRPr="006D6EF1">
              <w:rPr>
                <w:rFonts w:ascii="GHEA Grapalat" w:hAnsi="GHEA Grapalat" w:cs="Sylfaen"/>
                <w:sz w:val="20"/>
                <w:szCs w:val="20"/>
              </w:rPr>
              <w:t>(</w:t>
            </w:r>
            <w:r w:rsidRPr="006D6EF1">
              <w:rPr>
                <w:rFonts w:ascii="GHEA Grapalat" w:hAnsi="GHEA Grapalat" w:cs="Sylfaen"/>
                <w:sz w:val="20"/>
                <w:szCs w:val="20"/>
                <w:lang w:val="hy-AM"/>
              </w:rPr>
              <w:t>Փաստաթղթերի</w:t>
            </w:r>
            <w:r w:rsidRPr="006D6EF1">
              <w:rPr>
                <w:rFonts w:ascii="GHEA Grapalat" w:hAnsi="GHEA Grapalat" w:cs="Arial"/>
                <w:sz w:val="20"/>
                <w:szCs w:val="20"/>
                <w:lang w:val="hy-AM"/>
              </w:rPr>
              <w:t xml:space="preserve"> անվանումը</w:t>
            </w:r>
            <w:r w:rsidRPr="006D6EF1">
              <w:rPr>
                <w:rFonts w:ascii="GHEA Grapalat" w:hAnsi="GHEA Grapalat" w:cs="Arial"/>
                <w:sz w:val="20"/>
                <w:szCs w:val="20"/>
              </w:rPr>
              <w:t>,</w:t>
            </w:r>
            <w:r w:rsidRPr="006D6EF1">
              <w:rPr>
                <w:rFonts w:ascii="GHEA Grapalat" w:hAnsi="GHEA Grapalat" w:cs="Arial"/>
                <w:sz w:val="20"/>
                <w:szCs w:val="20"/>
                <w:lang w:val="hy-AM"/>
              </w:rPr>
              <w:t xml:space="preserve"> այդ թվում՝ տուժանքի մասին համաձայնագիրը, </w:t>
            </w:r>
            <w:r w:rsidRPr="006D6EF1">
              <w:rPr>
                <w:rFonts w:ascii="GHEA Grapalat" w:hAnsi="GHEA Grapalat" w:cs="Sylfaen"/>
                <w:sz w:val="20"/>
                <w:szCs w:val="20"/>
                <w:lang w:val="hy-AM"/>
              </w:rPr>
              <w:t>դրանց</w:t>
            </w:r>
            <w:r w:rsidRPr="006D6EF1">
              <w:rPr>
                <w:rFonts w:ascii="GHEA Grapalat" w:hAnsi="GHEA Grapalat" w:cs="Arial"/>
                <w:sz w:val="20"/>
                <w:szCs w:val="20"/>
                <w:lang w:val="hy-AM"/>
              </w:rPr>
              <w:t xml:space="preserve"> </w:t>
            </w:r>
            <w:r w:rsidRPr="006D6EF1">
              <w:rPr>
                <w:rFonts w:ascii="GHEA Grapalat" w:hAnsi="GHEA Grapalat" w:cs="Sylfaen"/>
                <w:sz w:val="20"/>
                <w:szCs w:val="20"/>
                <w:lang w:val="hy-AM"/>
              </w:rPr>
              <w:t>համարները</w:t>
            </w:r>
            <w:r w:rsidRPr="006D6EF1">
              <w:rPr>
                <w:rFonts w:ascii="GHEA Grapalat" w:hAnsi="GHEA Grapalat" w:cs="Arial"/>
                <w:sz w:val="20"/>
                <w:szCs w:val="20"/>
                <w:lang w:val="hy-AM"/>
              </w:rPr>
              <w:t>,</w:t>
            </w:r>
            <w:r w:rsidRPr="006D6EF1">
              <w:rPr>
                <w:rFonts w:ascii="GHEA Grapalat" w:hAnsi="GHEA Grapalat" w:cs="Arial"/>
                <w:sz w:val="20"/>
                <w:szCs w:val="20"/>
              </w:rPr>
              <w:t xml:space="preserve"> </w:t>
            </w:r>
            <w:r w:rsidRPr="006D6EF1">
              <w:rPr>
                <w:rFonts w:ascii="GHEA Grapalat" w:hAnsi="GHEA Grapalat" w:cs="Sylfaen"/>
                <w:sz w:val="20"/>
                <w:szCs w:val="20"/>
                <w:lang w:val="hy-AM"/>
              </w:rPr>
              <w:t>պ</w:t>
            </w:r>
            <w:r w:rsidRPr="006D6EF1">
              <w:rPr>
                <w:rFonts w:ascii="GHEA Grapalat" w:hAnsi="GHEA Grapalat" w:cs="Sylfaen"/>
                <w:sz w:val="20"/>
                <w:szCs w:val="20"/>
              </w:rPr>
              <w:t xml:space="preserve">այմանագրի </w:t>
            </w:r>
            <w:r w:rsidRPr="006D6EF1">
              <w:rPr>
                <w:rFonts w:ascii="GHEA Grapalat" w:hAnsi="GHEA Grapalat" w:cs="Arial"/>
                <w:sz w:val="20"/>
                <w:szCs w:val="20"/>
              </w:rPr>
              <w:t xml:space="preserve"> </w:t>
            </w:r>
            <w:r w:rsidRPr="006D6EF1">
              <w:rPr>
                <w:rFonts w:ascii="GHEA Grapalat" w:hAnsi="GHEA Grapalat" w:cs="Sylfaen"/>
                <w:sz w:val="20"/>
                <w:szCs w:val="20"/>
              </w:rPr>
              <w:t>ծածկագիրը</w:t>
            </w:r>
            <w:r w:rsidRPr="006D6EF1">
              <w:rPr>
                <w:rFonts w:ascii="GHEA Grapalat" w:hAnsi="GHEA Grapalat" w:cs="Arial"/>
                <w:sz w:val="20"/>
                <w:szCs w:val="20"/>
                <w:lang w:val="hy-AM"/>
              </w:rPr>
              <w:t xml:space="preserve"> որի հիման վրա կատարվում է  գանձումը</w:t>
            </w:r>
            <w:r w:rsidRPr="006D6EF1">
              <w:rPr>
                <w:rFonts w:ascii="GHEA Grapalat" w:hAnsi="GHEA Grapalat" w:cs="Arial"/>
                <w:sz w:val="20"/>
                <w:szCs w:val="20"/>
              </w:rPr>
              <w:t>)</w:t>
            </w:r>
            <w:r w:rsidRPr="006D6EF1">
              <w:rPr>
                <w:rFonts w:ascii="GHEA Grapalat" w:hAnsi="GHEA Grapalat" w:cs="Sylfaen"/>
                <w:sz w:val="20"/>
                <w:szCs w:val="20"/>
              </w:rPr>
              <w:t>`</w:t>
            </w:r>
          </w:p>
          <w:p w:rsidR="006D6EF1" w:rsidRPr="006D6EF1" w:rsidRDefault="006D6EF1" w:rsidP="006D6EF1">
            <w:pPr>
              <w:rPr>
                <w:rFonts w:ascii="GHEA Grapalat" w:hAnsi="GHEA Grapalat" w:cs="Arial"/>
                <w:sz w:val="20"/>
                <w:szCs w:val="20"/>
              </w:rPr>
            </w:pPr>
          </w:p>
        </w:tc>
      </w:tr>
      <w:tr w:rsidR="006D6EF1" w:rsidRPr="006D6EF1" w:rsidTr="006D6EF1">
        <w:trPr>
          <w:trHeight w:val="704"/>
        </w:trPr>
        <w:tc>
          <w:tcPr>
            <w:tcW w:w="10980" w:type="dxa"/>
            <w:gridSpan w:val="2"/>
            <w:tcBorders>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Arial"/>
                <w:sz w:val="20"/>
                <w:szCs w:val="20"/>
                <w:lang w:val="hy-AM"/>
              </w:rPr>
            </w:pPr>
          </w:p>
        </w:tc>
      </w:tr>
      <w:tr w:rsidR="006D6EF1" w:rsidRPr="006D6EF1" w:rsidTr="006D6EF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Sylfaen"/>
                <w:sz w:val="20"/>
                <w:szCs w:val="20"/>
                <w:lang w:val="hy-AM"/>
              </w:rPr>
            </w:pPr>
            <w:r w:rsidRPr="006D6EF1">
              <w:rPr>
                <w:rFonts w:ascii="GHEA Grapalat" w:hAnsi="GHEA Grapalat" w:cs="Sylfaen"/>
                <w:sz w:val="20"/>
                <w:szCs w:val="20"/>
                <w:lang w:val="hy-AM"/>
              </w:rPr>
              <w:t>19. Վճարման պայմանները՝                                &lt;ակցեպտավորված վճարում&gt;</w:t>
            </w:r>
          </w:p>
          <w:p w:rsidR="006D6EF1" w:rsidRPr="006D6EF1" w:rsidRDefault="006D6EF1" w:rsidP="006D6EF1">
            <w:pPr>
              <w:rPr>
                <w:rFonts w:ascii="GHEA Grapalat" w:hAnsi="GHEA Grapalat" w:cs="Sylfaen"/>
                <w:sz w:val="20"/>
                <w:szCs w:val="20"/>
                <w:lang w:val="ru-RU"/>
              </w:rPr>
            </w:pPr>
          </w:p>
        </w:tc>
      </w:tr>
      <w:tr w:rsidR="006D6EF1" w:rsidRPr="006D6EF1" w:rsidTr="006D6EF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Sylfaen"/>
                <w:sz w:val="20"/>
                <w:szCs w:val="20"/>
              </w:rPr>
            </w:pPr>
            <w:r w:rsidRPr="006D6EF1">
              <w:rPr>
                <w:rFonts w:ascii="GHEA Grapalat" w:hAnsi="GHEA Grapalat" w:cs="Sylfaen"/>
                <w:sz w:val="20"/>
                <w:szCs w:val="20"/>
                <w:lang w:val="hy-AM"/>
              </w:rPr>
              <w:t xml:space="preserve">20. Առդիր էջերի քանակը՝    </w:t>
            </w:r>
            <w:r w:rsidRPr="006D6EF1">
              <w:rPr>
                <w:rFonts w:ascii="GHEA Grapalat" w:hAnsi="GHEA Grapalat" w:cs="Arial"/>
                <w:sz w:val="20"/>
                <w:szCs w:val="20"/>
              </w:rPr>
              <w:t xml:space="preserve">--- </w:t>
            </w:r>
            <w:r w:rsidRPr="006D6EF1">
              <w:rPr>
                <w:rFonts w:ascii="GHEA Grapalat" w:hAnsi="GHEA Grapalat" w:cs="Arial"/>
                <w:sz w:val="20"/>
                <w:szCs w:val="20"/>
                <w:lang w:val="hy-AM"/>
              </w:rPr>
              <w:t xml:space="preserve">    </w:t>
            </w:r>
            <w:r w:rsidRPr="006D6EF1">
              <w:rPr>
                <w:rFonts w:ascii="GHEA Grapalat" w:hAnsi="GHEA Grapalat" w:cs="Sylfaen"/>
                <w:sz w:val="20"/>
                <w:szCs w:val="20"/>
              </w:rPr>
              <w:t>էջ</w:t>
            </w:r>
          </w:p>
          <w:p w:rsidR="006D6EF1" w:rsidRPr="006D6EF1" w:rsidRDefault="006D6EF1" w:rsidP="006D6EF1">
            <w:pPr>
              <w:rPr>
                <w:rFonts w:ascii="GHEA Grapalat" w:hAnsi="GHEA Grapalat" w:cs="Sylfaen"/>
                <w:sz w:val="20"/>
                <w:szCs w:val="20"/>
                <w:lang w:val="hy-AM"/>
              </w:rPr>
            </w:pPr>
          </w:p>
        </w:tc>
      </w:tr>
      <w:tr w:rsidR="006D6EF1" w:rsidRPr="006D6EF1" w:rsidTr="006D6EF1">
        <w:trPr>
          <w:trHeight w:val="2194"/>
        </w:trPr>
        <w:tc>
          <w:tcPr>
            <w:tcW w:w="5616" w:type="dxa"/>
            <w:tcBorders>
              <w:top w:val="nil"/>
              <w:left w:val="single" w:sz="4" w:space="0" w:color="auto"/>
              <w:bottom w:val="single" w:sz="4" w:space="0" w:color="auto"/>
              <w:right w:val="single" w:sz="4" w:space="0" w:color="auto"/>
            </w:tcBorders>
            <w:noWrap/>
            <w:vAlign w:val="bottom"/>
          </w:tcPr>
          <w:p w:rsidR="006D6EF1" w:rsidRPr="006D6EF1" w:rsidRDefault="006D6EF1" w:rsidP="006D6EF1">
            <w:pPr>
              <w:rPr>
                <w:rFonts w:ascii="GHEA Grapalat" w:hAnsi="GHEA Grapalat" w:cs="Sylfaen"/>
                <w:sz w:val="20"/>
                <w:szCs w:val="20"/>
              </w:rPr>
            </w:pPr>
            <w:r w:rsidRPr="006D6EF1">
              <w:rPr>
                <w:rFonts w:ascii="Courier New" w:hAnsi="Courier New" w:cs="Courier New"/>
                <w:sz w:val="20"/>
                <w:szCs w:val="20"/>
              </w:rPr>
              <w:t> </w:t>
            </w:r>
            <w:r w:rsidRPr="006D6EF1">
              <w:rPr>
                <w:rFonts w:ascii="GHEA Grapalat" w:hAnsi="GHEA Grapalat" w:cs="Arial"/>
                <w:sz w:val="20"/>
                <w:szCs w:val="20"/>
                <w:lang w:val="hy-AM"/>
              </w:rPr>
              <w:t>22</w:t>
            </w:r>
            <w:r w:rsidRPr="006D6EF1">
              <w:rPr>
                <w:rFonts w:ascii="GHEA Grapalat" w:hAnsi="GHEA Grapalat" w:cs="Arial"/>
                <w:sz w:val="20"/>
                <w:szCs w:val="20"/>
              </w:rPr>
              <w:t>.</w:t>
            </w:r>
            <w:r w:rsidRPr="006D6EF1">
              <w:rPr>
                <w:rFonts w:ascii="GHEA Grapalat" w:hAnsi="GHEA Grapalat" w:cs="Sylfaen"/>
                <w:sz w:val="20"/>
                <w:szCs w:val="20"/>
              </w:rPr>
              <w:t>ա. Շահառուի ստորագրությունները</w:t>
            </w:r>
          </w:p>
          <w:p w:rsidR="006D6EF1" w:rsidRPr="006D6EF1" w:rsidRDefault="006D6EF1" w:rsidP="006D6EF1">
            <w:pPr>
              <w:rPr>
                <w:rFonts w:ascii="GHEA Grapalat" w:hAnsi="GHEA Grapalat" w:cs="Sylfaen"/>
                <w:sz w:val="20"/>
                <w:szCs w:val="20"/>
              </w:rPr>
            </w:pPr>
          </w:p>
          <w:p w:rsidR="006D6EF1" w:rsidRPr="006D6EF1" w:rsidRDefault="006D6EF1" w:rsidP="006D6EF1">
            <w:pPr>
              <w:jc w:val="right"/>
              <w:rPr>
                <w:rFonts w:ascii="GHEA Grapalat" w:hAnsi="GHEA Grapalat" w:cs="Tahoma"/>
                <w:color w:val="000000"/>
                <w:sz w:val="20"/>
                <w:szCs w:val="20"/>
              </w:rPr>
            </w:pPr>
            <w:r w:rsidRPr="006D6EF1">
              <w:rPr>
                <w:rFonts w:ascii="GHEA Grapalat" w:hAnsi="GHEA Grapalat" w:cs="Tahoma"/>
                <w:color w:val="000000"/>
                <w:sz w:val="20"/>
                <w:szCs w:val="20"/>
              </w:rPr>
              <w:t>/____________________/</w:t>
            </w:r>
          </w:p>
          <w:p w:rsidR="006D6EF1" w:rsidRPr="006D6EF1" w:rsidRDefault="006D6EF1" w:rsidP="006D6EF1">
            <w:pPr>
              <w:rPr>
                <w:rFonts w:ascii="GHEA Grapalat" w:hAnsi="GHEA Grapalat" w:cs="Tahoma"/>
                <w:color w:val="000000"/>
                <w:sz w:val="20"/>
                <w:szCs w:val="20"/>
              </w:rPr>
            </w:pPr>
          </w:p>
          <w:p w:rsidR="006D6EF1" w:rsidRPr="006D6EF1" w:rsidRDefault="006D6EF1" w:rsidP="006D6EF1">
            <w:pPr>
              <w:rPr>
                <w:rFonts w:ascii="GHEA Grapalat" w:hAnsi="GHEA Grapalat" w:cs="Sylfaen"/>
                <w:sz w:val="20"/>
                <w:szCs w:val="20"/>
              </w:rPr>
            </w:pPr>
          </w:p>
          <w:p w:rsidR="006D6EF1" w:rsidRPr="006D6EF1" w:rsidRDefault="006D6EF1" w:rsidP="006D6EF1">
            <w:pPr>
              <w:jc w:val="right"/>
              <w:rPr>
                <w:rFonts w:ascii="GHEA Grapalat" w:hAnsi="GHEA Grapalat" w:cs="Sylfaen"/>
                <w:sz w:val="20"/>
                <w:szCs w:val="20"/>
              </w:rPr>
            </w:pPr>
            <w:r w:rsidRPr="006D6EF1">
              <w:rPr>
                <w:rFonts w:ascii="GHEA Grapalat" w:hAnsi="GHEA Grapalat" w:cs="Tahoma"/>
                <w:color w:val="000000"/>
                <w:sz w:val="20"/>
                <w:szCs w:val="20"/>
              </w:rPr>
              <w:t>/____________________/</w:t>
            </w:r>
          </w:p>
          <w:p w:rsidR="006D6EF1" w:rsidRPr="006D6EF1" w:rsidRDefault="006D6EF1" w:rsidP="006D6EF1">
            <w:pPr>
              <w:rPr>
                <w:rFonts w:ascii="GHEA Grapalat" w:hAnsi="GHEA Grapalat" w:cs="Sylfaen"/>
                <w:sz w:val="20"/>
                <w:szCs w:val="20"/>
              </w:rPr>
            </w:pPr>
          </w:p>
          <w:p w:rsidR="006D6EF1" w:rsidRPr="006D6EF1" w:rsidRDefault="006D6EF1" w:rsidP="006D6EF1">
            <w:pPr>
              <w:rPr>
                <w:rFonts w:ascii="GHEA Grapalat" w:hAnsi="GHEA Grapalat" w:cs="Sylfaen"/>
                <w:sz w:val="20"/>
                <w:szCs w:val="20"/>
              </w:rPr>
            </w:pPr>
            <w:r w:rsidRPr="006D6EF1">
              <w:rPr>
                <w:rFonts w:ascii="GHEA Grapalat" w:hAnsi="GHEA Grapalat" w:cs="Sylfaen"/>
                <w:sz w:val="20"/>
                <w:szCs w:val="20"/>
                <w:lang w:val="hy-AM"/>
              </w:rPr>
              <w:t>22</w:t>
            </w:r>
            <w:r w:rsidRPr="006D6EF1">
              <w:rPr>
                <w:rFonts w:ascii="GHEA Grapalat" w:hAnsi="GHEA Grapalat" w:cs="Sylfaen"/>
                <w:sz w:val="20"/>
                <w:szCs w:val="20"/>
              </w:rPr>
              <w:t>.բ.</w:t>
            </w:r>
          </w:p>
          <w:p w:rsidR="006D6EF1" w:rsidRPr="006D6EF1" w:rsidRDefault="006D6EF1" w:rsidP="006D6EF1">
            <w:pPr>
              <w:rPr>
                <w:rFonts w:ascii="GHEA Grapalat" w:hAnsi="GHEA Grapalat" w:cs="Sylfaen"/>
                <w:sz w:val="20"/>
                <w:szCs w:val="20"/>
              </w:rPr>
            </w:pPr>
            <w:r w:rsidRPr="006D6EF1">
              <w:rPr>
                <w:rFonts w:ascii="GHEA Grapalat" w:hAnsi="GHEA Grapalat" w:cs="Sylfaen"/>
                <w:sz w:val="20"/>
                <w:szCs w:val="20"/>
              </w:rPr>
              <w:t xml:space="preserve">                                                                             Կ.Տ.</w:t>
            </w:r>
          </w:p>
          <w:p w:rsidR="006D6EF1" w:rsidRPr="006D6EF1" w:rsidRDefault="006D6EF1" w:rsidP="006D6EF1">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D6EF1" w:rsidRPr="006D6EF1" w:rsidRDefault="006D6EF1" w:rsidP="006D6EF1">
            <w:pPr>
              <w:rPr>
                <w:rFonts w:ascii="GHEA Grapalat" w:hAnsi="GHEA Grapalat" w:cs="Sylfaen"/>
                <w:sz w:val="20"/>
                <w:szCs w:val="20"/>
              </w:rPr>
            </w:pPr>
            <w:r w:rsidRPr="006D6EF1">
              <w:rPr>
                <w:rFonts w:ascii="GHEA Grapalat" w:hAnsi="GHEA Grapalat" w:cs="Arial"/>
                <w:sz w:val="20"/>
                <w:szCs w:val="20"/>
                <w:lang w:val="hy-AM"/>
              </w:rPr>
              <w:t>2</w:t>
            </w:r>
            <w:r w:rsidRPr="006D6EF1">
              <w:rPr>
                <w:rFonts w:ascii="GHEA Grapalat" w:hAnsi="GHEA Grapalat" w:cs="Arial"/>
                <w:sz w:val="20"/>
                <w:szCs w:val="20"/>
              </w:rPr>
              <w:t>1.</w:t>
            </w:r>
            <w:r w:rsidRPr="006D6EF1">
              <w:rPr>
                <w:rFonts w:ascii="GHEA Grapalat" w:hAnsi="GHEA Grapalat" w:cs="Sylfaen"/>
                <w:sz w:val="20"/>
                <w:szCs w:val="20"/>
              </w:rPr>
              <w:t xml:space="preserve">ա. </w:t>
            </w:r>
            <w:r w:rsidRPr="006D6EF1">
              <w:rPr>
                <w:rFonts w:ascii="Courier New" w:hAnsi="Courier New" w:cs="Courier New"/>
                <w:sz w:val="20"/>
                <w:szCs w:val="20"/>
              </w:rPr>
              <w:t> </w:t>
            </w:r>
            <w:r w:rsidRPr="006D6EF1">
              <w:rPr>
                <w:rFonts w:ascii="GHEA Grapalat" w:hAnsi="GHEA Grapalat" w:cs="Sylfaen"/>
                <w:sz w:val="20"/>
                <w:szCs w:val="20"/>
              </w:rPr>
              <w:t>Վճարողի ստորագրությունները`</w:t>
            </w:r>
          </w:p>
          <w:p w:rsidR="006D6EF1" w:rsidRPr="006D6EF1" w:rsidRDefault="006D6EF1" w:rsidP="006D6EF1">
            <w:pPr>
              <w:jc w:val="right"/>
              <w:rPr>
                <w:rFonts w:ascii="GHEA Grapalat" w:hAnsi="GHEA Grapalat" w:cs="Sylfaen"/>
                <w:sz w:val="20"/>
                <w:szCs w:val="20"/>
              </w:rPr>
            </w:pPr>
          </w:p>
          <w:p w:rsidR="006D6EF1" w:rsidRPr="006D6EF1" w:rsidRDefault="006D6EF1" w:rsidP="006D6EF1">
            <w:pPr>
              <w:rPr>
                <w:rFonts w:ascii="GHEA Grapalat" w:hAnsi="GHEA Grapalat" w:cs="Sylfaen"/>
                <w:sz w:val="20"/>
                <w:szCs w:val="20"/>
              </w:rPr>
            </w:pPr>
            <w:r w:rsidRPr="006D6EF1">
              <w:rPr>
                <w:rFonts w:ascii="GHEA Grapalat" w:hAnsi="GHEA Grapalat" w:cs="Tahoma"/>
                <w:color w:val="000000"/>
                <w:sz w:val="20"/>
                <w:szCs w:val="20"/>
              </w:rPr>
              <w:t xml:space="preserve">                                               /____________________/</w:t>
            </w:r>
          </w:p>
          <w:p w:rsidR="006D6EF1" w:rsidRPr="006D6EF1" w:rsidRDefault="006D6EF1" w:rsidP="006D6EF1">
            <w:pPr>
              <w:jc w:val="right"/>
              <w:rPr>
                <w:rFonts w:ascii="GHEA Grapalat" w:hAnsi="GHEA Grapalat" w:cs="Tahoma"/>
                <w:color w:val="000000"/>
                <w:sz w:val="20"/>
                <w:szCs w:val="20"/>
              </w:rPr>
            </w:pPr>
          </w:p>
          <w:p w:rsidR="006D6EF1" w:rsidRPr="006D6EF1" w:rsidRDefault="006D6EF1" w:rsidP="006D6EF1">
            <w:pPr>
              <w:jc w:val="right"/>
              <w:rPr>
                <w:rFonts w:ascii="GHEA Grapalat" w:hAnsi="GHEA Grapalat" w:cs="Tahoma"/>
                <w:color w:val="000000"/>
                <w:sz w:val="20"/>
                <w:szCs w:val="20"/>
              </w:rPr>
            </w:pPr>
          </w:p>
          <w:p w:rsidR="006D6EF1" w:rsidRPr="006D6EF1" w:rsidRDefault="006D6EF1" w:rsidP="006D6EF1">
            <w:pPr>
              <w:jc w:val="right"/>
              <w:rPr>
                <w:rFonts w:ascii="GHEA Grapalat" w:hAnsi="GHEA Grapalat" w:cs="Sylfaen"/>
                <w:sz w:val="20"/>
                <w:szCs w:val="20"/>
              </w:rPr>
            </w:pPr>
            <w:r w:rsidRPr="006D6EF1">
              <w:rPr>
                <w:rFonts w:ascii="GHEA Grapalat" w:hAnsi="GHEA Grapalat" w:cs="Tahoma"/>
                <w:color w:val="000000"/>
                <w:sz w:val="20"/>
                <w:szCs w:val="20"/>
              </w:rPr>
              <w:t>/____________________/</w:t>
            </w:r>
          </w:p>
          <w:p w:rsidR="006D6EF1" w:rsidRPr="006D6EF1" w:rsidRDefault="006D6EF1" w:rsidP="006D6EF1">
            <w:pPr>
              <w:jc w:val="right"/>
              <w:rPr>
                <w:rFonts w:ascii="GHEA Grapalat" w:hAnsi="GHEA Grapalat" w:cs="Sylfaen"/>
                <w:sz w:val="20"/>
                <w:szCs w:val="20"/>
              </w:rPr>
            </w:pPr>
          </w:p>
          <w:p w:rsidR="006D6EF1" w:rsidRPr="006D6EF1" w:rsidRDefault="006D6EF1" w:rsidP="006D6EF1">
            <w:pPr>
              <w:jc w:val="right"/>
              <w:rPr>
                <w:rFonts w:ascii="GHEA Grapalat" w:hAnsi="GHEA Grapalat" w:cs="Sylfaen"/>
                <w:sz w:val="20"/>
                <w:szCs w:val="20"/>
              </w:rPr>
            </w:pPr>
            <w:r w:rsidRPr="006D6EF1">
              <w:rPr>
                <w:rFonts w:ascii="GHEA Grapalat" w:hAnsi="GHEA Grapalat" w:cs="Sylfaen"/>
                <w:sz w:val="20"/>
                <w:szCs w:val="20"/>
                <w:lang w:val="hy-AM"/>
              </w:rPr>
              <w:t>2</w:t>
            </w:r>
            <w:r w:rsidRPr="006D6EF1">
              <w:rPr>
                <w:rFonts w:ascii="GHEA Grapalat" w:hAnsi="GHEA Grapalat" w:cs="Sylfaen"/>
                <w:sz w:val="20"/>
                <w:szCs w:val="20"/>
              </w:rPr>
              <w:t>1.բ.                                                                    Կ.Տ.</w:t>
            </w:r>
          </w:p>
          <w:p w:rsidR="006D6EF1" w:rsidRPr="006D6EF1" w:rsidRDefault="006D6EF1" w:rsidP="006D6EF1">
            <w:pPr>
              <w:jc w:val="right"/>
              <w:rPr>
                <w:rFonts w:ascii="GHEA Grapalat" w:hAnsi="GHEA Grapalat" w:cs="Sylfaen"/>
                <w:sz w:val="20"/>
                <w:szCs w:val="20"/>
              </w:rPr>
            </w:pPr>
          </w:p>
        </w:tc>
      </w:tr>
      <w:tr w:rsidR="006D6EF1" w:rsidRPr="006D6EF1" w:rsidTr="006D6EF1">
        <w:trPr>
          <w:trHeight w:val="2058"/>
        </w:trPr>
        <w:tc>
          <w:tcPr>
            <w:tcW w:w="5616" w:type="dxa"/>
            <w:tcBorders>
              <w:top w:val="single" w:sz="4" w:space="0" w:color="auto"/>
              <w:left w:val="single" w:sz="4" w:space="0" w:color="auto"/>
              <w:right w:val="single" w:sz="4" w:space="0" w:color="auto"/>
            </w:tcBorders>
            <w:noWrap/>
            <w:vAlign w:val="bottom"/>
          </w:tcPr>
          <w:p w:rsidR="006D6EF1" w:rsidRPr="006D6EF1" w:rsidRDefault="006D6EF1" w:rsidP="006D6EF1">
            <w:pPr>
              <w:rPr>
                <w:rFonts w:ascii="GHEA Grapalat" w:hAnsi="GHEA Grapalat" w:cs="Tahoma"/>
                <w:color w:val="000000"/>
                <w:sz w:val="20"/>
                <w:szCs w:val="20"/>
              </w:rPr>
            </w:pPr>
            <w:r w:rsidRPr="006D6EF1">
              <w:rPr>
                <w:rFonts w:ascii="GHEA Grapalat" w:hAnsi="GHEA Grapalat" w:cs="Tahoma"/>
                <w:color w:val="000000"/>
                <w:sz w:val="20"/>
                <w:szCs w:val="20"/>
              </w:rPr>
              <w:t>2</w:t>
            </w:r>
            <w:r w:rsidRPr="006D6EF1">
              <w:rPr>
                <w:rFonts w:ascii="GHEA Grapalat" w:hAnsi="GHEA Grapalat" w:cs="Tahoma"/>
                <w:color w:val="000000"/>
                <w:sz w:val="20"/>
                <w:szCs w:val="20"/>
                <w:lang w:val="hy-AM"/>
              </w:rPr>
              <w:t>4</w:t>
            </w:r>
            <w:r w:rsidRPr="006D6EF1">
              <w:rPr>
                <w:rFonts w:ascii="GHEA Grapalat" w:hAnsi="GHEA Grapalat" w:cs="Tahoma"/>
                <w:color w:val="000000"/>
                <w:sz w:val="20"/>
                <w:szCs w:val="20"/>
              </w:rPr>
              <w:t xml:space="preserve">.ա.   </w:t>
            </w:r>
            <w:r w:rsidRPr="006D6EF1">
              <w:rPr>
                <w:rFonts w:ascii="GHEA Grapalat" w:hAnsi="GHEA Grapalat" w:cs="Tahoma"/>
                <w:color w:val="000000"/>
                <w:sz w:val="20"/>
                <w:szCs w:val="20"/>
                <w:lang w:val="hy-AM"/>
              </w:rPr>
              <w:t>Շահառուին  սպասարկող ֆինանսական կազմակերպություն</w:t>
            </w:r>
            <w:r w:rsidRPr="006D6EF1">
              <w:rPr>
                <w:rFonts w:ascii="GHEA Grapalat" w:hAnsi="GHEA Grapalat" w:cs="Tahoma"/>
                <w:color w:val="000000"/>
                <w:sz w:val="20"/>
                <w:szCs w:val="20"/>
              </w:rPr>
              <w:t xml:space="preserve"> </w:t>
            </w:r>
          </w:p>
          <w:p w:rsidR="006D6EF1" w:rsidRPr="006D6EF1" w:rsidRDefault="006D6EF1" w:rsidP="006D6EF1">
            <w:pPr>
              <w:rPr>
                <w:rFonts w:ascii="GHEA Grapalat" w:hAnsi="GHEA Grapalat" w:cs="Tahoma"/>
                <w:color w:val="000000"/>
                <w:sz w:val="20"/>
                <w:szCs w:val="20"/>
                <w:lang w:val="hy-AM"/>
              </w:rPr>
            </w:pPr>
            <w:r w:rsidRPr="006D6EF1">
              <w:rPr>
                <w:rFonts w:ascii="GHEA Grapalat" w:hAnsi="GHEA Grapalat" w:cs="Tahoma"/>
                <w:color w:val="000000"/>
                <w:sz w:val="20"/>
                <w:szCs w:val="20"/>
              </w:rPr>
              <w:t xml:space="preserve">                             </w:t>
            </w:r>
            <w:r w:rsidRPr="006D6EF1">
              <w:rPr>
                <w:rFonts w:ascii="GHEA Grapalat" w:hAnsi="GHEA Grapalat" w:cs="Tahoma"/>
                <w:color w:val="000000"/>
                <w:sz w:val="20"/>
                <w:szCs w:val="20"/>
                <w:lang w:val="hy-AM"/>
              </w:rPr>
              <w:t xml:space="preserve">                 </w:t>
            </w:r>
          </w:p>
          <w:p w:rsidR="006D6EF1" w:rsidRPr="006D6EF1" w:rsidRDefault="006D6EF1" w:rsidP="006D6EF1">
            <w:pPr>
              <w:rPr>
                <w:rFonts w:ascii="GHEA Grapalat" w:hAnsi="GHEA Grapalat" w:cs="Tahoma"/>
                <w:color w:val="000000"/>
                <w:sz w:val="20"/>
                <w:szCs w:val="20"/>
              </w:rPr>
            </w:pPr>
            <w:r w:rsidRPr="006D6EF1">
              <w:rPr>
                <w:rFonts w:ascii="GHEA Grapalat" w:hAnsi="GHEA Grapalat" w:cs="Tahoma"/>
                <w:color w:val="000000"/>
                <w:sz w:val="20"/>
                <w:szCs w:val="20"/>
                <w:lang w:val="hy-AM"/>
              </w:rPr>
              <w:t xml:space="preserve">                                                 </w:t>
            </w:r>
            <w:r w:rsidRPr="006D6EF1">
              <w:rPr>
                <w:rFonts w:ascii="GHEA Grapalat" w:hAnsi="GHEA Grapalat" w:cs="Tahoma"/>
                <w:color w:val="000000"/>
                <w:sz w:val="20"/>
                <w:szCs w:val="20"/>
              </w:rPr>
              <w:t xml:space="preserve">   /____________________/</w:t>
            </w:r>
          </w:p>
          <w:p w:rsidR="006D6EF1" w:rsidRPr="006D6EF1" w:rsidRDefault="006D6EF1" w:rsidP="006D6EF1">
            <w:pPr>
              <w:rPr>
                <w:rFonts w:ascii="GHEA Grapalat" w:hAnsi="GHEA Grapalat" w:cs="Sylfaen"/>
                <w:sz w:val="20"/>
                <w:szCs w:val="20"/>
              </w:rPr>
            </w:pPr>
            <w:r w:rsidRPr="006D6EF1">
              <w:rPr>
                <w:rFonts w:ascii="GHEA Grapalat" w:hAnsi="GHEA Grapalat" w:cs="Sylfaen"/>
                <w:sz w:val="20"/>
                <w:szCs w:val="20"/>
              </w:rPr>
              <w:t xml:space="preserve">  </w:t>
            </w:r>
          </w:p>
          <w:p w:rsidR="006D6EF1" w:rsidRPr="006D6EF1" w:rsidRDefault="006D6EF1" w:rsidP="006D6EF1">
            <w:pPr>
              <w:rPr>
                <w:rFonts w:ascii="GHEA Grapalat" w:hAnsi="GHEA Grapalat" w:cs="Sylfaen"/>
                <w:sz w:val="20"/>
                <w:szCs w:val="20"/>
              </w:rPr>
            </w:pPr>
            <w:r w:rsidRPr="006D6EF1">
              <w:rPr>
                <w:rFonts w:ascii="GHEA Grapalat" w:hAnsi="GHEA Grapalat" w:cs="Sylfaen"/>
                <w:sz w:val="20"/>
                <w:szCs w:val="20"/>
              </w:rPr>
              <w:t xml:space="preserve">                                                       /ստորագրություն/</w:t>
            </w:r>
          </w:p>
          <w:p w:rsidR="006D6EF1" w:rsidRPr="006D6EF1" w:rsidRDefault="006D6EF1" w:rsidP="006D6EF1">
            <w:pPr>
              <w:rPr>
                <w:rFonts w:ascii="GHEA Grapalat" w:hAnsi="GHEA Grapalat" w:cs="Tahoma"/>
                <w:color w:val="000000"/>
                <w:sz w:val="20"/>
                <w:szCs w:val="20"/>
              </w:rPr>
            </w:pPr>
          </w:p>
          <w:p w:rsidR="006D6EF1" w:rsidRPr="006D6EF1" w:rsidRDefault="006D6EF1" w:rsidP="006D6EF1">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6D6EF1" w:rsidRPr="006D6EF1" w:rsidRDefault="006D6EF1" w:rsidP="006D6EF1">
            <w:pPr>
              <w:rPr>
                <w:rFonts w:ascii="GHEA Grapalat" w:hAnsi="GHEA Grapalat" w:cs="Tahoma"/>
                <w:color w:val="000000"/>
                <w:sz w:val="20"/>
                <w:szCs w:val="20"/>
              </w:rPr>
            </w:pPr>
            <w:r w:rsidRPr="006D6EF1">
              <w:rPr>
                <w:rFonts w:ascii="GHEA Grapalat" w:hAnsi="GHEA Grapalat" w:cs="Tahoma"/>
                <w:color w:val="000000"/>
                <w:sz w:val="20"/>
                <w:szCs w:val="20"/>
              </w:rPr>
              <w:t>2</w:t>
            </w:r>
            <w:r w:rsidRPr="006D6EF1">
              <w:rPr>
                <w:rFonts w:ascii="GHEA Grapalat" w:hAnsi="GHEA Grapalat" w:cs="Tahoma"/>
                <w:color w:val="000000"/>
                <w:sz w:val="20"/>
                <w:szCs w:val="20"/>
                <w:lang w:val="hy-AM"/>
              </w:rPr>
              <w:t>3</w:t>
            </w:r>
            <w:r w:rsidRPr="006D6EF1">
              <w:rPr>
                <w:rFonts w:ascii="GHEA Grapalat" w:hAnsi="GHEA Grapalat" w:cs="Tahoma"/>
                <w:color w:val="000000"/>
                <w:sz w:val="20"/>
                <w:szCs w:val="20"/>
              </w:rPr>
              <w:t xml:space="preserve">.ա.   </w:t>
            </w:r>
            <w:r w:rsidRPr="006D6EF1">
              <w:rPr>
                <w:rFonts w:ascii="GHEA Grapalat" w:hAnsi="GHEA Grapalat" w:cs="Tahoma"/>
                <w:color w:val="000000"/>
                <w:sz w:val="20"/>
                <w:szCs w:val="20"/>
                <w:lang w:val="hy-AM"/>
              </w:rPr>
              <w:t>Վճարողին  սպասարկող ֆինանսական կազմակերպություն</w:t>
            </w:r>
            <w:r w:rsidRPr="006D6EF1">
              <w:rPr>
                <w:rFonts w:ascii="GHEA Grapalat" w:hAnsi="GHEA Grapalat" w:cs="Tahoma"/>
                <w:color w:val="000000"/>
                <w:sz w:val="20"/>
                <w:szCs w:val="20"/>
              </w:rPr>
              <w:t xml:space="preserve"> </w:t>
            </w:r>
          </w:p>
          <w:p w:rsidR="006D6EF1" w:rsidRPr="006D6EF1" w:rsidRDefault="006D6EF1" w:rsidP="006D6EF1">
            <w:pPr>
              <w:jc w:val="right"/>
              <w:rPr>
                <w:rFonts w:ascii="GHEA Grapalat" w:hAnsi="GHEA Grapalat" w:cs="Tahoma"/>
                <w:color w:val="000000"/>
                <w:sz w:val="20"/>
                <w:szCs w:val="20"/>
              </w:rPr>
            </w:pPr>
          </w:p>
          <w:p w:rsidR="006D6EF1" w:rsidRPr="006D6EF1" w:rsidRDefault="006D6EF1" w:rsidP="006D6EF1">
            <w:pPr>
              <w:jc w:val="right"/>
              <w:rPr>
                <w:rFonts w:ascii="GHEA Grapalat" w:hAnsi="GHEA Grapalat" w:cs="Tahoma"/>
                <w:color w:val="000000"/>
                <w:sz w:val="20"/>
                <w:szCs w:val="20"/>
              </w:rPr>
            </w:pPr>
          </w:p>
          <w:p w:rsidR="006D6EF1" w:rsidRPr="006D6EF1" w:rsidRDefault="006D6EF1" w:rsidP="006D6EF1">
            <w:pPr>
              <w:jc w:val="right"/>
              <w:rPr>
                <w:rFonts w:ascii="GHEA Grapalat" w:hAnsi="GHEA Grapalat" w:cs="Tahoma"/>
                <w:color w:val="000000"/>
                <w:sz w:val="20"/>
                <w:szCs w:val="20"/>
              </w:rPr>
            </w:pPr>
            <w:r w:rsidRPr="006D6EF1">
              <w:rPr>
                <w:rFonts w:ascii="GHEA Grapalat" w:hAnsi="GHEA Grapalat" w:cs="Tahoma"/>
                <w:color w:val="000000"/>
                <w:sz w:val="20"/>
                <w:szCs w:val="20"/>
              </w:rPr>
              <w:t>/____________________/</w:t>
            </w:r>
          </w:p>
          <w:p w:rsidR="006D6EF1" w:rsidRPr="006D6EF1" w:rsidRDefault="006D6EF1" w:rsidP="006D6EF1">
            <w:pPr>
              <w:jc w:val="center"/>
              <w:rPr>
                <w:rFonts w:ascii="GHEA Grapalat" w:hAnsi="GHEA Grapalat" w:cs="Sylfaen"/>
                <w:sz w:val="20"/>
                <w:szCs w:val="20"/>
              </w:rPr>
            </w:pPr>
            <w:r w:rsidRPr="006D6EF1">
              <w:rPr>
                <w:rFonts w:ascii="GHEA Grapalat" w:hAnsi="GHEA Grapalat" w:cs="Tahoma"/>
                <w:color w:val="000000"/>
                <w:sz w:val="20"/>
                <w:szCs w:val="20"/>
              </w:rPr>
              <w:t xml:space="preserve">                                                   </w:t>
            </w:r>
            <w:r w:rsidRPr="006D6EF1">
              <w:rPr>
                <w:rFonts w:ascii="GHEA Grapalat" w:hAnsi="GHEA Grapalat" w:cs="Sylfaen"/>
                <w:sz w:val="20"/>
                <w:szCs w:val="20"/>
              </w:rPr>
              <w:t>/ստորագրություն/</w:t>
            </w:r>
          </w:p>
          <w:p w:rsidR="006D6EF1" w:rsidRPr="006D6EF1" w:rsidRDefault="006D6EF1" w:rsidP="006D6EF1">
            <w:pPr>
              <w:jc w:val="right"/>
              <w:rPr>
                <w:rFonts w:ascii="GHEA Grapalat" w:hAnsi="GHEA Grapalat" w:cs="Arial"/>
                <w:sz w:val="20"/>
                <w:szCs w:val="20"/>
                <w:lang w:val="hy-AM"/>
              </w:rPr>
            </w:pPr>
          </w:p>
        </w:tc>
      </w:tr>
      <w:tr w:rsidR="006D6EF1" w:rsidRPr="006D6EF1" w:rsidTr="006D6EF1">
        <w:trPr>
          <w:trHeight w:val="2194"/>
        </w:trPr>
        <w:tc>
          <w:tcPr>
            <w:tcW w:w="5616" w:type="dxa"/>
            <w:tcBorders>
              <w:top w:val="nil"/>
              <w:left w:val="single" w:sz="4" w:space="0" w:color="auto"/>
              <w:bottom w:val="single" w:sz="4" w:space="0" w:color="auto"/>
              <w:right w:val="single" w:sz="4" w:space="0" w:color="auto"/>
            </w:tcBorders>
            <w:noWrap/>
            <w:vAlign w:val="bottom"/>
          </w:tcPr>
          <w:p w:rsidR="006D6EF1" w:rsidRPr="006D6EF1" w:rsidRDefault="006D6EF1" w:rsidP="006D6EF1">
            <w:pPr>
              <w:rPr>
                <w:rFonts w:ascii="GHEA Grapalat" w:hAnsi="GHEA Grapalat" w:cs="Sylfaen"/>
                <w:sz w:val="20"/>
                <w:szCs w:val="20"/>
              </w:rPr>
            </w:pPr>
            <w:r w:rsidRPr="006D6EF1">
              <w:rPr>
                <w:rFonts w:ascii="GHEA Grapalat" w:hAnsi="GHEA Grapalat" w:cs="Sylfaen"/>
                <w:sz w:val="20"/>
                <w:szCs w:val="20"/>
              </w:rPr>
              <w:lastRenderedPageBreak/>
              <w:t>24.բ.                                                       Կ.Տ.</w:t>
            </w:r>
          </w:p>
          <w:p w:rsidR="006D6EF1" w:rsidRPr="006D6EF1" w:rsidRDefault="006D6EF1" w:rsidP="006D6EF1">
            <w:pPr>
              <w:rPr>
                <w:rFonts w:ascii="GHEA Grapalat" w:hAnsi="GHEA Grapalat" w:cs="Sylfaen"/>
                <w:sz w:val="20"/>
                <w:szCs w:val="20"/>
              </w:rPr>
            </w:pPr>
          </w:p>
          <w:p w:rsidR="006D6EF1" w:rsidRPr="006D6EF1" w:rsidRDefault="006D6EF1" w:rsidP="006D6EF1">
            <w:pPr>
              <w:rPr>
                <w:rFonts w:ascii="GHEA Grapalat" w:hAnsi="GHEA Grapalat" w:cs="Sylfaen"/>
                <w:sz w:val="20"/>
                <w:szCs w:val="20"/>
              </w:rPr>
            </w:pPr>
          </w:p>
          <w:p w:rsidR="006D6EF1" w:rsidRPr="006D6EF1" w:rsidRDefault="006D6EF1" w:rsidP="006D6EF1">
            <w:pPr>
              <w:rPr>
                <w:rFonts w:ascii="GHEA Grapalat" w:hAnsi="GHEA Grapalat" w:cs="Sylfaen"/>
                <w:sz w:val="20"/>
                <w:szCs w:val="20"/>
              </w:rPr>
            </w:pPr>
            <w:r w:rsidRPr="006D6EF1">
              <w:rPr>
                <w:rFonts w:ascii="GHEA Grapalat" w:hAnsi="GHEA Grapalat" w:cs="Tahoma"/>
                <w:color w:val="000000"/>
                <w:sz w:val="20"/>
                <w:szCs w:val="20"/>
              </w:rPr>
              <w:t xml:space="preserve"> </w:t>
            </w:r>
            <w:r w:rsidRPr="006D6EF1">
              <w:rPr>
                <w:rFonts w:ascii="GHEA Grapalat" w:hAnsi="GHEA Grapalat" w:cs="Sylfaen"/>
                <w:sz w:val="20"/>
                <w:szCs w:val="20"/>
              </w:rPr>
              <w:t>2</w:t>
            </w:r>
            <w:r w:rsidRPr="006D6EF1">
              <w:rPr>
                <w:rFonts w:ascii="GHEA Grapalat" w:hAnsi="GHEA Grapalat" w:cs="Sylfaen"/>
                <w:sz w:val="20"/>
                <w:szCs w:val="20"/>
                <w:lang w:val="hy-AM"/>
              </w:rPr>
              <w:t>4</w:t>
            </w:r>
            <w:r w:rsidRPr="006D6EF1">
              <w:rPr>
                <w:rFonts w:ascii="GHEA Grapalat" w:hAnsi="GHEA Grapalat" w:cs="Sylfaen"/>
                <w:sz w:val="20"/>
                <w:szCs w:val="20"/>
              </w:rPr>
              <w:t>.</w:t>
            </w:r>
            <w:r w:rsidRPr="006D6EF1">
              <w:rPr>
                <w:rFonts w:ascii="GHEA Grapalat" w:hAnsi="GHEA Grapalat" w:cs="Sylfaen"/>
                <w:sz w:val="20"/>
                <w:szCs w:val="20"/>
                <w:lang w:val="hy-AM"/>
              </w:rPr>
              <w:t>գ</w:t>
            </w:r>
            <w:r w:rsidRPr="006D6EF1">
              <w:rPr>
                <w:rFonts w:ascii="GHEA Grapalat" w:hAnsi="GHEA Grapalat" w:cs="Tahoma"/>
                <w:color w:val="000000"/>
                <w:sz w:val="20"/>
                <w:szCs w:val="20"/>
              </w:rPr>
              <w:t xml:space="preserve">                                                 "___" </w:t>
            </w:r>
            <w:r w:rsidRPr="006D6EF1">
              <w:rPr>
                <w:rFonts w:ascii="GHEA Grapalat" w:hAnsi="GHEA Grapalat" w:cs="Sylfaen"/>
                <w:color w:val="000000"/>
                <w:sz w:val="20"/>
                <w:szCs w:val="20"/>
              </w:rPr>
              <w:t xml:space="preserve">___ </w:t>
            </w:r>
            <w:r w:rsidRPr="006D6EF1">
              <w:rPr>
                <w:rFonts w:ascii="GHEA Grapalat" w:hAnsi="GHEA Grapalat" w:cs="Tahoma"/>
                <w:color w:val="000000"/>
                <w:sz w:val="20"/>
                <w:szCs w:val="20"/>
              </w:rPr>
              <w:t xml:space="preserve">20___ </w:t>
            </w:r>
            <w:r w:rsidRPr="006D6EF1">
              <w:rPr>
                <w:rFonts w:ascii="GHEA Grapalat" w:hAnsi="GHEA Grapalat" w:cs="Sylfaen"/>
                <w:color w:val="000000"/>
                <w:sz w:val="20"/>
                <w:szCs w:val="20"/>
              </w:rPr>
              <w:t>թ.</w:t>
            </w:r>
            <w:r w:rsidRPr="006D6EF1">
              <w:rPr>
                <w:rFonts w:ascii="GHEA Grapalat" w:hAnsi="GHEA Grapalat" w:cs="Sylfaen"/>
                <w:sz w:val="20"/>
                <w:szCs w:val="20"/>
              </w:rPr>
              <w:t xml:space="preserve"> </w:t>
            </w:r>
          </w:p>
          <w:p w:rsidR="006D6EF1" w:rsidRPr="006D6EF1" w:rsidRDefault="006D6EF1" w:rsidP="006D6EF1">
            <w:pPr>
              <w:rPr>
                <w:rFonts w:ascii="GHEA Grapalat" w:hAnsi="GHEA Grapalat" w:cs="Sylfaen"/>
                <w:sz w:val="20"/>
                <w:szCs w:val="20"/>
              </w:rPr>
            </w:pPr>
          </w:p>
          <w:p w:rsidR="006D6EF1" w:rsidRPr="006D6EF1" w:rsidRDefault="006D6EF1" w:rsidP="006D6EF1">
            <w:pPr>
              <w:rPr>
                <w:rFonts w:ascii="GHEA Grapalat" w:hAnsi="GHEA Grapalat" w:cs="Sylfaen"/>
                <w:sz w:val="20"/>
                <w:szCs w:val="20"/>
              </w:rPr>
            </w:pPr>
            <w:r w:rsidRPr="006D6EF1">
              <w:rPr>
                <w:rFonts w:ascii="GHEA Grapalat" w:hAnsi="GHEA Grapalat" w:cs="Sylfaen"/>
                <w:sz w:val="20"/>
                <w:szCs w:val="20"/>
              </w:rPr>
              <w:t xml:space="preserve">  </w:t>
            </w:r>
          </w:p>
          <w:p w:rsidR="006D6EF1" w:rsidRPr="006D6EF1" w:rsidRDefault="006D6EF1" w:rsidP="006D6EF1">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D6EF1" w:rsidRPr="006D6EF1" w:rsidRDefault="006D6EF1" w:rsidP="006D6EF1">
            <w:pPr>
              <w:rPr>
                <w:rFonts w:ascii="GHEA Grapalat" w:hAnsi="GHEA Grapalat" w:cs="Sylfaen"/>
                <w:sz w:val="20"/>
                <w:szCs w:val="20"/>
              </w:rPr>
            </w:pPr>
            <w:r w:rsidRPr="006D6EF1">
              <w:rPr>
                <w:rFonts w:ascii="GHEA Grapalat" w:hAnsi="GHEA Grapalat" w:cs="Sylfaen"/>
                <w:sz w:val="20"/>
                <w:szCs w:val="20"/>
              </w:rPr>
              <w:t xml:space="preserve">23.բ.                                                                 Կ.Տ.    </w:t>
            </w:r>
          </w:p>
          <w:p w:rsidR="006D6EF1" w:rsidRPr="006D6EF1" w:rsidRDefault="006D6EF1" w:rsidP="006D6EF1">
            <w:pPr>
              <w:rPr>
                <w:rFonts w:ascii="GHEA Grapalat" w:hAnsi="GHEA Grapalat" w:cs="Sylfaen"/>
                <w:sz w:val="20"/>
                <w:szCs w:val="20"/>
              </w:rPr>
            </w:pPr>
          </w:p>
          <w:p w:rsidR="006D6EF1" w:rsidRPr="006D6EF1" w:rsidRDefault="006D6EF1" w:rsidP="006D6EF1">
            <w:pPr>
              <w:rPr>
                <w:rFonts w:ascii="GHEA Grapalat" w:hAnsi="GHEA Grapalat" w:cs="Sylfaen"/>
                <w:sz w:val="20"/>
                <w:szCs w:val="20"/>
              </w:rPr>
            </w:pPr>
            <w:r w:rsidRPr="006D6EF1">
              <w:rPr>
                <w:rFonts w:ascii="GHEA Grapalat" w:hAnsi="GHEA Grapalat" w:cs="Sylfaen"/>
                <w:sz w:val="20"/>
                <w:szCs w:val="20"/>
              </w:rPr>
              <w:t xml:space="preserve">                     </w:t>
            </w:r>
          </w:p>
          <w:p w:rsidR="006D6EF1" w:rsidRPr="006D6EF1" w:rsidRDefault="006D6EF1" w:rsidP="006D6EF1">
            <w:pPr>
              <w:rPr>
                <w:rFonts w:ascii="GHEA Grapalat" w:hAnsi="GHEA Grapalat" w:cs="Sylfaen"/>
                <w:color w:val="000000"/>
                <w:sz w:val="20"/>
                <w:szCs w:val="20"/>
              </w:rPr>
            </w:pPr>
            <w:r w:rsidRPr="006D6EF1">
              <w:rPr>
                <w:rFonts w:ascii="GHEA Grapalat" w:hAnsi="GHEA Grapalat" w:cs="Sylfaen"/>
                <w:sz w:val="20"/>
                <w:szCs w:val="20"/>
              </w:rPr>
              <w:t>23.</w:t>
            </w:r>
            <w:r w:rsidRPr="006D6EF1">
              <w:rPr>
                <w:rFonts w:ascii="GHEA Grapalat" w:hAnsi="GHEA Grapalat" w:cs="Sylfaen"/>
                <w:sz w:val="20"/>
                <w:szCs w:val="20"/>
                <w:lang w:val="hy-AM"/>
              </w:rPr>
              <w:t>գ</w:t>
            </w:r>
            <w:r w:rsidRPr="006D6EF1">
              <w:rPr>
                <w:rFonts w:ascii="GHEA Grapalat" w:hAnsi="GHEA Grapalat" w:cs="Sylfaen"/>
                <w:sz w:val="20"/>
                <w:szCs w:val="20"/>
              </w:rPr>
              <w:t xml:space="preserve">.Կատարման ամսաթիվը`           </w:t>
            </w:r>
            <w:r w:rsidRPr="006D6EF1">
              <w:rPr>
                <w:rFonts w:ascii="GHEA Grapalat" w:hAnsi="GHEA Grapalat" w:cs="Tahoma"/>
                <w:color w:val="000000"/>
                <w:sz w:val="20"/>
                <w:szCs w:val="20"/>
              </w:rPr>
              <w:t xml:space="preserve">"___" </w:t>
            </w:r>
            <w:r w:rsidRPr="006D6EF1">
              <w:rPr>
                <w:rFonts w:ascii="GHEA Grapalat" w:hAnsi="GHEA Grapalat" w:cs="Sylfaen"/>
                <w:color w:val="000000"/>
                <w:sz w:val="20"/>
                <w:szCs w:val="20"/>
              </w:rPr>
              <w:t xml:space="preserve">___ </w:t>
            </w:r>
            <w:r w:rsidRPr="006D6EF1">
              <w:rPr>
                <w:rFonts w:ascii="GHEA Grapalat" w:hAnsi="GHEA Grapalat" w:cs="Tahoma"/>
                <w:color w:val="000000"/>
                <w:sz w:val="20"/>
                <w:szCs w:val="20"/>
              </w:rPr>
              <w:t>20___</w:t>
            </w:r>
            <w:r w:rsidRPr="006D6EF1">
              <w:rPr>
                <w:rFonts w:ascii="GHEA Grapalat" w:hAnsi="GHEA Grapalat" w:cs="Sylfaen"/>
                <w:color w:val="000000"/>
                <w:sz w:val="20"/>
                <w:szCs w:val="20"/>
              </w:rPr>
              <w:t>թ.</w:t>
            </w:r>
          </w:p>
          <w:p w:rsidR="006D6EF1" w:rsidRPr="006D6EF1" w:rsidRDefault="006D6EF1" w:rsidP="006D6EF1">
            <w:pPr>
              <w:rPr>
                <w:rFonts w:ascii="GHEA Grapalat" w:hAnsi="GHEA Grapalat" w:cs="Sylfaen"/>
                <w:color w:val="000000"/>
                <w:sz w:val="20"/>
                <w:szCs w:val="20"/>
              </w:rPr>
            </w:pPr>
          </w:p>
          <w:p w:rsidR="006D6EF1" w:rsidRPr="006D6EF1" w:rsidRDefault="006D6EF1" w:rsidP="006D6EF1">
            <w:pPr>
              <w:rPr>
                <w:rFonts w:ascii="GHEA Grapalat" w:hAnsi="GHEA Grapalat" w:cs="Sylfaen"/>
                <w:sz w:val="20"/>
                <w:szCs w:val="20"/>
              </w:rPr>
            </w:pPr>
          </w:p>
          <w:p w:rsidR="006D6EF1" w:rsidRPr="006D6EF1" w:rsidRDefault="006D6EF1" w:rsidP="006D6EF1">
            <w:pPr>
              <w:jc w:val="right"/>
              <w:rPr>
                <w:rFonts w:ascii="GHEA Grapalat" w:hAnsi="GHEA Grapalat" w:cs="Arial"/>
                <w:sz w:val="20"/>
                <w:szCs w:val="20"/>
              </w:rPr>
            </w:pPr>
          </w:p>
        </w:tc>
      </w:tr>
    </w:tbl>
    <w:p w:rsidR="006D6EF1" w:rsidRPr="006D6EF1" w:rsidRDefault="006D6EF1" w:rsidP="006D6EF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D6EF1" w:rsidRPr="006D6EF1" w:rsidRDefault="006D6EF1" w:rsidP="006D6EF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D6EF1" w:rsidRPr="006D6EF1" w:rsidRDefault="006D6EF1" w:rsidP="006D6EF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D6EF1" w:rsidRPr="006D6EF1" w:rsidRDefault="006D6EF1" w:rsidP="006D6EF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D6EF1" w:rsidRPr="006D6EF1" w:rsidRDefault="006D6EF1" w:rsidP="006D6EF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D6EF1" w:rsidRPr="006D6EF1" w:rsidRDefault="006D6EF1" w:rsidP="006D6EF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6D6EF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D6EF1" w:rsidRPr="006D6EF1" w:rsidRDefault="006D6EF1" w:rsidP="006D6EF1">
      <w:pPr>
        <w:jc w:val="center"/>
        <w:rPr>
          <w:rFonts w:ascii="GHEA Grapalat" w:hAnsi="GHEA Grapalat"/>
          <w:b/>
          <w:sz w:val="22"/>
          <w:szCs w:val="22"/>
          <w:lang w:val="nl-NL"/>
        </w:rPr>
      </w:pPr>
      <w:r w:rsidRPr="006D6EF1">
        <w:rPr>
          <w:rFonts w:ascii="GHEA Grapalat" w:hAnsi="GHEA Grapalat"/>
          <w:b/>
          <w:lang w:val="hy-AM"/>
        </w:rPr>
        <w:br w:type="page"/>
      </w:r>
      <w:r w:rsidRPr="006D6EF1">
        <w:rPr>
          <w:rFonts w:ascii="GHEA Grapalat" w:hAnsi="GHEA Grapalat"/>
          <w:b/>
          <w:sz w:val="22"/>
          <w:szCs w:val="22"/>
          <w:lang w:val="hy-AM"/>
        </w:rPr>
        <w:lastRenderedPageBreak/>
        <w:t>Վճարման</w:t>
      </w:r>
      <w:r w:rsidRPr="006D6EF1">
        <w:rPr>
          <w:rFonts w:ascii="GHEA Grapalat" w:hAnsi="GHEA Grapalat"/>
          <w:b/>
          <w:sz w:val="22"/>
          <w:szCs w:val="22"/>
          <w:lang w:val="nl-NL"/>
        </w:rPr>
        <w:t xml:space="preserve"> </w:t>
      </w:r>
      <w:r w:rsidRPr="006D6EF1">
        <w:rPr>
          <w:rFonts w:ascii="GHEA Grapalat" w:hAnsi="GHEA Grapalat"/>
          <w:b/>
          <w:sz w:val="22"/>
          <w:szCs w:val="22"/>
          <w:lang w:val="hy-AM"/>
        </w:rPr>
        <w:t>պահանջագրի</w:t>
      </w:r>
      <w:r w:rsidRPr="006D6EF1">
        <w:rPr>
          <w:rFonts w:ascii="GHEA Grapalat" w:hAnsi="GHEA Grapalat"/>
          <w:b/>
          <w:sz w:val="22"/>
          <w:szCs w:val="22"/>
          <w:lang w:val="nl-NL"/>
        </w:rPr>
        <w:t xml:space="preserve"> </w:t>
      </w:r>
      <w:r w:rsidRPr="006D6EF1">
        <w:rPr>
          <w:rFonts w:ascii="GHEA Grapalat" w:hAnsi="GHEA Grapalat"/>
          <w:b/>
          <w:sz w:val="22"/>
          <w:szCs w:val="22"/>
          <w:lang w:val="hy-AM"/>
        </w:rPr>
        <w:t>պարտադիր</w:t>
      </w:r>
      <w:r w:rsidRPr="006D6EF1">
        <w:rPr>
          <w:rFonts w:ascii="GHEA Grapalat" w:hAnsi="GHEA Grapalat"/>
          <w:b/>
          <w:sz w:val="22"/>
          <w:szCs w:val="22"/>
          <w:lang w:val="nl-NL"/>
        </w:rPr>
        <w:t xml:space="preserve"> </w:t>
      </w:r>
      <w:r w:rsidRPr="006D6EF1">
        <w:rPr>
          <w:rFonts w:ascii="GHEA Grapalat" w:hAnsi="GHEA Grapalat"/>
          <w:b/>
          <w:sz w:val="22"/>
          <w:szCs w:val="22"/>
          <w:lang w:val="hy-AM"/>
        </w:rPr>
        <w:t>վավերապայմանները</w:t>
      </w:r>
      <w:r w:rsidRPr="006D6EF1">
        <w:rPr>
          <w:rFonts w:ascii="GHEA Grapalat" w:hAnsi="GHEA Grapalat"/>
          <w:b/>
          <w:sz w:val="22"/>
          <w:szCs w:val="22"/>
          <w:lang w:val="nl-NL"/>
        </w:rPr>
        <w:t xml:space="preserve"> </w:t>
      </w:r>
      <w:r w:rsidRPr="006D6EF1">
        <w:rPr>
          <w:rFonts w:ascii="GHEA Grapalat" w:hAnsi="GHEA Grapalat"/>
          <w:b/>
          <w:sz w:val="22"/>
          <w:szCs w:val="22"/>
          <w:lang w:val="hy-AM"/>
        </w:rPr>
        <w:t>և</w:t>
      </w:r>
      <w:r w:rsidRPr="006D6EF1">
        <w:rPr>
          <w:rFonts w:ascii="GHEA Grapalat" w:hAnsi="GHEA Grapalat"/>
          <w:b/>
          <w:sz w:val="22"/>
          <w:szCs w:val="22"/>
          <w:lang w:val="nl-NL"/>
        </w:rPr>
        <w:t xml:space="preserve"> </w:t>
      </w:r>
      <w:r w:rsidRPr="006D6EF1">
        <w:rPr>
          <w:rFonts w:ascii="GHEA Grapalat" w:hAnsi="GHEA Grapalat"/>
          <w:b/>
          <w:sz w:val="22"/>
          <w:szCs w:val="22"/>
          <w:lang w:val="hy-AM"/>
        </w:rPr>
        <w:t>լրացման</w:t>
      </w:r>
      <w:r w:rsidRPr="006D6EF1">
        <w:rPr>
          <w:rFonts w:ascii="GHEA Grapalat" w:hAnsi="GHEA Grapalat"/>
          <w:b/>
          <w:sz w:val="22"/>
          <w:szCs w:val="22"/>
          <w:lang w:val="nl-NL"/>
        </w:rPr>
        <w:t xml:space="preserve"> </w:t>
      </w:r>
      <w:r w:rsidRPr="006D6EF1">
        <w:rPr>
          <w:rFonts w:ascii="GHEA Grapalat" w:hAnsi="GHEA Grapalat"/>
          <w:b/>
          <w:sz w:val="22"/>
          <w:szCs w:val="22"/>
          <w:lang w:val="hy-AM"/>
        </w:rPr>
        <w:t>ուղեցույցը</w:t>
      </w:r>
    </w:p>
    <w:p w:rsidR="006D6EF1" w:rsidRPr="006D6EF1" w:rsidRDefault="006D6EF1" w:rsidP="006D6EF1">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both"/>
              <w:rPr>
                <w:rFonts w:ascii="GHEA Grapalat" w:hAnsi="GHEA Grapalat"/>
                <w:sz w:val="20"/>
                <w:szCs w:val="20"/>
              </w:rPr>
            </w:pPr>
            <w:r w:rsidRPr="006D6EF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b/>
                <w:sz w:val="20"/>
                <w:szCs w:val="20"/>
              </w:rPr>
            </w:pPr>
            <w:r w:rsidRPr="006D6EF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b/>
                <w:sz w:val="20"/>
                <w:szCs w:val="20"/>
              </w:rPr>
            </w:pPr>
            <w:r w:rsidRPr="006D6EF1">
              <w:rPr>
                <w:rFonts w:ascii="GHEA Grapalat" w:hAnsi="GHEA Grapalat"/>
                <w:b/>
                <w:sz w:val="20"/>
                <w:szCs w:val="20"/>
              </w:rPr>
              <w:t>Նշված դաշտի/</w:t>
            </w:r>
          </w:p>
          <w:p w:rsidR="006D6EF1" w:rsidRPr="006D6EF1" w:rsidRDefault="006D6EF1" w:rsidP="006D6EF1">
            <w:pPr>
              <w:jc w:val="center"/>
              <w:rPr>
                <w:rFonts w:ascii="GHEA Grapalat" w:hAnsi="GHEA Grapalat"/>
                <w:b/>
                <w:sz w:val="20"/>
                <w:szCs w:val="20"/>
              </w:rPr>
            </w:pPr>
            <w:r w:rsidRPr="006D6EF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b/>
                <w:sz w:val="20"/>
                <w:szCs w:val="20"/>
                <w:lang w:val="hy-AM"/>
              </w:rPr>
            </w:pPr>
            <w:r w:rsidRPr="006D6EF1">
              <w:rPr>
                <w:rFonts w:ascii="GHEA Grapalat" w:hAnsi="GHEA Grapalat"/>
                <w:b/>
                <w:sz w:val="20"/>
                <w:szCs w:val="20"/>
              </w:rPr>
              <w:t>Վավերապայմանի լրացման պահանջը</w:t>
            </w:r>
            <w:r w:rsidRPr="006D6EF1">
              <w:rPr>
                <w:rFonts w:ascii="GHEA Grapalat" w:hAnsi="GHEA Grapalat"/>
                <w:b/>
                <w:sz w:val="20"/>
                <w:szCs w:val="20"/>
                <w:lang w:val="hy-AM"/>
              </w:rPr>
              <w:t xml:space="preserve"> </w:t>
            </w:r>
          </w:p>
          <w:p w:rsidR="006D6EF1" w:rsidRPr="006D6EF1" w:rsidRDefault="006D6EF1" w:rsidP="006D6EF1">
            <w:pPr>
              <w:jc w:val="center"/>
              <w:rPr>
                <w:rFonts w:ascii="GHEA Grapalat" w:hAnsi="GHEA Grapalat"/>
                <w:b/>
                <w:sz w:val="20"/>
                <w:szCs w:val="20"/>
              </w:rPr>
            </w:pPr>
            <w:r w:rsidRPr="006D6EF1">
              <w:rPr>
                <w:rFonts w:ascii="GHEA Grapalat" w:hAnsi="GHEA Grapalat"/>
                <w:b/>
                <w:sz w:val="20"/>
                <w:szCs w:val="20"/>
              </w:rPr>
              <w:t>(</w:t>
            </w:r>
            <w:r w:rsidRPr="006D6EF1">
              <w:rPr>
                <w:rFonts w:ascii="GHEA Grapalat" w:hAnsi="GHEA Grapalat"/>
                <w:b/>
                <w:sz w:val="20"/>
                <w:szCs w:val="20"/>
                <w:lang w:val="hy-AM"/>
              </w:rPr>
              <w:t>գնումների գործընթացի հետ կապված</w:t>
            </w:r>
            <w:r w:rsidRPr="006D6EF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ind w:left="-588" w:firstLine="588"/>
              <w:jc w:val="center"/>
              <w:rPr>
                <w:rFonts w:ascii="GHEA Grapalat" w:hAnsi="GHEA Grapalat"/>
                <w:b/>
                <w:sz w:val="20"/>
                <w:szCs w:val="20"/>
              </w:rPr>
            </w:pPr>
            <w:r w:rsidRPr="006D6EF1">
              <w:rPr>
                <w:rFonts w:ascii="GHEA Grapalat" w:hAnsi="GHEA Grapalat"/>
                <w:b/>
                <w:sz w:val="20"/>
                <w:szCs w:val="20"/>
              </w:rPr>
              <w:t>Վավերապայմանը</w:t>
            </w:r>
          </w:p>
          <w:p w:rsidR="006D6EF1" w:rsidRPr="006D6EF1" w:rsidRDefault="006D6EF1" w:rsidP="006D6EF1">
            <w:pPr>
              <w:ind w:left="-588" w:firstLine="588"/>
              <w:jc w:val="center"/>
              <w:rPr>
                <w:rFonts w:ascii="GHEA Grapalat" w:hAnsi="GHEA Grapalat"/>
                <w:b/>
                <w:sz w:val="20"/>
                <w:szCs w:val="20"/>
              </w:rPr>
            </w:pPr>
            <w:r w:rsidRPr="006D6EF1">
              <w:rPr>
                <w:rFonts w:ascii="GHEA Grapalat" w:hAnsi="GHEA Grapalat"/>
                <w:b/>
                <w:sz w:val="20"/>
                <w:szCs w:val="20"/>
              </w:rPr>
              <w:t xml:space="preserve">լրացնող կողմը` </w:t>
            </w:r>
          </w:p>
          <w:p w:rsidR="006D6EF1" w:rsidRPr="006D6EF1" w:rsidRDefault="006D6EF1" w:rsidP="006D6EF1">
            <w:pPr>
              <w:ind w:left="-588" w:firstLine="588"/>
              <w:jc w:val="center"/>
              <w:rPr>
                <w:rFonts w:ascii="GHEA Grapalat" w:hAnsi="GHEA Grapalat"/>
                <w:b/>
                <w:sz w:val="20"/>
                <w:szCs w:val="20"/>
              </w:rPr>
            </w:pPr>
            <w:r w:rsidRPr="006D6EF1">
              <w:rPr>
                <w:rFonts w:ascii="GHEA Grapalat" w:hAnsi="GHEA Grapalat"/>
                <w:b/>
                <w:sz w:val="20"/>
                <w:szCs w:val="20"/>
              </w:rPr>
              <w:t>շահառուն կամ վճարողը</w:t>
            </w:r>
          </w:p>
          <w:p w:rsidR="006D6EF1" w:rsidRPr="006D6EF1" w:rsidRDefault="006D6EF1" w:rsidP="006D6EF1">
            <w:pPr>
              <w:ind w:left="-588" w:firstLine="588"/>
              <w:jc w:val="center"/>
              <w:rPr>
                <w:rFonts w:ascii="GHEA Grapalat" w:hAnsi="GHEA Grapalat"/>
                <w:b/>
                <w:sz w:val="20"/>
                <w:szCs w:val="20"/>
              </w:rPr>
            </w:pPr>
            <w:r w:rsidRPr="006D6EF1">
              <w:rPr>
                <w:rFonts w:ascii="GHEA Grapalat" w:hAnsi="GHEA Grapalat"/>
                <w:b/>
                <w:sz w:val="20"/>
                <w:szCs w:val="20"/>
              </w:rPr>
              <w:t>(</w:t>
            </w:r>
            <w:r w:rsidRPr="006D6EF1">
              <w:rPr>
                <w:rFonts w:ascii="GHEA Grapalat" w:hAnsi="GHEA Grapalat"/>
                <w:b/>
                <w:sz w:val="20"/>
                <w:szCs w:val="20"/>
                <w:lang w:val="hy-AM"/>
              </w:rPr>
              <w:t>գնումների գործընթացի հետ կապված</w:t>
            </w:r>
            <w:r w:rsidRPr="006D6EF1">
              <w:rPr>
                <w:rFonts w:ascii="GHEA Grapalat" w:hAnsi="GHEA Grapalat"/>
                <w:b/>
                <w:sz w:val="20"/>
                <w:szCs w:val="20"/>
              </w:rPr>
              <w:t>)</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b/>
                <w:sz w:val="20"/>
                <w:szCs w:val="20"/>
              </w:rPr>
            </w:pPr>
            <w:r w:rsidRPr="006D6EF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b/>
                <w:sz w:val="20"/>
                <w:szCs w:val="20"/>
              </w:rPr>
            </w:pPr>
            <w:r w:rsidRPr="006D6EF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b/>
                <w:sz w:val="20"/>
                <w:szCs w:val="20"/>
              </w:rPr>
            </w:pPr>
            <w:r w:rsidRPr="006D6EF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b/>
                <w:sz w:val="20"/>
                <w:szCs w:val="20"/>
              </w:rPr>
            </w:pPr>
            <w:r w:rsidRPr="006D6EF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b/>
                <w:sz w:val="20"/>
                <w:szCs w:val="20"/>
              </w:rPr>
            </w:pPr>
            <w:r w:rsidRPr="006D6EF1">
              <w:rPr>
                <w:rFonts w:ascii="GHEA Grapalat" w:hAnsi="GHEA Grapalat"/>
                <w:b/>
                <w:sz w:val="20"/>
                <w:szCs w:val="20"/>
              </w:rPr>
              <w:t>5</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Փաստաթղթի վրա նախապես լրացված է &lt;Վճարման պահանջագիր&gt;</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numPr>
                <w:ilvl w:val="0"/>
                <w:numId w:val="17"/>
              </w:numPr>
              <w:contextualSpacing/>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both"/>
              <w:rPr>
                <w:rFonts w:ascii="GHEA Grapalat" w:hAnsi="GHEA Grapalat"/>
                <w:sz w:val="20"/>
                <w:szCs w:val="20"/>
              </w:rPr>
            </w:pPr>
            <w:r w:rsidRPr="006D6EF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շահառուի կողմից` վճարողի բանկին վճարման պահանջագիրը ներկայացնելիս</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numPr>
                <w:ilvl w:val="0"/>
                <w:numId w:val="17"/>
              </w:numPr>
              <w:ind w:hanging="436"/>
              <w:contextualSpacing/>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both"/>
              <w:rPr>
                <w:rFonts w:ascii="GHEA Grapalat" w:hAnsi="GHEA Grapalat"/>
                <w:sz w:val="20"/>
                <w:szCs w:val="20"/>
              </w:rPr>
            </w:pPr>
            <w:r w:rsidRPr="006D6EF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ind w:left="132" w:hanging="132"/>
              <w:jc w:val="center"/>
              <w:rPr>
                <w:rFonts w:ascii="GHEA Grapalat" w:hAnsi="GHEA Grapalat"/>
                <w:sz w:val="20"/>
                <w:szCs w:val="20"/>
                <w:lang w:val="hy-AM"/>
              </w:rPr>
            </w:pPr>
            <w:r w:rsidRPr="006D6EF1">
              <w:rPr>
                <w:rFonts w:ascii="GHEA Grapalat" w:hAnsi="GHEA Grapalat"/>
                <w:sz w:val="20"/>
                <w:szCs w:val="20"/>
              </w:rPr>
              <w:t>լրացվում է շահառուի կողմից` վճարողի բանկին վճարման պահանջագրի ներկայացման օրը</w:t>
            </w:r>
            <w:r w:rsidRPr="006D6EF1">
              <w:rPr>
                <w:rFonts w:ascii="GHEA Grapalat" w:hAnsi="GHEA Grapalat"/>
                <w:sz w:val="20"/>
                <w:szCs w:val="20"/>
                <w:lang w:val="hy-AM"/>
              </w:rPr>
              <w:t xml:space="preserve">: </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numPr>
                <w:ilvl w:val="0"/>
                <w:numId w:val="17"/>
              </w:numPr>
              <w:ind w:hanging="436"/>
              <w:contextualSpacing/>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both"/>
              <w:rPr>
                <w:rFonts w:ascii="GHEA Grapalat" w:hAnsi="GHEA Grapalat"/>
                <w:sz w:val="20"/>
                <w:szCs w:val="20"/>
              </w:rPr>
            </w:pPr>
            <w:r w:rsidRPr="006D6EF1">
              <w:rPr>
                <w:rFonts w:ascii="GHEA Grapalat" w:hAnsi="GHEA Grapalat" w:cs="Sylfaen"/>
                <w:sz w:val="20"/>
                <w:szCs w:val="20"/>
                <w:lang w:val="hy-AM"/>
              </w:rPr>
              <w:t>Վճարողի անվանումը</w:t>
            </w:r>
            <w:r w:rsidRPr="006D6EF1">
              <w:rPr>
                <w:rFonts w:ascii="GHEA Grapalat" w:hAnsi="GHEA Grapalat" w:cs="Sylfaen"/>
                <w:sz w:val="20"/>
                <w:szCs w:val="20"/>
              </w:rPr>
              <w:t>,</w:t>
            </w:r>
            <w:r w:rsidRPr="006D6EF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6D6EF1">
              <w:rPr>
                <w:rFonts w:ascii="GHEA Grapalat" w:hAnsi="GHEA Grapalat"/>
                <w:sz w:val="20"/>
                <w:szCs w:val="20"/>
                <w:lang w:val="hy-AM"/>
              </w:rPr>
              <w:t xml:space="preserve"> </w:t>
            </w:r>
            <w:r w:rsidRPr="006D6EF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ind w:left="252" w:hanging="252"/>
              <w:jc w:val="center"/>
              <w:rPr>
                <w:rFonts w:ascii="GHEA Grapalat" w:hAnsi="GHEA Grapalat"/>
                <w:sz w:val="20"/>
                <w:szCs w:val="20"/>
              </w:rPr>
            </w:pPr>
            <w:r w:rsidRPr="006D6EF1">
              <w:rPr>
                <w:rFonts w:ascii="GHEA Grapalat" w:hAnsi="GHEA Grapalat"/>
                <w:sz w:val="20"/>
                <w:szCs w:val="20"/>
              </w:rPr>
              <w:t>լրացվում է վճարողի կողմից</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վճարողի կողմից</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վճարողի կողմից</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ոչ 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վճարողի կողմից</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ոչ 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lastRenderedPageBreak/>
              <w:t>լրացվում է վճարողի կողմից</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շահառու</w:t>
            </w:r>
            <w:r w:rsidRPr="006D6EF1">
              <w:rPr>
                <w:rFonts w:ascii="GHEA Grapalat" w:hAnsi="GHEA Grapalat" w:cs="Sylfaen"/>
                <w:sz w:val="20"/>
                <w:szCs w:val="20"/>
                <w:lang w:val="hy-AM"/>
              </w:rPr>
              <w:t>ի  անվանումը</w:t>
            </w:r>
            <w:r w:rsidRPr="006D6EF1">
              <w:rPr>
                <w:rFonts w:ascii="GHEA Grapalat" w:hAnsi="GHEA Grapalat" w:cs="Sylfaen"/>
                <w:sz w:val="20"/>
                <w:szCs w:val="20"/>
              </w:rPr>
              <w:t>,</w:t>
            </w:r>
            <w:r w:rsidRPr="006D6EF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նախապես լրացվում է շահառուի կողմից` հրավերով</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շահառուի Հ</w:t>
            </w:r>
            <w:r w:rsidRPr="006D6EF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ոչ պարտադիր</w:t>
            </w:r>
          </w:p>
          <w:p w:rsidR="006D6EF1" w:rsidRPr="006D6EF1" w:rsidRDefault="006D6EF1" w:rsidP="006D6EF1">
            <w:pPr>
              <w:jc w:val="center"/>
              <w:rPr>
                <w:rFonts w:ascii="GHEA Grapalat" w:hAnsi="GHEA Grapalat"/>
                <w:sz w:val="20"/>
                <w:szCs w:val="20"/>
              </w:rPr>
            </w:pPr>
            <w:r w:rsidRPr="006D6EF1">
              <w:rPr>
                <w:rFonts w:ascii="GHEA Grapalat" w:hAnsi="GHEA Grapalat" w:cs="Sylfaen"/>
                <w:sz w:val="20"/>
                <w:szCs w:val="20"/>
              </w:rPr>
              <w:t xml:space="preserve"> (</w:t>
            </w:r>
            <w:r w:rsidRPr="006D6EF1">
              <w:rPr>
                <w:rFonts w:ascii="GHEA Grapalat" w:hAnsi="GHEA Grapalat" w:cs="Sylfaen"/>
                <w:sz w:val="20"/>
                <w:szCs w:val="20"/>
                <w:lang w:val="hy-AM"/>
              </w:rPr>
              <w:t>գնումների հետ կապված գործընթացում չի լրացվում</w:t>
            </w:r>
            <w:r w:rsidRPr="006D6EF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cs="Sylfaen"/>
                <w:sz w:val="20"/>
                <w:szCs w:val="20"/>
                <w:lang w:val="ru-RU"/>
              </w:rPr>
              <w:t>(</w:t>
            </w:r>
            <w:proofErr w:type="gramStart"/>
            <w:r w:rsidRPr="006D6EF1">
              <w:rPr>
                <w:rFonts w:ascii="GHEA Grapalat" w:hAnsi="GHEA Grapalat" w:cs="Sylfaen"/>
                <w:sz w:val="20"/>
                <w:szCs w:val="20"/>
                <w:lang w:val="hy-AM"/>
              </w:rPr>
              <w:t>չի</w:t>
            </w:r>
            <w:proofErr w:type="gramEnd"/>
            <w:r w:rsidRPr="006D6EF1">
              <w:rPr>
                <w:rFonts w:ascii="GHEA Grapalat" w:hAnsi="GHEA Grapalat" w:cs="Sylfaen"/>
                <w:sz w:val="20"/>
                <w:szCs w:val="20"/>
                <w:lang w:val="hy-AM"/>
              </w:rPr>
              <w:t xml:space="preserve"> լրացվում</w:t>
            </w:r>
            <w:r w:rsidRPr="006D6EF1">
              <w:rPr>
                <w:rFonts w:ascii="GHEA Grapalat" w:hAnsi="GHEA Grapalat" w:cs="Sylfaen"/>
                <w:sz w:val="20"/>
                <w:szCs w:val="20"/>
                <w:lang w:val="ru-RU"/>
              </w:rPr>
              <w:t>)</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ոչ 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նախապես լրացվում է շահառուի կողմից` հրավերով</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նախապես լրացվում է շահառուի կողմից` հրավերով</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շահառուի այն բանկային (</w:t>
            </w:r>
            <w:r w:rsidRPr="006D6EF1">
              <w:rPr>
                <w:rFonts w:ascii="GHEA Grapalat" w:hAnsi="GHEA Grapalat"/>
                <w:sz w:val="20"/>
                <w:szCs w:val="20"/>
                <w:lang w:val="hy-AM"/>
              </w:rPr>
              <w:t>գանձապետական</w:t>
            </w:r>
            <w:r w:rsidRPr="006D6EF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նախապես լրացվում է շահառուի կողմից` հրավերով</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rPr>
              <w:t>լրացվում է վճարողի կողմից</w:t>
            </w:r>
            <w:r w:rsidRPr="006D6EF1">
              <w:rPr>
                <w:rFonts w:ascii="GHEA Grapalat" w:hAnsi="GHEA Grapalat"/>
                <w:sz w:val="20"/>
                <w:szCs w:val="20"/>
                <w:lang w:val="hy-AM"/>
              </w:rPr>
              <w:t xml:space="preserve"> </w:t>
            </w:r>
          </w:p>
        </w:tc>
      </w:tr>
      <w:tr w:rsidR="006D6EF1" w:rsidRPr="008379A4"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cs="Sylfaen"/>
                <w:sz w:val="20"/>
                <w:szCs w:val="20"/>
                <w:lang w:val="hy-AM"/>
              </w:rPr>
              <w:t>Ակցեպտավորված գումարը՝  (թվերով</w:t>
            </w:r>
            <w:r w:rsidRPr="006D6EF1">
              <w:rPr>
                <w:rFonts w:ascii="GHEA Grapalat" w:hAnsi="GHEA Grapalat" w:cs="Arial"/>
                <w:sz w:val="20"/>
                <w:szCs w:val="20"/>
                <w:lang w:val="hy-AM"/>
              </w:rPr>
              <w:t xml:space="preserve"> </w:t>
            </w:r>
            <w:r w:rsidRPr="006D6EF1">
              <w:rPr>
                <w:rFonts w:ascii="GHEA Grapalat" w:hAnsi="GHEA Grapalat" w:cs="Sylfaen"/>
                <w:sz w:val="20"/>
                <w:szCs w:val="20"/>
                <w:lang w:val="hy-AM"/>
              </w:rPr>
              <w:t>և</w:t>
            </w:r>
            <w:r w:rsidRPr="006D6EF1">
              <w:rPr>
                <w:rFonts w:ascii="GHEA Grapalat" w:hAnsi="GHEA Grapalat" w:cs="Arial"/>
                <w:sz w:val="20"/>
                <w:szCs w:val="20"/>
                <w:lang w:val="hy-AM"/>
              </w:rPr>
              <w:t xml:space="preserve"> </w:t>
            </w:r>
            <w:r w:rsidRPr="006D6EF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ոչ պարտադիր</w:t>
            </w:r>
          </w:p>
          <w:p w:rsidR="006D6EF1" w:rsidRPr="006D6EF1" w:rsidRDefault="006D6EF1" w:rsidP="006D6EF1">
            <w:pPr>
              <w:jc w:val="center"/>
              <w:rPr>
                <w:rFonts w:ascii="GHEA Grapalat" w:hAnsi="GHEA Grapalat"/>
                <w:sz w:val="20"/>
                <w:szCs w:val="20"/>
                <w:lang w:val="hy-AM"/>
              </w:rPr>
            </w:pPr>
            <w:r w:rsidRPr="006D6EF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cs="Sylfaen"/>
                <w:sz w:val="20"/>
                <w:szCs w:val="20"/>
                <w:lang w:val="hy-AM"/>
              </w:rPr>
              <w:t>(չի լրացվում եւ չի կիրառվում)</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վճարողի կողմից</w:t>
            </w:r>
          </w:p>
        </w:tc>
      </w:tr>
      <w:tr w:rsidR="006D6EF1" w:rsidRPr="008379A4"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rPr>
              <w:t xml:space="preserve">Պարտադիր </w:t>
            </w:r>
            <w:r w:rsidRPr="006D6EF1">
              <w:rPr>
                <w:rFonts w:ascii="GHEA Grapalat" w:hAnsi="GHEA Grapalat"/>
                <w:sz w:val="20"/>
                <w:szCs w:val="20"/>
                <w:lang w:val="hy-AM"/>
              </w:rPr>
              <w:t xml:space="preserve">լրացվում է </w:t>
            </w:r>
            <w:r w:rsidRPr="006D6EF1">
              <w:rPr>
                <w:rFonts w:ascii="GHEA Grapalat" w:hAnsi="GHEA Grapalat"/>
                <w:sz w:val="20"/>
                <w:szCs w:val="20"/>
              </w:rPr>
              <w:t>«</w:t>
            </w:r>
            <w:r w:rsidRPr="006D6EF1">
              <w:rPr>
                <w:rFonts w:ascii="GHEA Grapalat" w:hAnsi="GHEA Grapalat"/>
                <w:sz w:val="20"/>
                <w:szCs w:val="20"/>
                <w:lang w:val="hy-AM"/>
              </w:rPr>
              <w:t>որակավորման ապահովման համար</w:t>
            </w:r>
            <w:r w:rsidRPr="006D6EF1">
              <w:rPr>
                <w:rFonts w:ascii="GHEA Grapalat" w:hAnsi="GHEA Grapalat"/>
                <w:sz w:val="20"/>
                <w:szCs w:val="20"/>
              </w:rPr>
              <w:t>»</w:t>
            </w:r>
            <w:r w:rsidRPr="006D6EF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նախապես լրացվում է շահառուի կողմից` հրավերով</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6D6EF1">
              <w:rPr>
                <w:rFonts w:ascii="GHEA Grapalat" w:hAnsi="GHEA Grapalat"/>
                <w:sz w:val="20"/>
                <w:szCs w:val="20"/>
              </w:rPr>
              <w:lastRenderedPageBreak/>
              <w:t>լրացվում է պահանջագրի ներկայացման համար հիմք հանդիսացող պայմանագրի համարը</w:t>
            </w:r>
            <w:r w:rsidRPr="006D6EF1">
              <w:rPr>
                <w:rFonts w:ascii="GHEA Grapalat" w:hAnsi="GHEA Grapalat"/>
                <w:sz w:val="20"/>
                <w:szCs w:val="20"/>
                <w:lang w:val="hy-AM"/>
              </w:rPr>
              <w:t>,</w:t>
            </w:r>
            <w:r w:rsidRPr="006D6EF1">
              <w:rPr>
                <w:rFonts w:ascii="GHEA Grapalat" w:hAnsi="GHEA Grapalat" w:cs="Arial"/>
                <w:sz w:val="20"/>
                <w:szCs w:val="20"/>
                <w:lang w:val="hy-AM"/>
              </w:rPr>
              <w:t xml:space="preserve"> </w:t>
            </w:r>
            <w:r w:rsidRPr="006D6EF1">
              <w:rPr>
                <w:rFonts w:ascii="GHEA Grapalat" w:hAnsi="GHEA Grapalat"/>
                <w:sz w:val="20"/>
                <w:szCs w:val="20"/>
              </w:rPr>
              <w:t xml:space="preserve"> գնման ընթացակարգի ծածկագիրը</w:t>
            </w:r>
            <w:r w:rsidRPr="006D6EF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rPr>
              <w:lastRenderedPageBreak/>
              <w:t xml:space="preserve">լրացվում է </w:t>
            </w:r>
            <w:r w:rsidRPr="006D6EF1">
              <w:rPr>
                <w:rFonts w:ascii="GHEA Grapalat" w:hAnsi="GHEA Grapalat"/>
                <w:sz w:val="20"/>
                <w:szCs w:val="20"/>
                <w:lang w:val="hy-AM"/>
              </w:rPr>
              <w:t>շահառու</w:t>
            </w:r>
            <w:r w:rsidRPr="006D6EF1">
              <w:rPr>
                <w:rFonts w:ascii="GHEA Grapalat" w:hAnsi="GHEA Grapalat"/>
                <w:sz w:val="20"/>
                <w:szCs w:val="20"/>
              </w:rPr>
              <w:t>ի կողմից</w:t>
            </w:r>
          </w:p>
        </w:tc>
      </w:tr>
      <w:tr w:rsidR="006D6EF1" w:rsidRPr="008379A4"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Del="0010680B" w:rsidRDefault="006D6EF1" w:rsidP="006D6EF1">
            <w:pPr>
              <w:jc w:val="center"/>
              <w:rPr>
                <w:rFonts w:ascii="GHEA Grapalat" w:hAnsi="GHEA Grapalat"/>
                <w:sz w:val="20"/>
                <w:szCs w:val="20"/>
                <w:lang w:val="hy-AM"/>
              </w:rPr>
            </w:pPr>
            <w:r w:rsidRPr="006D6EF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cs="Sylfaen"/>
                <w:sz w:val="20"/>
                <w:szCs w:val="20"/>
                <w:lang w:val="hy-AM"/>
              </w:rPr>
            </w:pPr>
            <w:r w:rsidRPr="006D6EF1">
              <w:rPr>
                <w:rFonts w:ascii="GHEA Grapalat" w:hAnsi="GHEA Grapalat"/>
                <w:sz w:val="20"/>
                <w:szCs w:val="20"/>
              </w:rPr>
              <w:t>պարտադիր</w:t>
            </w:r>
            <w:r w:rsidRPr="006D6EF1">
              <w:rPr>
                <w:rFonts w:ascii="GHEA Grapalat" w:hAnsi="GHEA Grapalat" w:cs="Sylfaen"/>
                <w:sz w:val="20"/>
                <w:szCs w:val="20"/>
                <w:lang w:val="hy-AM"/>
              </w:rPr>
              <w:t xml:space="preserve"> </w:t>
            </w:r>
          </w:p>
          <w:p w:rsidR="006D6EF1" w:rsidRPr="006D6EF1" w:rsidRDefault="006D6EF1" w:rsidP="006D6EF1">
            <w:pPr>
              <w:jc w:val="center"/>
              <w:rPr>
                <w:rFonts w:ascii="GHEA Grapalat" w:hAnsi="GHEA Grapalat" w:cs="Sylfaen"/>
                <w:sz w:val="20"/>
                <w:szCs w:val="20"/>
                <w:lang w:val="hy-AM"/>
              </w:rPr>
            </w:pPr>
            <w:r w:rsidRPr="006D6EF1">
              <w:rPr>
                <w:rFonts w:ascii="GHEA Grapalat" w:hAnsi="GHEA Grapalat" w:cs="Sylfaen"/>
                <w:sz w:val="20"/>
                <w:szCs w:val="20"/>
                <w:lang w:val="hy-AM"/>
              </w:rPr>
              <w:t xml:space="preserve">լրացվում է &lt;ակցեպտավորված վճարում&gt; բառերը, </w:t>
            </w:r>
          </w:p>
          <w:p w:rsidR="006D6EF1" w:rsidRPr="006D6EF1" w:rsidRDefault="006D6EF1" w:rsidP="006D6EF1">
            <w:pPr>
              <w:jc w:val="center"/>
              <w:rPr>
                <w:rFonts w:ascii="GHEA Grapalat" w:hAnsi="GHEA Grapalat"/>
                <w:sz w:val="20"/>
                <w:szCs w:val="20"/>
                <w:lang w:val="hy-AM"/>
              </w:rPr>
            </w:pPr>
            <w:r w:rsidRPr="006D6EF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 xml:space="preserve">նախապես լրացվում է շահառուի կողմից </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ոչ 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6D6EF1">
              <w:rPr>
                <w:rFonts w:ascii="GHEA Grapalat" w:hAnsi="GHEA Grapalat"/>
                <w:sz w:val="20"/>
                <w:szCs w:val="20"/>
                <w:lang w:val="hy-AM"/>
              </w:rPr>
              <w:t xml:space="preserve"> </w:t>
            </w:r>
            <w:r w:rsidRPr="006D6EF1">
              <w:rPr>
                <w:rFonts w:ascii="GHEA Grapalat" w:hAnsi="GHEA Grapalat"/>
                <w:sz w:val="20"/>
                <w:szCs w:val="20"/>
              </w:rPr>
              <w:t>(</w:t>
            </w:r>
            <w:r w:rsidRPr="006D6EF1">
              <w:rPr>
                <w:rFonts w:ascii="GHEA Grapalat" w:hAnsi="GHEA Grapalat"/>
                <w:sz w:val="20"/>
                <w:szCs w:val="20"/>
                <w:lang w:val="hy-AM"/>
              </w:rPr>
              <w:t>վճարողի բանկին</w:t>
            </w:r>
            <w:r w:rsidRPr="006D6EF1">
              <w:rPr>
                <w:rFonts w:ascii="GHEA Grapalat" w:hAnsi="GHEA Grapalat"/>
                <w:sz w:val="20"/>
                <w:szCs w:val="20"/>
              </w:rPr>
              <w:t>)</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Եթ ե լրացվել է &lt;</w:t>
            </w:r>
            <w:r w:rsidRPr="006D6EF1">
              <w:rPr>
                <w:rFonts w:ascii="GHEA Grapalat" w:hAnsi="GHEA Grapalat" w:cs="Sylfaen"/>
                <w:sz w:val="20"/>
                <w:szCs w:val="20"/>
                <w:lang w:val="hy-AM"/>
              </w:rPr>
              <w:t>Վճարման կատարման հիմքեր&gt; դաշտը ապա այս տվյալը պարտադիր լրացվում է</w:t>
            </w:r>
            <w:r w:rsidRPr="006D6EF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շահառուի</w:t>
            </w:r>
            <w:r w:rsidRPr="006D6EF1">
              <w:rPr>
                <w:rFonts w:ascii="GHEA Grapalat" w:hAnsi="GHEA Grapalat"/>
                <w:sz w:val="20"/>
                <w:szCs w:val="20"/>
                <w:lang w:val="hy-AM"/>
              </w:rPr>
              <w:t xml:space="preserve"> </w:t>
            </w:r>
            <w:r w:rsidRPr="006D6EF1">
              <w:rPr>
                <w:rFonts w:ascii="GHEA Grapalat" w:hAnsi="GHEA Grapalat"/>
                <w:sz w:val="20"/>
                <w:szCs w:val="20"/>
              </w:rPr>
              <w:t>կողմից</w:t>
            </w:r>
          </w:p>
        </w:tc>
      </w:tr>
      <w:tr w:rsidR="006D6EF1" w:rsidRPr="008379A4"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2</w:t>
            </w:r>
            <w:r w:rsidRPr="006D6EF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rPr>
              <w:t>այս դաշտը լրացվում</w:t>
            </w:r>
            <w:r w:rsidRPr="006D6EF1">
              <w:rPr>
                <w:rFonts w:ascii="GHEA Grapalat" w:hAnsi="GHEA Grapalat"/>
                <w:sz w:val="20"/>
                <w:szCs w:val="20"/>
                <w:lang w:val="hy-AM"/>
              </w:rPr>
              <w:t xml:space="preserve"> է վճարողի կողմից պահանջագրի ներկայացման դեպքում: Ընդ որում</w:t>
            </w:r>
            <w:r w:rsidRPr="006D6EF1">
              <w:rPr>
                <w:rFonts w:ascii="GHEA Grapalat" w:hAnsi="GHEA Grapalat"/>
                <w:sz w:val="20"/>
                <w:szCs w:val="20"/>
              </w:rPr>
              <w:t xml:space="preserve"> եթե </w:t>
            </w:r>
            <w:r w:rsidRPr="006D6EF1">
              <w:rPr>
                <w:rFonts w:ascii="GHEA Grapalat" w:hAnsi="GHEA Grapalat" w:cs="Sylfaen"/>
                <w:sz w:val="20"/>
                <w:szCs w:val="20"/>
                <w:lang w:val="hy-AM"/>
              </w:rPr>
              <w:t xml:space="preserve">Վճարման պայմաններ դաշտում </w:t>
            </w:r>
            <w:r w:rsidRPr="006D6EF1">
              <w:rPr>
                <w:rFonts w:ascii="GHEA Grapalat" w:hAnsi="GHEA Grapalat"/>
                <w:sz w:val="20"/>
                <w:szCs w:val="20"/>
                <w:lang w:val="hy-AM"/>
              </w:rPr>
              <w:t>նշված է &lt;ակցեպտավորված վճարում&gt; ապա</w:t>
            </w:r>
            <w:r w:rsidRPr="006D6EF1">
              <w:rPr>
                <w:rFonts w:ascii="GHEA Grapalat" w:hAnsi="GHEA Grapalat" w:cs="Sylfaen"/>
                <w:sz w:val="20"/>
                <w:szCs w:val="20"/>
                <w:lang w:val="hy-AM"/>
              </w:rPr>
              <w:t xml:space="preserve"> </w:t>
            </w:r>
            <w:r w:rsidRPr="006D6EF1">
              <w:rPr>
                <w:rFonts w:ascii="GHEA Grapalat" w:hAnsi="GHEA Grapalat"/>
                <w:sz w:val="20"/>
                <w:szCs w:val="20"/>
              </w:rPr>
              <w:t>վճարող</w:t>
            </w:r>
            <w:r w:rsidRPr="006D6EF1">
              <w:rPr>
                <w:rFonts w:ascii="GHEA Grapalat" w:hAnsi="GHEA Grapalat"/>
                <w:sz w:val="20"/>
                <w:szCs w:val="20"/>
                <w:lang w:val="hy-AM"/>
              </w:rPr>
              <w:t xml:space="preserve">ը ստորագրելով՝ </w:t>
            </w:r>
            <w:r w:rsidRPr="006D6EF1">
              <w:rPr>
                <w:rFonts w:ascii="GHEA Grapalat" w:hAnsi="GHEA Grapalat" w:cs="Sylfaen"/>
                <w:sz w:val="20"/>
                <w:szCs w:val="20"/>
                <w:lang w:val="hy-AM"/>
              </w:rPr>
              <w:t xml:space="preserve">նախապես </w:t>
            </w:r>
            <w:r w:rsidRPr="006D6EF1">
              <w:rPr>
                <w:rFonts w:ascii="GHEA Grapalat" w:hAnsi="GHEA Grapalat"/>
                <w:sz w:val="20"/>
                <w:szCs w:val="20"/>
                <w:lang w:val="hy-AM"/>
              </w:rPr>
              <w:t xml:space="preserve">համաձայնվում  </w:t>
            </w:r>
            <w:r w:rsidRPr="006D6EF1">
              <w:rPr>
                <w:rFonts w:ascii="GHEA Grapalat" w:hAnsi="GHEA Grapalat" w:cs="Sylfaen"/>
                <w:sz w:val="20"/>
                <w:szCs w:val="20"/>
                <w:lang w:val="hy-AM"/>
              </w:rPr>
              <w:t xml:space="preserve">  </w:t>
            </w:r>
            <w:r w:rsidRPr="006D6EF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D6EF1" w:rsidRPr="006D6EF1" w:rsidRDefault="006D6EF1" w:rsidP="006D6EF1">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 xml:space="preserve">ստորագրվում է վճարողի կողմից կամ </w:t>
            </w:r>
          </w:p>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դրվում է վճարողի էլեկտրոնային ստորագրությունը</w:t>
            </w:r>
          </w:p>
          <w:p w:rsidR="006D6EF1" w:rsidRPr="006D6EF1" w:rsidRDefault="006D6EF1" w:rsidP="006D6EF1">
            <w:pPr>
              <w:jc w:val="center"/>
              <w:rPr>
                <w:rFonts w:ascii="GHEA Grapalat" w:hAnsi="GHEA Grapalat"/>
                <w:sz w:val="20"/>
                <w:szCs w:val="20"/>
                <w:lang w:val="hy-AM"/>
              </w:rPr>
            </w:pPr>
          </w:p>
        </w:tc>
      </w:tr>
      <w:tr w:rsidR="006D6EF1" w:rsidRPr="008379A4" w:rsidTr="006D6EF1">
        <w:tc>
          <w:tcPr>
            <w:tcW w:w="720" w:type="dxa"/>
            <w:tcBorders>
              <w:top w:val="single" w:sz="4" w:space="0" w:color="auto"/>
              <w:left w:val="single" w:sz="4" w:space="0" w:color="auto"/>
              <w:bottom w:val="single" w:sz="4" w:space="0" w:color="auto"/>
              <w:right w:val="single" w:sz="4" w:space="0" w:color="auto"/>
            </w:tcBorders>
            <w:vAlign w:val="center"/>
          </w:tcPr>
          <w:p w:rsidR="006D6EF1" w:rsidRPr="006D6EF1" w:rsidRDefault="006D6EF1" w:rsidP="006D6EF1">
            <w:pPr>
              <w:rPr>
                <w:rFonts w:ascii="GHEA Grapalat" w:hAnsi="GHEA Grapalat"/>
                <w:sz w:val="20"/>
                <w:szCs w:val="20"/>
              </w:rPr>
            </w:pPr>
            <w:r w:rsidRPr="006D6EF1">
              <w:rPr>
                <w:rFonts w:ascii="GHEA Grapalat" w:hAnsi="GHEA Grapalat"/>
                <w:sz w:val="20"/>
                <w:szCs w:val="20"/>
                <w:lang w:val="hy-AM"/>
              </w:rPr>
              <w:t>2</w:t>
            </w:r>
            <w:r w:rsidRPr="006D6EF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 xml:space="preserve">պարտադիր` </w:t>
            </w:r>
          </w:p>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rPr>
              <w:t>կնիքի առկայության դեպքում</w:t>
            </w:r>
            <w:r w:rsidRPr="006D6EF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 xml:space="preserve">կնքվում է վճարողի կողմից </w:t>
            </w:r>
          </w:p>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թղթային եղանակով ներկայացնելիս</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22</w:t>
            </w:r>
            <w:r w:rsidRPr="006D6EF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r w:rsidRPr="006D6EF1">
              <w:rPr>
                <w:rFonts w:ascii="GHEA Grapalat" w:hAnsi="GHEA Grapalat"/>
                <w:sz w:val="20"/>
                <w:szCs w:val="20"/>
                <w:lang w:val="hy-AM"/>
              </w:rPr>
              <w:t>՝</w:t>
            </w:r>
            <w:r w:rsidRPr="006D6EF1">
              <w:rPr>
                <w:rFonts w:ascii="GHEA Grapalat" w:hAnsi="GHEA Grapalat"/>
                <w:sz w:val="20"/>
                <w:szCs w:val="20"/>
              </w:rPr>
              <w:t xml:space="preserve"> </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ստորագրվում է շահառուի կողմից</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vAlign w:val="center"/>
          </w:tcPr>
          <w:p w:rsidR="006D6EF1" w:rsidRPr="006D6EF1" w:rsidRDefault="006D6EF1" w:rsidP="006D6EF1">
            <w:pPr>
              <w:rPr>
                <w:rFonts w:ascii="GHEA Grapalat" w:hAnsi="GHEA Grapalat"/>
                <w:sz w:val="20"/>
                <w:szCs w:val="20"/>
              </w:rPr>
            </w:pPr>
            <w:r w:rsidRPr="006D6EF1">
              <w:rPr>
                <w:rFonts w:ascii="GHEA Grapalat" w:hAnsi="GHEA Grapalat"/>
                <w:sz w:val="20"/>
                <w:szCs w:val="20"/>
                <w:lang w:val="hy-AM"/>
              </w:rPr>
              <w:t>22</w:t>
            </w:r>
            <w:r w:rsidRPr="006D6EF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 xml:space="preserve">պարտադիր` </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rPr>
              <w:t>կնքվում է շահառուի կողմից</w:t>
            </w:r>
            <w:r w:rsidRPr="006D6EF1">
              <w:rPr>
                <w:rFonts w:ascii="GHEA Grapalat" w:hAnsi="GHEA Grapalat"/>
                <w:sz w:val="20"/>
                <w:szCs w:val="20"/>
                <w:lang w:val="hy-AM"/>
              </w:rPr>
              <w:t xml:space="preserve"> </w:t>
            </w:r>
          </w:p>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թղթային եղանակով բանկ ներկայացնելիս</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2</w:t>
            </w:r>
            <w:r w:rsidRPr="006D6EF1">
              <w:rPr>
                <w:rFonts w:ascii="GHEA Grapalat" w:hAnsi="GHEA Grapalat"/>
                <w:sz w:val="20"/>
                <w:szCs w:val="20"/>
                <w:lang w:val="hy-AM"/>
              </w:rPr>
              <w:t>3</w:t>
            </w:r>
            <w:r w:rsidRPr="006D6EF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վճարողին սպասարկող ֆինանսական կազմակերպությա</w:t>
            </w:r>
            <w:r w:rsidRPr="006D6EF1">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 xml:space="preserve">վճարման պահանջագիրը վճարողին սպասարկող ֆինանսական </w:t>
            </w:r>
            <w:r w:rsidRPr="006D6EF1">
              <w:rPr>
                <w:rFonts w:ascii="GHEA Grapalat" w:hAnsi="GHEA Grapalat"/>
                <w:sz w:val="20"/>
                <w:szCs w:val="20"/>
              </w:rPr>
              <w:lastRenderedPageBreak/>
              <w:t>կազմակերպության</w:t>
            </w:r>
            <w:r w:rsidRPr="006D6EF1">
              <w:rPr>
                <w:rFonts w:ascii="GHEA Grapalat" w:hAnsi="GHEA Grapalat"/>
                <w:sz w:val="20"/>
                <w:szCs w:val="20"/>
                <w:lang w:val="hy-AM"/>
              </w:rPr>
              <w:t>ը</w:t>
            </w:r>
            <w:r w:rsidRPr="006D6EF1">
              <w:rPr>
                <w:rFonts w:ascii="GHEA Grapalat" w:hAnsi="GHEA Grapalat"/>
                <w:sz w:val="20"/>
                <w:szCs w:val="20"/>
              </w:rPr>
              <w:t xml:space="preserve"> թղթային եղանակով </w:t>
            </w:r>
            <w:r w:rsidRPr="006D6EF1">
              <w:rPr>
                <w:rFonts w:ascii="GHEA Grapalat" w:hAnsi="GHEA Grapalat"/>
                <w:sz w:val="20"/>
                <w:szCs w:val="20"/>
                <w:lang w:val="hy-AM"/>
              </w:rPr>
              <w:t xml:space="preserve"> </w:t>
            </w:r>
            <w:r w:rsidRPr="006D6EF1">
              <w:rPr>
                <w:rFonts w:ascii="GHEA Grapalat" w:hAnsi="GHEA Grapalat"/>
                <w:sz w:val="20"/>
                <w:szCs w:val="20"/>
              </w:rPr>
              <w:t>ներկայաց</w:t>
            </w:r>
            <w:r w:rsidRPr="006D6EF1">
              <w:rPr>
                <w:rFonts w:ascii="GHEA Grapalat" w:hAnsi="GHEA Grapalat"/>
                <w:sz w:val="20"/>
                <w:szCs w:val="20"/>
                <w:lang w:val="hy-AM"/>
              </w:rPr>
              <w:t>ված լի</w:t>
            </w:r>
            <w:r w:rsidRPr="006D6EF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vAlign w:val="center"/>
          </w:tcPr>
          <w:p w:rsidR="006D6EF1" w:rsidRPr="006D6EF1" w:rsidRDefault="006D6EF1" w:rsidP="006D6EF1">
            <w:pPr>
              <w:rPr>
                <w:rFonts w:ascii="GHEA Grapalat" w:hAnsi="GHEA Grapalat"/>
                <w:sz w:val="20"/>
                <w:szCs w:val="20"/>
              </w:rPr>
            </w:pPr>
            <w:r w:rsidRPr="006D6EF1">
              <w:rPr>
                <w:rFonts w:ascii="GHEA Grapalat" w:hAnsi="GHEA Grapalat"/>
                <w:sz w:val="20"/>
                <w:szCs w:val="20"/>
              </w:rPr>
              <w:lastRenderedPageBreak/>
              <w:t>2</w:t>
            </w:r>
            <w:r w:rsidRPr="006D6EF1">
              <w:rPr>
                <w:rFonts w:ascii="GHEA Grapalat" w:hAnsi="GHEA Grapalat"/>
                <w:sz w:val="20"/>
                <w:szCs w:val="20"/>
                <w:lang w:val="hy-AM"/>
              </w:rPr>
              <w:t>3</w:t>
            </w:r>
            <w:r w:rsidRPr="006D6EF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 xml:space="preserve">վճարողին սպասարկող ֆինանսական կազմակերպության (մասնաճյուղի) </w:t>
            </w:r>
            <w:r w:rsidRPr="006D6EF1">
              <w:rPr>
                <w:rFonts w:ascii="GHEA Grapalat" w:hAnsi="GHEA Grapalat"/>
                <w:sz w:val="20"/>
                <w:szCs w:val="20"/>
                <w:lang w:val="hy-AM"/>
              </w:rPr>
              <w:t>դրոշմա</w:t>
            </w:r>
            <w:r w:rsidRPr="006D6EF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վճարման պահանջագիրը վճարողին սպասարկող ֆինանսական կազմակերպության</w:t>
            </w:r>
            <w:r w:rsidRPr="006D6EF1">
              <w:rPr>
                <w:rFonts w:ascii="GHEA Grapalat" w:hAnsi="GHEA Grapalat"/>
                <w:sz w:val="20"/>
                <w:szCs w:val="20"/>
                <w:lang w:val="hy-AM"/>
              </w:rPr>
              <w:t>ը</w:t>
            </w:r>
            <w:r w:rsidRPr="006D6EF1">
              <w:rPr>
                <w:rFonts w:ascii="GHEA Grapalat" w:hAnsi="GHEA Grapalat"/>
                <w:sz w:val="20"/>
                <w:szCs w:val="20"/>
              </w:rPr>
              <w:t xml:space="preserve"> թղթային եղանակով ներկայաց</w:t>
            </w:r>
            <w:r w:rsidRPr="006D6EF1">
              <w:rPr>
                <w:rFonts w:ascii="GHEA Grapalat" w:hAnsi="GHEA Grapalat"/>
                <w:sz w:val="20"/>
                <w:szCs w:val="20"/>
                <w:lang w:val="hy-AM"/>
              </w:rPr>
              <w:t>ված լի</w:t>
            </w:r>
            <w:r w:rsidRPr="006D6EF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rPr>
              <w:t>2</w:t>
            </w:r>
            <w:r w:rsidRPr="006D6EF1">
              <w:rPr>
                <w:rFonts w:ascii="GHEA Grapalat" w:hAnsi="GHEA Grapalat"/>
                <w:sz w:val="20"/>
                <w:szCs w:val="20"/>
                <w:lang w:val="hy-AM"/>
              </w:rPr>
              <w:t>3</w:t>
            </w:r>
            <w:r w:rsidRPr="006D6EF1">
              <w:rPr>
                <w:rFonts w:ascii="GHEA Grapalat" w:hAnsi="GHEA Grapalat"/>
                <w:sz w:val="20"/>
                <w:szCs w:val="20"/>
              </w:rPr>
              <w:t>.</w:t>
            </w:r>
            <w:r w:rsidRPr="006D6EF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2</w:t>
            </w:r>
            <w:r w:rsidRPr="006D6EF1">
              <w:rPr>
                <w:rFonts w:ascii="GHEA Grapalat" w:hAnsi="GHEA Grapalat"/>
                <w:sz w:val="20"/>
                <w:szCs w:val="20"/>
                <w:lang w:val="hy-AM"/>
              </w:rPr>
              <w:t>4</w:t>
            </w:r>
            <w:r w:rsidRPr="006D6EF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ոչ 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 xml:space="preserve">լրացվում է </w:t>
            </w:r>
            <w:r w:rsidRPr="006D6EF1">
              <w:rPr>
                <w:rFonts w:ascii="GHEA Grapalat" w:hAnsi="GHEA Grapalat"/>
                <w:sz w:val="20"/>
                <w:szCs w:val="20"/>
              </w:rPr>
              <w:t>վճարման պահանջագիրը շահառուին սպասարկող ֆինանսական կազմակերպության</w:t>
            </w:r>
            <w:r w:rsidRPr="006D6EF1">
              <w:rPr>
                <w:rFonts w:ascii="GHEA Grapalat" w:hAnsi="GHEA Grapalat"/>
                <w:sz w:val="20"/>
                <w:szCs w:val="20"/>
                <w:lang w:val="hy-AM"/>
              </w:rPr>
              <w:t xml:space="preserve">ը </w:t>
            </w:r>
            <w:r w:rsidRPr="006D6EF1">
              <w:rPr>
                <w:rFonts w:ascii="GHEA Grapalat" w:hAnsi="GHEA Grapalat"/>
                <w:sz w:val="20"/>
                <w:szCs w:val="20"/>
              </w:rPr>
              <w:t xml:space="preserve"> ներկայաց</w:t>
            </w:r>
            <w:r w:rsidRPr="006D6EF1">
              <w:rPr>
                <w:rFonts w:ascii="GHEA Grapalat" w:hAnsi="GHEA Grapalat"/>
                <w:sz w:val="20"/>
                <w:szCs w:val="20"/>
                <w:lang w:val="hy-AM"/>
              </w:rPr>
              <w:t>վ</w:t>
            </w:r>
            <w:r w:rsidRPr="006D6EF1">
              <w:rPr>
                <w:rFonts w:ascii="GHEA Grapalat" w:hAnsi="GHEA Grapalat"/>
                <w:sz w:val="20"/>
                <w:szCs w:val="20"/>
              </w:rPr>
              <w:t>ելու դեպքում</w:t>
            </w:r>
            <w:r w:rsidRPr="006D6EF1">
              <w:rPr>
                <w:rFonts w:ascii="GHEA Grapalat" w:hAnsi="GHEA Grapalat"/>
                <w:sz w:val="20"/>
                <w:szCs w:val="20"/>
                <w:lang w:val="hy-AM"/>
              </w:rPr>
              <w:t xml:space="preserve">, որտեղ </w:t>
            </w:r>
            <w:r w:rsidRPr="006D6EF1" w:rsidDel="00DF049B">
              <w:rPr>
                <w:rFonts w:ascii="GHEA Grapalat" w:hAnsi="GHEA Grapalat"/>
                <w:sz w:val="20"/>
                <w:szCs w:val="20"/>
                <w:lang w:val="hy-AM"/>
              </w:rPr>
              <w:t xml:space="preserve"> </w:t>
            </w:r>
            <w:r w:rsidRPr="006D6EF1">
              <w:rPr>
                <w:rFonts w:ascii="GHEA Grapalat" w:hAnsi="GHEA Grapalat"/>
                <w:sz w:val="20"/>
                <w:szCs w:val="20"/>
                <w:lang w:val="hy-AM"/>
              </w:rPr>
              <w:t xml:space="preserve"> </w:t>
            </w:r>
            <w:r w:rsidRPr="006D6EF1">
              <w:rPr>
                <w:rFonts w:ascii="GHEA Grapalat" w:hAnsi="GHEA Grapalat"/>
                <w:sz w:val="20"/>
                <w:szCs w:val="20"/>
              </w:rPr>
              <w:t xml:space="preserve">աշխատակցի ստորագրությունը </w:t>
            </w:r>
            <w:r w:rsidRPr="006D6EF1">
              <w:rPr>
                <w:rFonts w:ascii="GHEA Grapalat" w:hAnsi="GHEA Grapalat"/>
                <w:sz w:val="20"/>
                <w:szCs w:val="20"/>
                <w:lang w:val="hy-AM"/>
              </w:rPr>
              <w:t xml:space="preserve">դրվում է </w:t>
            </w:r>
            <w:r w:rsidRPr="006D6EF1">
              <w:rPr>
                <w:rFonts w:ascii="GHEA Grapalat" w:hAnsi="GHEA Grapalat"/>
                <w:sz w:val="20"/>
                <w:szCs w:val="20"/>
              </w:rPr>
              <w:t>թղթային եղանակով ներկայաց</w:t>
            </w:r>
            <w:r w:rsidRPr="006D6EF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2</w:t>
            </w:r>
            <w:r w:rsidRPr="006D6EF1">
              <w:rPr>
                <w:rFonts w:ascii="GHEA Grapalat" w:hAnsi="GHEA Grapalat"/>
                <w:sz w:val="20"/>
                <w:szCs w:val="20"/>
                <w:lang w:val="hy-AM"/>
              </w:rPr>
              <w:t>4</w:t>
            </w:r>
            <w:r w:rsidRPr="006D6EF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 xml:space="preserve">շահառռւին սպասարկող ֆինանսական կազմակերպության (մասնաճյուղի) </w:t>
            </w:r>
            <w:r w:rsidRPr="006D6EF1">
              <w:rPr>
                <w:rFonts w:ascii="GHEA Grapalat" w:hAnsi="GHEA Grapalat"/>
                <w:sz w:val="20"/>
                <w:szCs w:val="20"/>
                <w:lang w:val="hy-AM"/>
              </w:rPr>
              <w:t>դրոշմա</w:t>
            </w:r>
            <w:r w:rsidRPr="006D6EF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 xml:space="preserve">ոչ </w:t>
            </w: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 xml:space="preserve">լրացվում է </w:t>
            </w:r>
            <w:r w:rsidRPr="006D6EF1">
              <w:rPr>
                <w:rFonts w:ascii="GHEA Grapalat" w:hAnsi="GHEA Grapalat"/>
                <w:sz w:val="20"/>
                <w:szCs w:val="20"/>
              </w:rPr>
              <w:t xml:space="preserve">վճարման պահանջագիրը </w:t>
            </w:r>
            <w:r w:rsidRPr="006D6EF1">
              <w:rPr>
                <w:rFonts w:ascii="GHEA Grapalat" w:hAnsi="GHEA Grapalat"/>
                <w:sz w:val="20"/>
                <w:szCs w:val="20"/>
                <w:lang w:val="hy-AM"/>
              </w:rPr>
              <w:t xml:space="preserve">վերջինիս </w:t>
            </w:r>
            <w:r w:rsidRPr="006D6EF1">
              <w:rPr>
                <w:rFonts w:ascii="GHEA Grapalat" w:hAnsi="GHEA Grapalat"/>
                <w:sz w:val="20"/>
                <w:szCs w:val="20"/>
              </w:rPr>
              <w:t>ներկայաց</w:t>
            </w:r>
            <w:r w:rsidRPr="006D6EF1">
              <w:rPr>
                <w:rFonts w:ascii="GHEA Grapalat" w:hAnsi="GHEA Grapalat"/>
                <w:sz w:val="20"/>
                <w:szCs w:val="20"/>
                <w:lang w:val="hy-AM"/>
              </w:rPr>
              <w:t>վ</w:t>
            </w:r>
            <w:r w:rsidRPr="006D6EF1">
              <w:rPr>
                <w:rFonts w:ascii="GHEA Grapalat" w:hAnsi="GHEA Grapalat"/>
                <w:sz w:val="20"/>
                <w:szCs w:val="20"/>
              </w:rPr>
              <w:t>ելու դեպքում</w:t>
            </w:r>
            <w:r w:rsidRPr="006D6EF1">
              <w:rPr>
                <w:rFonts w:ascii="GHEA Grapalat" w:hAnsi="GHEA Grapalat"/>
                <w:sz w:val="20"/>
                <w:szCs w:val="20"/>
                <w:lang w:val="hy-AM"/>
              </w:rPr>
              <w:t xml:space="preserve">, որտեղ </w:t>
            </w:r>
            <w:r w:rsidRPr="006D6EF1" w:rsidDel="00DF049B">
              <w:rPr>
                <w:rFonts w:ascii="GHEA Grapalat" w:hAnsi="GHEA Grapalat"/>
                <w:sz w:val="20"/>
                <w:szCs w:val="20"/>
                <w:lang w:val="hy-AM"/>
              </w:rPr>
              <w:t xml:space="preserve"> </w:t>
            </w:r>
            <w:r w:rsidRPr="006D6EF1">
              <w:rPr>
                <w:rFonts w:ascii="GHEA Grapalat" w:hAnsi="GHEA Grapalat"/>
                <w:sz w:val="20"/>
                <w:szCs w:val="20"/>
                <w:lang w:val="hy-AM"/>
              </w:rPr>
              <w:t xml:space="preserve"> դրոշմակնիքը</w:t>
            </w:r>
            <w:r w:rsidRPr="006D6EF1">
              <w:rPr>
                <w:rFonts w:ascii="GHEA Grapalat" w:hAnsi="GHEA Grapalat"/>
                <w:sz w:val="20"/>
                <w:szCs w:val="20"/>
              </w:rPr>
              <w:t xml:space="preserve"> </w:t>
            </w:r>
            <w:r w:rsidRPr="006D6EF1">
              <w:rPr>
                <w:rFonts w:ascii="GHEA Grapalat" w:hAnsi="GHEA Grapalat"/>
                <w:sz w:val="20"/>
                <w:szCs w:val="20"/>
                <w:lang w:val="hy-AM"/>
              </w:rPr>
              <w:t xml:space="preserve">դրվում է </w:t>
            </w:r>
            <w:r w:rsidRPr="006D6EF1">
              <w:rPr>
                <w:rFonts w:ascii="GHEA Grapalat" w:hAnsi="GHEA Grapalat"/>
                <w:sz w:val="20"/>
                <w:szCs w:val="20"/>
              </w:rPr>
              <w:t>թղթային եղանակով ներկայաց</w:t>
            </w:r>
            <w:r w:rsidRPr="006D6EF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2</w:t>
            </w:r>
            <w:r w:rsidRPr="006D6EF1">
              <w:rPr>
                <w:rFonts w:ascii="GHEA Grapalat" w:hAnsi="GHEA Grapalat"/>
                <w:sz w:val="20"/>
                <w:szCs w:val="20"/>
                <w:lang w:val="hy-AM"/>
              </w:rPr>
              <w:t>4</w:t>
            </w:r>
            <w:r w:rsidRPr="006D6EF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 xml:space="preserve">ոչ </w:t>
            </w: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 xml:space="preserve">լրացվում է </w:t>
            </w:r>
            <w:r w:rsidRPr="006D6EF1">
              <w:rPr>
                <w:rFonts w:ascii="GHEA Grapalat" w:hAnsi="GHEA Grapalat"/>
                <w:sz w:val="20"/>
                <w:szCs w:val="20"/>
              </w:rPr>
              <w:t xml:space="preserve">վճարման պահանջագիրը </w:t>
            </w:r>
            <w:r w:rsidRPr="006D6EF1">
              <w:rPr>
                <w:rFonts w:ascii="GHEA Grapalat" w:hAnsi="GHEA Grapalat"/>
                <w:sz w:val="20"/>
                <w:szCs w:val="20"/>
                <w:lang w:val="hy-AM"/>
              </w:rPr>
              <w:t xml:space="preserve">վերջինիս </w:t>
            </w:r>
            <w:r w:rsidRPr="006D6EF1">
              <w:rPr>
                <w:rFonts w:ascii="GHEA Grapalat" w:hAnsi="GHEA Grapalat"/>
                <w:sz w:val="20"/>
                <w:szCs w:val="20"/>
              </w:rPr>
              <w:t>ներկայաց</w:t>
            </w:r>
            <w:r w:rsidRPr="006D6EF1">
              <w:rPr>
                <w:rFonts w:ascii="GHEA Grapalat" w:hAnsi="GHEA Grapalat"/>
                <w:sz w:val="20"/>
                <w:szCs w:val="20"/>
                <w:lang w:val="hy-AM"/>
              </w:rPr>
              <w:t>վ</w:t>
            </w:r>
            <w:r w:rsidRPr="006D6EF1">
              <w:rPr>
                <w:rFonts w:ascii="GHEA Grapalat" w:hAnsi="GHEA Grapalat"/>
                <w:sz w:val="20"/>
                <w:szCs w:val="20"/>
              </w:rPr>
              <w:t>ելու դեպքում</w:t>
            </w:r>
            <w:r w:rsidRPr="006D6EF1">
              <w:rPr>
                <w:rFonts w:ascii="GHEA Grapalat" w:hAnsi="GHEA Grapalat"/>
                <w:sz w:val="20"/>
                <w:szCs w:val="20"/>
                <w:lang w:val="hy-AM"/>
              </w:rPr>
              <w:t xml:space="preserve">,   որտեղ </w:t>
            </w:r>
            <w:r w:rsidRPr="006D6EF1" w:rsidDel="00DF049B">
              <w:rPr>
                <w:rFonts w:ascii="GHEA Grapalat" w:hAnsi="GHEA Grapalat"/>
                <w:sz w:val="20"/>
                <w:szCs w:val="20"/>
                <w:lang w:val="hy-AM"/>
              </w:rPr>
              <w:t xml:space="preserve"> </w:t>
            </w:r>
            <w:r w:rsidRPr="006D6EF1">
              <w:rPr>
                <w:rFonts w:ascii="GHEA Grapalat" w:hAnsi="GHEA Grapalat"/>
                <w:sz w:val="20"/>
                <w:szCs w:val="20"/>
                <w:lang w:val="hy-AM"/>
              </w:rPr>
              <w:t xml:space="preserve"> սույն տվյալները</w:t>
            </w:r>
            <w:r w:rsidRPr="006D6EF1">
              <w:rPr>
                <w:rFonts w:ascii="GHEA Grapalat" w:hAnsi="GHEA Grapalat"/>
                <w:sz w:val="20"/>
                <w:szCs w:val="20"/>
              </w:rPr>
              <w:t xml:space="preserve"> </w:t>
            </w:r>
            <w:r w:rsidRPr="006D6EF1">
              <w:rPr>
                <w:rFonts w:ascii="GHEA Grapalat" w:hAnsi="GHEA Grapalat"/>
                <w:sz w:val="20"/>
                <w:szCs w:val="20"/>
                <w:lang w:val="hy-AM"/>
              </w:rPr>
              <w:t xml:space="preserve">դրվում են </w:t>
            </w:r>
            <w:r w:rsidRPr="006D6EF1">
              <w:rPr>
                <w:rFonts w:ascii="GHEA Grapalat" w:hAnsi="GHEA Grapalat"/>
                <w:sz w:val="20"/>
                <w:szCs w:val="20"/>
              </w:rPr>
              <w:t>թղթային եղանակով ներկայաց</w:t>
            </w:r>
            <w:r w:rsidRPr="006D6EF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p>
        </w:tc>
      </w:tr>
    </w:tbl>
    <w:p w:rsidR="006D6EF1" w:rsidRPr="006D6EF1" w:rsidRDefault="006D6EF1" w:rsidP="006D6EF1">
      <w:pPr>
        <w:spacing w:line="360" w:lineRule="auto"/>
        <w:ind w:firstLine="720"/>
        <w:jc w:val="right"/>
        <w:rPr>
          <w:rFonts w:ascii="GHEA Grapalat" w:hAnsi="GHEA Grapalat" w:cs="Sylfaen"/>
          <w:sz w:val="20"/>
          <w:szCs w:val="20"/>
        </w:rPr>
      </w:pPr>
    </w:p>
    <w:p w:rsidR="006D6EF1" w:rsidRPr="006D6EF1" w:rsidRDefault="006D6EF1" w:rsidP="006D6EF1">
      <w:pPr>
        <w:spacing w:line="360" w:lineRule="auto"/>
        <w:ind w:firstLine="720"/>
        <w:jc w:val="right"/>
        <w:rPr>
          <w:rFonts w:ascii="GHEA Grapalat" w:hAnsi="GHEA Grapalat" w:cs="Sylfaen"/>
          <w:sz w:val="20"/>
          <w:szCs w:val="20"/>
        </w:rPr>
      </w:pPr>
    </w:p>
    <w:p w:rsidR="006D6EF1" w:rsidRPr="006D6EF1" w:rsidRDefault="006D6EF1" w:rsidP="006D6EF1">
      <w:pPr>
        <w:spacing w:line="360" w:lineRule="auto"/>
        <w:ind w:firstLine="720"/>
        <w:jc w:val="right"/>
        <w:rPr>
          <w:rFonts w:ascii="GHEA Grapalat" w:hAnsi="GHEA Grapalat" w:cs="Sylfaen"/>
          <w:sz w:val="20"/>
          <w:szCs w:val="20"/>
        </w:rPr>
      </w:pPr>
    </w:p>
    <w:p w:rsidR="006D6EF1" w:rsidRPr="006D6EF1" w:rsidRDefault="006D6EF1" w:rsidP="006D6EF1">
      <w:pPr>
        <w:spacing w:line="360" w:lineRule="auto"/>
        <w:ind w:firstLine="720"/>
        <w:jc w:val="right"/>
        <w:rPr>
          <w:rFonts w:ascii="GHEA Grapalat" w:hAnsi="GHEA Grapalat" w:cs="Sylfaen"/>
          <w:sz w:val="20"/>
          <w:szCs w:val="20"/>
        </w:rPr>
      </w:pPr>
    </w:p>
    <w:p w:rsidR="006D6EF1" w:rsidRPr="006D6EF1" w:rsidRDefault="006D6EF1" w:rsidP="006D6EF1">
      <w:pPr>
        <w:spacing w:line="360" w:lineRule="auto"/>
        <w:ind w:firstLine="720"/>
        <w:jc w:val="right"/>
        <w:rPr>
          <w:rFonts w:ascii="GHEA Grapalat" w:hAnsi="GHEA Grapalat" w:cs="Sylfaen"/>
          <w:sz w:val="20"/>
          <w:szCs w:val="20"/>
        </w:rPr>
      </w:pPr>
    </w:p>
    <w:p w:rsidR="006D6EF1" w:rsidRDefault="006D6EF1" w:rsidP="006D6EF1">
      <w:pPr>
        <w:rPr>
          <w:rFonts w:ascii="GHEA Grapalat" w:hAnsi="GHEA Grapalat"/>
        </w:rPr>
      </w:pPr>
    </w:p>
    <w:p w:rsidR="006D6EF1" w:rsidRDefault="006D6EF1" w:rsidP="006D6EF1">
      <w:pPr>
        <w:rPr>
          <w:rFonts w:ascii="GHEA Grapalat" w:hAnsi="GHEA Grapalat"/>
        </w:rPr>
      </w:pPr>
    </w:p>
    <w:p w:rsidR="006D6EF1" w:rsidRDefault="006D6EF1" w:rsidP="006D6EF1">
      <w:pPr>
        <w:rPr>
          <w:rFonts w:ascii="GHEA Grapalat" w:hAnsi="GHEA Grapalat"/>
        </w:rPr>
      </w:pPr>
    </w:p>
    <w:p w:rsidR="006D6EF1" w:rsidRDefault="006D6EF1" w:rsidP="006D6EF1">
      <w:pPr>
        <w:rPr>
          <w:rFonts w:ascii="GHEA Grapalat" w:hAnsi="GHEA Grapalat"/>
        </w:rPr>
      </w:pPr>
    </w:p>
    <w:p w:rsidR="006D6EF1" w:rsidRPr="006D6EF1" w:rsidRDefault="006D6EF1" w:rsidP="006D6EF1">
      <w:pPr>
        <w:rPr>
          <w:rFonts w:ascii="GHEA Grapalat" w:hAnsi="GHEA Grapalat"/>
        </w:rPr>
      </w:pPr>
    </w:p>
    <w:p w:rsidR="00631658" w:rsidRPr="006D6EF1" w:rsidRDefault="00631658" w:rsidP="00631658">
      <w:pPr>
        <w:rPr>
          <w:rFonts w:ascii="GHEA Grapalat" w:hAnsi="GHEA Grapalat"/>
        </w:rPr>
      </w:pPr>
    </w:p>
    <w:p w:rsidR="00091EBC" w:rsidRPr="004605D7" w:rsidRDefault="00091EBC" w:rsidP="00E6176D">
      <w:pPr>
        <w:pStyle w:val="31"/>
        <w:spacing w:line="240" w:lineRule="auto"/>
        <w:ind w:firstLine="0"/>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00BF7D70" w:rsidRPr="004605D7">
        <w:rPr>
          <w:rFonts w:ascii="GHEA Grapalat" w:hAnsi="GHEA Grapalat" w:cs="Arial"/>
          <w:b/>
          <w:lang w:val="hy-AM"/>
        </w:rPr>
        <w:t>5</w:t>
      </w:r>
    </w:p>
    <w:p w:rsidR="00091EBC" w:rsidRPr="00E6597C" w:rsidRDefault="00E6176D" w:rsidP="00091EBC">
      <w:pPr>
        <w:pStyle w:val="31"/>
        <w:spacing w:line="240" w:lineRule="auto"/>
        <w:jc w:val="right"/>
        <w:rPr>
          <w:rFonts w:ascii="GHEA Grapalat" w:hAnsi="GHEA Grapalat" w:cs="Arial"/>
          <w:b/>
          <w:lang w:val="hy-AM"/>
        </w:rPr>
      </w:pPr>
      <w:r w:rsidRPr="00AF7AD5">
        <w:rPr>
          <w:rFonts w:ascii="GHEA Grapalat" w:hAnsi="GHEA Grapalat"/>
          <w:b/>
          <w:i/>
          <w:lang w:val="hy-AM"/>
        </w:rPr>
        <w:t>Գ</w:t>
      </w:r>
      <w:r w:rsidR="00410DB3">
        <w:rPr>
          <w:rFonts w:ascii="GHEA Grapalat" w:hAnsi="GHEA Grapalat"/>
          <w:b/>
          <w:i/>
        </w:rPr>
        <w:t>Հ</w:t>
      </w:r>
      <w:r w:rsidRPr="00AF7AD5">
        <w:rPr>
          <w:rFonts w:ascii="GHEA Grapalat" w:hAnsi="GHEA Grapalat"/>
          <w:b/>
          <w:i/>
          <w:lang w:val="hy-AM"/>
        </w:rPr>
        <w:t>-</w:t>
      </w:r>
      <w:r w:rsidRPr="00AF7AD5">
        <w:rPr>
          <w:rFonts w:ascii="GHEA Grapalat" w:hAnsi="GHEA Grapalat"/>
          <w:b/>
          <w:lang w:val="hy-AM"/>
        </w:rPr>
        <w:t>Հ</w:t>
      </w:r>
      <w:r w:rsidRPr="00AF7AD5">
        <w:rPr>
          <w:rFonts w:ascii="GHEA Grapalat" w:hAnsi="GHEA Grapalat"/>
          <w:b/>
          <w:i/>
          <w:lang w:val="hy-AM"/>
        </w:rPr>
        <w:t>ԲՄԱՇՁԲ</w:t>
      </w:r>
      <w:r w:rsidRPr="00AF7AD5">
        <w:rPr>
          <w:rFonts w:ascii="GHEA Grapalat" w:hAnsi="GHEA Grapalat"/>
          <w:b/>
          <w:i/>
          <w:lang w:val="af-ZA"/>
        </w:rPr>
        <w:t>-21</w:t>
      </w:r>
      <w:r w:rsidRPr="00AF7AD5">
        <w:rPr>
          <w:rFonts w:ascii="GHEA Grapalat" w:hAnsi="GHEA Grapalat"/>
          <w:b/>
          <w:i/>
          <w:lang w:val="hy-AM"/>
        </w:rPr>
        <w:t>/</w:t>
      </w:r>
      <w:r w:rsidR="00410DB3">
        <w:rPr>
          <w:rFonts w:ascii="GHEA Grapalat" w:hAnsi="GHEA Grapalat"/>
          <w:b/>
          <w:i/>
          <w:lang w:val="af-ZA"/>
        </w:rPr>
        <w:t>21</w:t>
      </w:r>
      <w:r w:rsidR="00091EBC" w:rsidRPr="00E6597C">
        <w:rPr>
          <w:rFonts w:ascii="GHEA Grapalat" w:hAnsi="GHEA Grapalat"/>
          <w:b/>
          <w:lang w:val="hy-AM"/>
        </w:rPr>
        <w:t xml:space="preserve">  </w:t>
      </w:r>
      <w:r w:rsidR="00091EBC" w:rsidRPr="00E6597C">
        <w:rPr>
          <w:rFonts w:ascii="GHEA Grapalat" w:hAnsi="GHEA Grapalat" w:cs="Sylfaen"/>
          <w:b/>
          <w:lang w:val="hy-AM"/>
        </w:rPr>
        <w:t>ծածկագրով</w:t>
      </w:r>
    </w:p>
    <w:p w:rsidR="00091EBC" w:rsidRPr="00E6597C" w:rsidRDefault="006D6EF1" w:rsidP="00091EBC">
      <w:pPr>
        <w:pStyle w:val="31"/>
        <w:spacing w:line="240" w:lineRule="auto"/>
        <w:jc w:val="right"/>
        <w:rPr>
          <w:rFonts w:ascii="GHEA Grapalat" w:hAnsi="GHEA Grapalat" w:cs="Sylfaen"/>
          <w:b/>
          <w:lang w:val="hy-AM"/>
        </w:rPr>
      </w:pPr>
      <w:r>
        <w:rPr>
          <w:rFonts w:ascii="GHEA Grapalat" w:hAnsi="GHEA Grapalat" w:cs="Sylfaen"/>
          <w:b/>
          <w:lang w:val="ru-RU"/>
        </w:rPr>
        <w:t>Հրատապ</w:t>
      </w:r>
      <w:r w:rsidRPr="00C73635">
        <w:rPr>
          <w:rFonts w:ascii="GHEA Grapalat" w:hAnsi="GHEA Grapalat" w:cs="Sylfaen"/>
          <w:b/>
        </w:rPr>
        <w:t xml:space="preserve"> </w:t>
      </w:r>
      <w:r w:rsidR="00091EBC" w:rsidRPr="00E6597C">
        <w:rPr>
          <w:rFonts w:ascii="GHEA Grapalat" w:hAnsi="GHEA Grapalat" w:cs="Sylfaen"/>
          <w:b/>
          <w:lang w:val="hy-AM"/>
        </w:rPr>
        <w:t>բաց</w:t>
      </w:r>
      <w:r w:rsidR="00091EBC" w:rsidRPr="00E6597C">
        <w:rPr>
          <w:rFonts w:ascii="GHEA Grapalat" w:hAnsi="GHEA Grapalat" w:cs="Arial"/>
          <w:b/>
          <w:lang w:val="hy-AM"/>
        </w:rPr>
        <w:t xml:space="preserve"> մրցույթի </w:t>
      </w:r>
      <w:r w:rsidR="00091EBC" w:rsidRPr="00E6597C">
        <w:rPr>
          <w:rFonts w:ascii="GHEA Grapalat" w:hAnsi="GHEA Grapalat" w:cs="Sylfaen"/>
          <w:b/>
          <w:lang w:val="hy-AM"/>
        </w:rPr>
        <w:t>հրավերի</w:t>
      </w:r>
    </w:p>
    <w:p w:rsidR="00091EBC" w:rsidRPr="00E6597C" w:rsidRDefault="00091EBC" w:rsidP="00091EBC">
      <w:pPr>
        <w:pStyle w:val="31"/>
        <w:spacing w:line="240" w:lineRule="auto"/>
        <w:jc w:val="right"/>
        <w:rPr>
          <w:rFonts w:ascii="GHEA Grapalat" w:hAnsi="GHEA Grapalat" w:cs="Sylfaen"/>
          <w:b/>
          <w:lang w:val="hy-AM"/>
        </w:rPr>
      </w:pPr>
    </w:p>
    <w:p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rsidR="001C7C1A" w:rsidRPr="00E6597C" w:rsidRDefault="001C7C1A" w:rsidP="001C7C1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rsidR="00091EBC" w:rsidRPr="004605D7" w:rsidRDefault="00091EBC" w:rsidP="00091EBC">
      <w:pPr>
        <w:pStyle w:val="af4"/>
        <w:shd w:val="clear" w:color="auto" w:fill="FFFFFF"/>
        <w:spacing w:before="0" w:beforeAutospacing="0" w:after="0" w:afterAutospacing="0"/>
        <w:ind w:firstLine="375"/>
        <w:rPr>
          <w:rStyle w:val="af5"/>
          <w:lang w:val="hy-AM"/>
        </w:rPr>
      </w:pPr>
    </w:p>
    <w:p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rsidR="00091EBC" w:rsidRPr="004605D7" w:rsidRDefault="00091EBC" w:rsidP="00091EB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rsidR="00091EBC" w:rsidRPr="00E6597C"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և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կնքվելիք N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պայմանագրից բխող պրինցիպալի </w:t>
      </w:r>
    </w:p>
    <w:p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af5"/>
          <w:rFonts w:ascii="GHEA Grapalat" w:hAnsi="GHEA Grapalat"/>
          <w:b w:val="0"/>
          <w:bCs w:val="0"/>
          <w:sz w:val="20"/>
          <w:szCs w:val="20"/>
          <w:lang w:val="hy-AM"/>
        </w:rPr>
        <w:t>ում</w:t>
      </w:r>
      <w:r w:rsidRPr="004605D7">
        <w:rPr>
          <w:rStyle w:val="af5"/>
          <w:rFonts w:ascii="GHEA Grapalat" w:hAnsi="GHEA Grapalat"/>
          <w:b w:val="0"/>
          <w:bCs w:val="0"/>
          <w:sz w:val="20"/>
          <w:szCs w:val="20"/>
          <w:lang w:val="hy-AM"/>
        </w:rPr>
        <w:t xml:space="preserve">: </w:t>
      </w:r>
    </w:p>
    <w:p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երաշխիքի գումար)՝ պահանջն ստանալուց տասը աշխատանքային օրվա ընթացքում:   Վճարումը  կատարվում է բենեֆիցիարի</w:t>
      </w:r>
      <w:r w:rsidR="0047491C" w:rsidRPr="0047491C">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 xml:space="preserve"> </w:t>
      </w:r>
      <w:r w:rsidR="0047491C" w:rsidRPr="002054B5">
        <w:rPr>
          <w:rFonts w:ascii="GHEA Grapalat" w:hAnsi="GHEA Grapalat"/>
          <w:b/>
          <w:color w:val="002060"/>
          <w:sz w:val="20"/>
          <w:szCs w:val="20"/>
          <w:u w:val="single"/>
          <w:lang w:val="hy-AM"/>
        </w:rPr>
        <w:t>900008000664</w:t>
      </w:r>
      <w:r w:rsidR="0047491C" w:rsidRPr="0047491C">
        <w:rPr>
          <w:rFonts w:ascii="GHEA Grapalat" w:hAnsi="GHEA Grapalat"/>
          <w:b/>
          <w:color w:val="002060"/>
          <w:sz w:val="20"/>
          <w:szCs w:val="20"/>
          <w:u w:val="single"/>
          <w:lang w:val="hy-AM"/>
        </w:rPr>
        <w:t xml:space="preserve">  </w:t>
      </w:r>
      <w:r w:rsidRPr="004605D7">
        <w:rPr>
          <w:rStyle w:val="af5"/>
          <w:rFonts w:ascii="GHEA Grapalat" w:hAnsi="GHEA Grapalat"/>
          <w:b w:val="0"/>
          <w:bCs w:val="0"/>
          <w:sz w:val="20"/>
          <w:szCs w:val="20"/>
          <w:lang w:val="hy-AM"/>
        </w:rPr>
        <w:t>հաշվեհամարին փոխանցման միջոցով:</w:t>
      </w:r>
    </w:p>
    <w:p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C4836" w:rsidRPr="00842CF6" w:rsidRDefault="0024041A" w:rsidP="006C483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բենեֆիցիարի և պրիցիպալի միջև կնքվելիքN </w: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p>
    <w:p w:rsidR="006C4836" w:rsidRPr="00842CF6" w:rsidRDefault="006C4836" w:rsidP="006C483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rsidR="006C4836" w:rsidRPr="00842CF6" w:rsidRDefault="006C4836" w:rsidP="006C4836">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rsidR="006C4836" w:rsidRPr="00842CF6" w:rsidRDefault="006C4836" w:rsidP="006C4836">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4605D7" w:rsidRDefault="00091EBC" w:rsidP="00807F7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4605D7"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rsidR="00DC3470" w:rsidRPr="00E6597C"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rsidR="00DC3470" w:rsidRPr="004605D7"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p>
    <w:p w:rsidR="00DC3470" w:rsidRPr="00CB242F"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4605D7">
          <w:rPr>
            <w:rStyle w:val="a9"/>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lastRenderedPageBreak/>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rsidR="00807F72" w:rsidRDefault="00807F72"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Arial"/>
          <w:b/>
          <w:sz w:val="20"/>
          <w:szCs w:val="20"/>
          <w:lang w:val="hy-AM"/>
        </w:rPr>
      </w:pPr>
    </w:p>
    <w:p w:rsidR="00E6176D" w:rsidRDefault="00E6176D" w:rsidP="00E6176D">
      <w:pPr>
        <w:rPr>
          <w:rFonts w:ascii="GHEA Grapalat" w:hAnsi="GHEA Grapalat" w:cs="GHEA Grapalat"/>
          <w:i/>
          <w:sz w:val="18"/>
          <w:szCs w:val="18"/>
          <w:lang w:val="hy-AM"/>
        </w:rPr>
      </w:pPr>
    </w:p>
    <w:p w:rsidR="004953F5" w:rsidRDefault="004953F5" w:rsidP="00E6176D">
      <w:pPr>
        <w:rPr>
          <w:rFonts w:ascii="GHEA Grapalat" w:hAnsi="GHEA Grapalat" w:cs="GHEA Grapalat"/>
          <w:i/>
          <w:sz w:val="18"/>
          <w:szCs w:val="18"/>
          <w:lang w:val="hy-AM"/>
        </w:rPr>
      </w:pPr>
    </w:p>
    <w:p w:rsidR="004953F5" w:rsidRDefault="004953F5" w:rsidP="00E6176D">
      <w:pPr>
        <w:rPr>
          <w:rFonts w:ascii="GHEA Grapalat" w:hAnsi="GHEA Grapalat" w:cs="GHEA Grapalat"/>
          <w:i/>
          <w:sz w:val="18"/>
          <w:szCs w:val="18"/>
          <w:lang w:val="hy-AM"/>
        </w:rPr>
      </w:pPr>
    </w:p>
    <w:p w:rsidR="00F02279" w:rsidRPr="00C00C71" w:rsidRDefault="00F02279" w:rsidP="00DE4C7E">
      <w:pPr>
        <w:rPr>
          <w:rFonts w:ascii="GHEA Grapalat" w:hAnsi="GHEA Grapalat"/>
          <w:lang w:val="hy-AM"/>
        </w:rPr>
      </w:pPr>
    </w:p>
    <w:p w:rsidR="006D6EF1" w:rsidRDefault="006D6EF1" w:rsidP="00F02279">
      <w:pPr>
        <w:pStyle w:val="31"/>
        <w:spacing w:line="240" w:lineRule="auto"/>
        <w:jc w:val="right"/>
        <w:rPr>
          <w:rFonts w:ascii="GHEA Grapalat" w:hAnsi="GHEA Grapalat" w:cs="Sylfaen"/>
          <w:b/>
          <w:lang w:val="hy-AM"/>
        </w:rPr>
      </w:pPr>
    </w:p>
    <w:p w:rsidR="006D6EF1" w:rsidRPr="006D6EF1" w:rsidRDefault="006D6EF1" w:rsidP="006D6EF1">
      <w:pPr>
        <w:ind w:firstLine="567"/>
        <w:jc w:val="right"/>
        <w:rPr>
          <w:rFonts w:ascii="GHEA Grapalat" w:hAnsi="GHEA Grapalat" w:cs="Sylfaen"/>
          <w:b/>
          <w:sz w:val="20"/>
          <w:szCs w:val="20"/>
          <w:lang w:val="hy-AM"/>
        </w:rPr>
      </w:pPr>
      <w:r w:rsidRPr="006D6EF1">
        <w:rPr>
          <w:rFonts w:ascii="GHEA Grapalat" w:hAnsi="GHEA Grapalat" w:cs="Sylfaen"/>
          <w:b/>
          <w:sz w:val="20"/>
          <w:szCs w:val="20"/>
          <w:lang w:val="hy-AM"/>
        </w:rPr>
        <w:lastRenderedPageBreak/>
        <w:t>Հավելված 5.1</w:t>
      </w:r>
    </w:p>
    <w:p w:rsidR="006D6EF1" w:rsidRPr="00E6597C" w:rsidRDefault="006D6EF1" w:rsidP="006D6EF1">
      <w:pPr>
        <w:pStyle w:val="31"/>
        <w:spacing w:line="240" w:lineRule="auto"/>
        <w:jc w:val="right"/>
        <w:rPr>
          <w:rFonts w:ascii="GHEA Grapalat" w:hAnsi="GHEA Grapalat" w:cs="Arial"/>
          <w:b/>
          <w:lang w:val="hy-AM"/>
        </w:rPr>
      </w:pPr>
      <w:r w:rsidRPr="00AF7AD5">
        <w:rPr>
          <w:rFonts w:ascii="GHEA Grapalat" w:hAnsi="GHEA Grapalat"/>
          <w:b/>
          <w:i/>
          <w:lang w:val="hy-AM"/>
        </w:rPr>
        <w:t>Գ</w:t>
      </w:r>
      <w:r w:rsidR="00410DB3">
        <w:rPr>
          <w:rFonts w:ascii="GHEA Grapalat" w:hAnsi="GHEA Grapalat"/>
          <w:b/>
          <w:i/>
        </w:rPr>
        <w:t>Հ</w:t>
      </w:r>
      <w:r w:rsidRPr="00AF7AD5">
        <w:rPr>
          <w:rFonts w:ascii="GHEA Grapalat" w:hAnsi="GHEA Grapalat"/>
          <w:b/>
          <w:i/>
          <w:lang w:val="hy-AM"/>
        </w:rPr>
        <w:t>-</w:t>
      </w:r>
      <w:r w:rsidRPr="00AF7AD5">
        <w:rPr>
          <w:rFonts w:ascii="GHEA Grapalat" w:hAnsi="GHEA Grapalat"/>
          <w:b/>
          <w:lang w:val="hy-AM"/>
        </w:rPr>
        <w:t>Հ</w:t>
      </w:r>
      <w:r w:rsidRPr="00AF7AD5">
        <w:rPr>
          <w:rFonts w:ascii="GHEA Grapalat" w:hAnsi="GHEA Grapalat"/>
          <w:b/>
          <w:i/>
          <w:lang w:val="hy-AM"/>
        </w:rPr>
        <w:t>ԲՄԱՇՁԲ</w:t>
      </w:r>
      <w:r w:rsidRPr="00AF7AD5">
        <w:rPr>
          <w:rFonts w:ascii="GHEA Grapalat" w:hAnsi="GHEA Grapalat"/>
          <w:b/>
          <w:i/>
          <w:lang w:val="af-ZA"/>
        </w:rPr>
        <w:t>-21</w:t>
      </w:r>
      <w:r w:rsidRPr="00AF7AD5">
        <w:rPr>
          <w:rFonts w:ascii="GHEA Grapalat" w:hAnsi="GHEA Grapalat"/>
          <w:b/>
          <w:i/>
          <w:lang w:val="hy-AM"/>
        </w:rPr>
        <w:t>/</w:t>
      </w:r>
      <w:r w:rsidR="00410DB3">
        <w:rPr>
          <w:rFonts w:ascii="GHEA Grapalat" w:hAnsi="GHEA Grapalat"/>
          <w:b/>
          <w:i/>
        </w:rPr>
        <w:t>21</w:t>
      </w:r>
      <w:r w:rsidRPr="00E6597C">
        <w:rPr>
          <w:rFonts w:ascii="GHEA Grapalat" w:hAnsi="GHEA Grapalat"/>
          <w:b/>
          <w:lang w:val="hy-AM"/>
        </w:rPr>
        <w:t xml:space="preserve">  </w:t>
      </w:r>
      <w:r w:rsidRPr="00E6597C">
        <w:rPr>
          <w:rFonts w:ascii="GHEA Grapalat" w:hAnsi="GHEA Grapalat" w:cs="Sylfaen"/>
          <w:b/>
          <w:lang w:val="hy-AM"/>
        </w:rPr>
        <w:t>ծածկագրով</w:t>
      </w:r>
    </w:p>
    <w:p w:rsidR="006D6EF1" w:rsidRPr="00E6597C" w:rsidRDefault="006D6EF1" w:rsidP="006D6EF1">
      <w:pPr>
        <w:pStyle w:val="31"/>
        <w:spacing w:line="240" w:lineRule="auto"/>
        <w:jc w:val="right"/>
        <w:rPr>
          <w:rFonts w:ascii="GHEA Grapalat" w:hAnsi="GHEA Grapalat" w:cs="Sylfaen"/>
          <w:b/>
          <w:lang w:val="hy-AM"/>
        </w:rPr>
      </w:pPr>
      <w:r w:rsidRPr="006D6EF1">
        <w:rPr>
          <w:rFonts w:ascii="GHEA Grapalat" w:hAnsi="GHEA Grapalat" w:cs="Sylfaen"/>
          <w:b/>
          <w:lang w:val="hy-AM"/>
        </w:rPr>
        <w:t xml:space="preserve">Հրատապ </w:t>
      </w: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rsidR="006D6EF1" w:rsidRPr="006D6EF1" w:rsidRDefault="006D6EF1" w:rsidP="006D6EF1">
      <w:pPr>
        <w:jc w:val="center"/>
        <w:rPr>
          <w:rFonts w:ascii="GHEA Grapalat" w:hAnsi="GHEA Grapalat" w:cs="GHEA Grapalat"/>
          <w:b/>
          <w:sz w:val="20"/>
          <w:szCs w:val="20"/>
          <w:lang w:val="hy-AM"/>
        </w:rPr>
      </w:pPr>
      <w:r w:rsidRPr="006D6EF1">
        <w:rPr>
          <w:rFonts w:ascii="GHEA Grapalat" w:hAnsi="GHEA Grapalat" w:cs="GHEA Grapalat"/>
          <w:b/>
          <w:sz w:val="18"/>
          <w:szCs w:val="18"/>
          <w:lang w:val="hy-AM"/>
        </w:rPr>
        <w:t xml:space="preserve">       </w:t>
      </w:r>
      <w:r w:rsidRPr="006D6EF1">
        <w:rPr>
          <w:rFonts w:ascii="GHEA Grapalat" w:hAnsi="GHEA Grapalat" w:cs="GHEA Grapalat"/>
          <w:b/>
          <w:sz w:val="20"/>
          <w:szCs w:val="20"/>
          <w:lang w:val="hy-AM"/>
        </w:rPr>
        <w:t xml:space="preserve">ՏՈւԺԱՆՔԻ ՄԱՍԻՆ ՀԱՄԱՁԱՅՆԱԳԻՐ </w:t>
      </w:r>
    </w:p>
    <w:p w:rsidR="006D6EF1" w:rsidRPr="006D6EF1" w:rsidRDefault="006D6EF1" w:rsidP="006D6EF1">
      <w:pPr>
        <w:jc w:val="center"/>
        <w:rPr>
          <w:rFonts w:ascii="GHEA Grapalat" w:hAnsi="GHEA Grapalat" w:cs="GHEA Grapalat"/>
          <w:b/>
          <w:sz w:val="20"/>
          <w:szCs w:val="20"/>
          <w:lang w:val="hy-AM"/>
        </w:rPr>
      </w:pPr>
      <w:r w:rsidRPr="006D6EF1">
        <w:rPr>
          <w:rFonts w:ascii="GHEA Grapalat" w:hAnsi="GHEA Grapalat" w:cs="GHEA Grapalat"/>
          <w:sz w:val="20"/>
          <w:szCs w:val="20"/>
          <w:lang w:val="hy-AM"/>
        </w:rPr>
        <w:t xml:space="preserve">  </w:t>
      </w:r>
      <w:r w:rsidRPr="006D6EF1">
        <w:rPr>
          <w:rFonts w:ascii="GHEA Grapalat" w:hAnsi="GHEA Grapalat" w:cs="GHEA Grapalat"/>
          <w:b/>
          <w:sz w:val="20"/>
          <w:szCs w:val="20"/>
          <w:lang w:val="hy-AM"/>
        </w:rPr>
        <w:t xml:space="preserve"> </w:t>
      </w:r>
      <w:r w:rsidRPr="006D6EF1">
        <w:rPr>
          <w:rFonts w:ascii="GHEA Grapalat" w:hAnsi="GHEA Grapalat" w:cs="GHEA Grapalat"/>
          <w:b/>
          <w:sz w:val="18"/>
          <w:szCs w:val="18"/>
          <w:lang w:val="hy-AM"/>
        </w:rPr>
        <w:t xml:space="preserve">         (պայմանագրի ապահովում)</w:t>
      </w:r>
    </w:p>
    <w:p w:rsidR="006D6EF1" w:rsidRPr="006D6EF1" w:rsidRDefault="006D6EF1" w:rsidP="006D6EF1">
      <w:pPr>
        <w:rPr>
          <w:rFonts w:ascii="GHEA Grapalat" w:hAnsi="GHEA Grapalat" w:cs="GHEA Grapalat"/>
          <w:b/>
          <w:sz w:val="20"/>
          <w:szCs w:val="20"/>
          <w:lang w:val="hy-AM"/>
        </w:rPr>
      </w:pPr>
    </w:p>
    <w:p w:rsidR="006D6EF1" w:rsidRPr="006D6EF1" w:rsidRDefault="006D6EF1" w:rsidP="006D6EF1">
      <w:pPr>
        <w:rPr>
          <w:rFonts w:ascii="GHEA Grapalat" w:hAnsi="GHEA Grapalat" w:cs="GHEA Grapalat"/>
          <w:sz w:val="20"/>
          <w:szCs w:val="20"/>
          <w:lang w:val="hy-AM"/>
        </w:rPr>
      </w:pPr>
      <w:r w:rsidRPr="006D6EF1">
        <w:rPr>
          <w:rFonts w:ascii="GHEA Grapalat" w:hAnsi="GHEA Grapalat" w:cs="GHEA Grapalat"/>
          <w:sz w:val="20"/>
          <w:szCs w:val="20"/>
          <w:lang w:val="hy-AM"/>
        </w:rPr>
        <w:t xml:space="preserve">     ք. Երևան</w:t>
      </w:r>
      <w:r w:rsidRPr="006D6EF1">
        <w:rPr>
          <w:rFonts w:ascii="GHEA Grapalat" w:hAnsi="GHEA Grapalat" w:cs="GHEA Grapalat"/>
          <w:sz w:val="20"/>
          <w:szCs w:val="20"/>
          <w:lang w:val="hy-AM"/>
        </w:rPr>
        <w:tab/>
      </w:r>
      <w:r w:rsidRPr="006D6EF1">
        <w:rPr>
          <w:rFonts w:ascii="GHEA Grapalat" w:hAnsi="GHEA Grapalat" w:cs="GHEA Grapalat"/>
          <w:sz w:val="20"/>
          <w:szCs w:val="20"/>
          <w:lang w:val="hy-AM"/>
        </w:rPr>
        <w:tab/>
      </w:r>
      <w:r w:rsidRPr="006D6EF1">
        <w:rPr>
          <w:rFonts w:ascii="GHEA Grapalat" w:hAnsi="GHEA Grapalat" w:cs="GHEA Grapalat"/>
          <w:sz w:val="20"/>
          <w:szCs w:val="20"/>
          <w:lang w:val="hy-AM"/>
        </w:rPr>
        <w:tab/>
      </w:r>
      <w:r w:rsidRPr="006D6EF1">
        <w:rPr>
          <w:rFonts w:ascii="GHEA Grapalat" w:hAnsi="GHEA Grapalat" w:cs="GHEA Grapalat"/>
          <w:sz w:val="20"/>
          <w:szCs w:val="20"/>
          <w:lang w:val="hy-AM"/>
        </w:rPr>
        <w:tab/>
      </w:r>
      <w:r w:rsidRPr="006D6EF1">
        <w:rPr>
          <w:rFonts w:ascii="GHEA Grapalat" w:hAnsi="GHEA Grapalat" w:cs="GHEA Grapalat"/>
          <w:sz w:val="20"/>
          <w:szCs w:val="20"/>
          <w:lang w:val="hy-AM"/>
        </w:rPr>
        <w:tab/>
      </w:r>
      <w:r w:rsidRPr="006D6EF1">
        <w:rPr>
          <w:rFonts w:ascii="GHEA Grapalat" w:hAnsi="GHEA Grapalat" w:cs="GHEA Grapalat"/>
          <w:sz w:val="20"/>
          <w:szCs w:val="20"/>
          <w:lang w:val="hy-AM"/>
        </w:rPr>
        <w:tab/>
        <w:t xml:space="preserve">            </w:t>
      </w:r>
      <w:r w:rsidRPr="006D6EF1">
        <w:rPr>
          <w:rFonts w:ascii="GHEA Grapalat" w:hAnsi="GHEA Grapalat"/>
          <w:sz w:val="20"/>
          <w:szCs w:val="20"/>
          <w:lang w:val="hy-AM"/>
        </w:rPr>
        <w:t>«</w:t>
      </w:r>
      <w:r w:rsidRPr="006D6EF1">
        <w:rPr>
          <w:rFonts w:ascii="GHEA Grapalat" w:hAnsi="GHEA Grapalat" w:cs="GHEA Grapalat"/>
          <w:sz w:val="20"/>
          <w:szCs w:val="20"/>
          <w:u w:val="single"/>
          <w:lang w:val="hy-AM"/>
        </w:rPr>
        <w:t xml:space="preserve">         </w:t>
      </w:r>
      <w:r w:rsidRPr="006D6EF1">
        <w:rPr>
          <w:rFonts w:ascii="GHEA Grapalat" w:hAnsi="GHEA Grapalat"/>
          <w:sz w:val="20"/>
          <w:szCs w:val="20"/>
          <w:lang w:val="hy-AM"/>
        </w:rPr>
        <w:t>»</w:t>
      </w:r>
      <w:r w:rsidRPr="006D6EF1">
        <w:rPr>
          <w:rFonts w:ascii="GHEA Grapalat" w:hAnsi="GHEA Grapalat" w:cs="GHEA Grapalat"/>
          <w:sz w:val="20"/>
          <w:szCs w:val="20"/>
          <w:u w:val="single"/>
          <w:lang w:val="hy-AM"/>
        </w:rPr>
        <w:t xml:space="preserve"> </w:t>
      </w:r>
      <w:r w:rsidRPr="006D6EF1">
        <w:rPr>
          <w:rFonts w:ascii="GHEA Grapalat" w:hAnsi="GHEA Grapalat" w:cs="GHEA Grapalat"/>
          <w:sz w:val="20"/>
          <w:szCs w:val="20"/>
          <w:u w:val="single"/>
          <w:lang w:val="hy-AM"/>
        </w:rPr>
        <w:tab/>
      </w:r>
      <w:r w:rsidRPr="006D6EF1">
        <w:rPr>
          <w:rFonts w:ascii="GHEA Grapalat" w:hAnsi="GHEA Grapalat" w:cs="GHEA Grapalat"/>
          <w:sz w:val="20"/>
          <w:szCs w:val="20"/>
          <w:u w:val="single"/>
          <w:lang w:val="hy-AM"/>
        </w:rPr>
        <w:tab/>
      </w:r>
      <w:r w:rsidRPr="006D6EF1">
        <w:rPr>
          <w:rFonts w:ascii="GHEA Grapalat" w:hAnsi="GHEA Grapalat" w:cs="GHEA Grapalat"/>
          <w:sz w:val="20"/>
          <w:szCs w:val="20"/>
          <w:u w:val="single"/>
          <w:lang w:val="hy-AM"/>
        </w:rPr>
        <w:tab/>
      </w:r>
      <w:r w:rsidRPr="006D6EF1">
        <w:rPr>
          <w:rFonts w:ascii="GHEA Grapalat" w:hAnsi="GHEA Grapalat" w:cs="GHEA Grapalat"/>
          <w:sz w:val="20"/>
          <w:szCs w:val="20"/>
          <w:lang w:val="hy-AM"/>
        </w:rPr>
        <w:t xml:space="preserve"> 20   թ.**</w:t>
      </w:r>
    </w:p>
    <w:p w:rsidR="006D6EF1" w:rsidRPr="006D6EF1" w:rsidRDefault="006D6EF1" w:rsidP="006D6EF1">
      <w:pPr>
        <w:rPr>
          <w:rFonts w:ascii="GHEA Grapalat" w:hAnsi="GHEA Grapalat" w:cs="GHEA Grapalat"/>
          <w:sz w:val="20"/>
          <w:szCs w:val="20"/>
          <w:lang w:val="hy-AM"/>
        </w:rPr>
      </w:pPr>
    </w:p>
    <w:p w:rsidR="006D6EF1" w:rsidRPr="006D6EF1" w:rsidRDefault="006D6EF1" w:rsidP="006D6EF1">
      <w:pPr>
        <w:jc w:val="both"/>
        <w:rPr>
          <w:rFonts w:ascii="GHEA Grapalat" w:hAnsi="GHEA Grapalat" w:cs="GHEA Grapalat"/>
          <w:sz w:val="20"/>
          <w:szCs w:val="20"/>
          <w:u w:val="single"/>
          <w:vertAlign w:val="subscript"/>
          <w:lang w:val="hy-AM"/>
        </w:rPr>
      </w:pPr>
      <w:r w:rsidRPr="006D6EF1">
        <w:rPr>
          <w:rFonts w:ascii="GHEA Grapalat" w:hAnsi="GHEA Grapalat" w:cs="GHEA Grapalat"/>
          <w:sz w:val="20"/>
          <w:szCs w:val="20"/>
          <w:u w:val="single"/>
          <w:vertAlign w:val="subscript"/>
          <w:lang w:val="hy-AM"/>
        </w:rPr>
        <w:tab/>
      </w:r>
      <w:r w:rsidRPr="006D6EF1">
        <w:rPr>
          <w:rFonts w:ascii="GHEA Grapalat" w:hAnsi="GHEA Grapalat" w:cs="GHEA Grapalat"/>
          <w:sz w:val="20"/>
          <w:szCs w:val="20"/>
          <w:u w:val="single"/>
          <w:vertAlign w:val="subscript"/>
          <w:lang w:val="hy-AM"/>
        </w:rPr>
        <w:tab/>
      </w:r>
      <w:r w:rsidRPr="006D6EF1">
        <w:rPr>
          <w:rFonts w:ascii="GHEA Grapalat" w:hAnsi="GHEA Grapalat" w:cs="GHEA Grapalat"/>
          <w:sz w:val="20"/>
          <w:szCs w:val="20"/>
          <w:u w:val="single"/>
          <w:vertAlign w:val="subscript"/>
          <w:lang w:val="hy-AM"/>
        </w:rPr>
        <w:tab/>
      </w:r>
      <w:r w:rsidRPr="006D6EF1">
        <w:rPr>
          <w:rFonts w:ascii="GHEA Grapalat" w:hAnsi="GHEA Grapalat" w:cs="GHEA Grapalat"/>
          <w:sz w:val="20"/>
          <w:szCs w:val="20"/>
          <w:vertAlign w:val="subscript"/>
          <w:lang w:val="hy-AM"/>
        </w:rPr>
        <w:t xml:space="preserve">, </w:t>
      </w:r>
      <w:r w:rsidRPr="006D6EF1">
        <w:rPr>
          <w:rFonts w:ascii="GHEA Grapalat" w:hAnsi="GHEA Grapalat" w:cs="GHEA Grapalat"/>
          <w:sz w:val="20"/>
          <w:szCs w:val="20"/>
          <w:lang w:val="hy-AM"/>
        </w:rPr>
        <w:t xml:space="preserve">ի դեմս Ընկերության տնօրեն </w:t>
      </w:r>
      <w:r w:rsidRPr="006D6EF1">
        <w:rPr>
          <w:rFonts w:ascii="GHEA Grapalat" w:hAnsi="GHEA Grapalat" w:cs="GHEA Grapalat"/>
          <w:sz w:val="20"/>
          <w:szCs w:val="20"/>
          <w:u w:val="single"/>
          <w:lang w:val="hy-AM"/>
        </w:rPr>
        <w:tab/>
      </w:r>
      <w:r w:rsidRPr="006D6EF1">
        <w:rPr>
          <w:rFonts w:ascii="GHEA Grapalat" w:hAnsi="GHEA Grapalat" w:cs="GHEA Grapalat"/>
          <w:sz w:val="20"/>
          <w:szCs w:val="20"/>
          <w:u w:val="single"/>
          <w:lang w:val="hy-AM"/>
        </w:rPr>
        <w:tab/>
      </w:r>
      <w:r w:rsidRPr="006D6EF1">
        <w:rPr>
          <w:rFonts w:ascii="GHEA Grapalat" w:hAnsi="GHEA Grapalat" w:cs="GHEA Grapalat"/>
          <w:sz w:val="20"/>
          <w:szCs w:val="20"/>
          <w:u w:val="single"/>
          <w:lang w:val="hy-AM"/>
        </w:rPr>
        <w:tab/>
      </w:r>
      <w:r w:rsidRPr="006D6EF1">
        <w:rPr>
          <w:rFonts w:ascii="GHEA Grapalat" w:hAnsi="GHEA Grapalat" w:cs="GHEA Grapalat"/>
          <w:sz w:val="20"/>
          <w:szCs w:val="20"/>
          <w:u w:val="single"/>
          <w:lang w:val="hy-AM"/>
        </w:rPr>
        <w:tab/>
      </w:r>
      <w:r w:rsidRPr="006D6EF1">
        <w:rPr>
          <w:rFonts w:ascii="GHEA Grapalat" w:hAnsi="GHEA Grapalat" w:cs="GHEA Grapalat"/>
          <w:sz w:val="20"/>
          <w:szCs w:val="20"/>
          <w:u w:val="single"/>
          <w:lang w:val="hy-AM"/>
        </w:rPr>
        <w:tab/>
      </w:r>
      <w:r w:rsidRPr="006D6EF1">
        <w:rPr>
          <w:rFonts w:ascii="GHEA Grapalat" w:hAnsi="GHEA Grapalat" w:cs="GHEA Grapalat"/>
          <w:sz w:val="20"/>
          <w:szCs w:val="20"/>
          <w:u w:val="single"/>
          <w:lang w:val="hy-AM"/>
        </w:rPr>
        <w:tab/>
      </w:r>
      <w:r w:rsidRPr="006D6EF1">
        <w:rPr>
          <w:rFonts w:ascii="GHEA Grapalat" w:hAnsi="GHEA Grapalat" w:cs="GHEA Grapalat"/>
          <w:sz w:val="20"/>
          <w:szCs w:val="20"/>
          <w:u w:val="single"/>
          <w:lang w:val="hy-AM"/>
        </w:rPr>
        <w:tab/>
      </w:r>
    </w:p>
    <w:p w:rsidR="006D6EF1" w:rsidRPr="006D6EF1" w:rsidRDefault="006D6EF1" w:rsidP="006D6EF1">
      <w:pPr>
        <w:jc w:val="both"/>
        <w:rPr>
          <w:rFonts w:ascii="GHEA Grapalat" w:hAnsi="GHEA Grapalat" w:cs="GHEA Grapalat"/>
          <w:sz w:val="20"/>
          <w:szCs w:val="20"/>
          <w:lang w:val="hy-AM"/>
        </w:rPr>
      </w:pPr>
      <w:r w:rsidRPr="006D6EF1">
        <w:rPr>
          <w:rFonts w:ascii="GHEA Grapalat" w:hAnsi="GHEA Grapalat"/>
          <w:sz w:val="20"/>
          <w:szCs w:val="20"/>
          <w:vertAlign w:val="superscript"/>
          <w:lang w:val="hy-AM"/>
        </w:rPr>
        <w:t xml:space="preserve">       Ընկերության անվանումը</w:t>
      </w:r>
      <w:r w:rsidRPr="006D6EF1">
        <w:rPr>
          <w:rFonts w:ascii="GHEA Grapalat" w:hAnsi="GHEA Grapalat" w:cs="GHEA Grapalat"/>
          <w:sz w:val="20"/>
          <w:szCs w:val="20"/>
          <w:vertAlign w:val="subscript"/>
          <w:lang w:val="hy-AM"/>
        </w:rPr>
        <w:tab/>
      </w:r>
      <w:r w:rsidRPr="006D6EF1">
        <w:rPr>
          <w:rFonts w:ascii="GHEA Grapalat" w:hAnsi="GHEA Grapalat" w:cs="GHEA Grapalat"/>
          <w:sz w:val="20"/>
          <w:szCs w:val="20"/>
          <w:vertAlign w:val="subscript"/>
          <w:lang w:val="hy-AM"/>
        </w:rPr>
        <w:tab/>
      </w:r>
      <w:r w:rsidRPr="006D6EF1">
        <w:rPr>
          <w:rFonts w:ascii="GHEA Grapalat" w:hAnsi="GHEA Grapalat" w:cs="GHEA Grapalat"/>
          <w:sz w:val="20"/>
          <w:szCs w:val="20"/>
          <w:vertAlign w:val="subscript"/>
          <w:lang w:val="hy-AM"/>
        </w:rPr>
        <w:tab/>
      </w:r>
      <w:r w:rsidRPr="006D6EF1">
        <w:rPr>
          <w:rFonts w:ascii="GHEA Grapalat" w:hAnsi="GHEA Grapalat" w:cs="GHEA Grapalat"/>
          <w:sz w:val="20"/>
          <w:szCs w:val="20"/>
          <w:vertAlign w:val="subscript"/>
          <w:lang w:val="hy-AM"/>
        </w:rPr>
        <w:tab/>
      </w:r>
      <w:r w:rsidRPr="006D6EF1">
        <w:rPr>
          <w:rFonts w:ascii="GHEA Grapalat" w:hAnsi="GHEA Grapalat" w:cs="GHEA Grapalat"/>
          <w:sz w:val="20"/>
          <w:szCs w:val="20"/>
          <w:vertAlign w:val="subscript"/>
          <w:lang w:val="hy-AM"/>
        </w:rPr>
        <w:tab/>
        <w:t xml:space="preserve">    </w:t>
      </w:r>
      <w:r w:rsidRPr="006D6EF1">
        <w:rPr>
          <w:rFonts w:ascii="GHEA Grapalat" w:hAnsi="GHEA Grapalat"/>
          <w:sz w:val="20"/>
          <w:szCs w:val="20"/>
          <w:vertAlign w:val="superscript"/>
          <w:lang w:val="hy-AM"/>
        </w:rPr>
        <w:t>Ընկերության տնօրենի անուն ազգանունը, անձնագրային տվյալները</w:t>
      </w:r>
      <w:r w:rsidRPr="006D6EF1">
        <w:rPr>
          <w:rFonts w:ascii="GHEA Grapalat" w:hAnsi="GHEA Grapalat" w:cs="GHEA Grapalat"/>
          <w:sz w:val="20"/>
          <w:szCs w:val="20"/>
          <w:vertAlign w:val="subscript"/>
          <w:lang w:val="hy-AM"/>
        </w:rPr>
        <w:t xml:space="preserve">, </w:t>
      </w:r>
      <w:r w:rsidRPr="006D6EF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D6EF1" w:rsidRPr="006D6EF1" w:rsidRDefault="006D6EF1" w:rsidP="006D6EF1">
      <w:pPr>
        <w:ind w:firstLine="708"/>
        <w:jc w:val="both"/>
        <w:rPr>
          <w:rFonts w:ascii="GHEA Grapalat" w:hAnsi="GHEA Grapalat" w:cs="GHEA Grapalat"/>
          <w:sz w:val="20"/>
          <w:szCs w:val="20"/>
          <w:lang w:val="hy-AM"/>
        </w:rPr>
      </w:pPr>
    </w:p>
    <w:p w:rsidR="006D6EF1" w:rsidRPr="006D6EF1" w:rsidRDefault="006D6EF1" w:rsidP="006D6EF1">
      <w:pPr>
        <w:ind w:left="360"/>
        <w:jc w:val="center"/>
        <w:rPr>
          <w:rFonts w:ascii="GHEA Grapalat" w:hAnsi="GHEA Grapalat" w:cs="GHEA Grapalat"/>
          <w:b/>
          <w:bCs/>
          <w:sz w:val="20"/>
          <w:szCs w:val="20"/>
          <w:lang w:val="pt-BR"/>
        </w:rPr>
      </w:pPr>
      <w:r w:rsidRPr="006D6EF1">
        <w:rPr>
          <w:rFonts w:ascii="GHEA Grapalat" w:hAnsi="GHEA Grapalat" w:cs="GHEA Grapalat"/>
          <w:b/>
          <w:sz w:val="20"/>
          <w:szCs w:val="20"/>
          <w:lang w:val="hy-AM"/>
        </w:rPr>
        <w:t>1. Համաձայնության առարկան</w:t>
      </w:r>
    </w:p>
    <w:p w:rsidR="006D6EF1" w:rsidRPr="006D6EF1" w:rsidRDefault="006D6EF1" w:rsidP="006D6EF1">
      <w:pPr>
        <w:jc w:val="both"/>
        <w:rPr>
          <w:rFonts w:ascii="GHEA Grapalat" w:hAnsi="GHEA Grapalat" w:cs="GHEA Grapalat"/>
          <w:b/>
          <w:bCs/>
          <w:sz w:val="20"/>
          <w:szCs w:val="20"/>
          <w:lang w:val="pt-BR"/>
        </w:rPr>
      </w:pPr>
      <w:r w:rsidRPr="006D6EF1">
        <w:rPr>
          <w:rFonts w:ascii="GHEA Grapalat" w:hAnsi="GHEA Grapalat" w:cs="GHEA Grapalat"/>
          <w:sz w:val="20"/>
          <w:szCs w:val="20"/>
          <w:lang w:val="pt-BR"/>
        </w:rPr>
        <w:tab/>
      </w:r>
      <w:r w:rsidRPr="006D6EF1">
        <w:rPr>
          <w:rFonts w:ascii="GHEA Grapalat" w:hAnsi="GHEA Grapalat" w:cs="GHEA Grapalat"/>
          <w:sz w:val="20"/>
          <w:szCs w:val="20"/>
          <w:lang w:val="pt-BR"/>
        </w:rPr>
        <w:tab/>
        <w:t xml:space="preserve">                               </w:t>
      </w:r>
    </w:p>
    <w:p w:rsidR="006D6EF1" w:rsidRPr="006D6EF1" w:rsidRDefault="006D6EF1" w:rsidP="006D6EF1">
      <w:pPr>
        <w:ind w:left="426"/>
        <w:jc w:val="both"/>
        <w:rPr>
          <w:rFonts w:ascii="GHEA Grapalat" w:hAnsi="GHEA Grapalat" w:cs="GHEA Grapalat"/>
          <w:sz w:val="20"/>
          <w:szCs w:val="20"/>
          <w:lang w:val="pt-BR"/>
        </w:rPr>
      </w:pPr>
      <w:r w:rsidRPr="006D6EF1">
        <w:rPr>
          <w:rFonts w:ascii="GHEA Grapalat" w:hAnsi="GHEA Grapalat" w:cs="GHEA Grapalat"/>
          <w:sz w:val="20"/>
          <w:szCs w:val="20"/>
          <w:lang w:val="pt-BR"/>
        </w:rPr>
        <w:t xml:space="preserve">1.1 Ընկերությունը մասնակցում է </w:t>
      </w:r>
      <w:r w:rsidRPr="006D6EF1">
        <w:rPr>
          <w:rFonts w:ascii="GHEA Grapalat" w:hAnsi="GHEA Grapalat" w:cs="Arial"/>
          <w:sz w:val="20"/>
          <w:szCs w:val="20"/>
          <w:lang w:val="pt-BR"/>
        </w:rPr>
        <w:t>`</w:t>
      </w:r>
      <w:r w:rsidRPr="006D6EF1">
        <w:rPr>
          <w:rFonts w:ascii="GHEA Grapalat" w:hAnsi="GHEA Grapalat" w:cs="GHEA Grapalat"/>
          <w:b/>
          <w:sz w:val="20"/>
          <w:szCs w:val="20"/>
          <w:lang w:val="pt-BR"/>
        </w:rPr>
        <w:t xml:space="preserve">&lt;&lt; </w:t>
      </w:r>
      <w:r w:rsidR="00410DB3" w:rsidRPr="00B874F1">
        <w:rPr>
          <w:rFonts w:ascii="GHEA Grapalat" w:hAnsi="GHEA Grapalat" w:cs="Times Armenian"/>
          <w:b/>
          <w:i/>
          <w:lang w:val="af-ZA"/>
        </w:rPr>
        <w:t>Գառնի</w:t>
      </w:r>
      <w:r w:rsidR="00410DB3">
        <w:rPr>
          <w:rFonts w:ascii="GHEA Grapalat" w:hAnsi="GHEA Grapalat" w:cs="Times Armenian"/>
          <w:b/>
          <w:i/>
          <w:lang w:val="af-ZA"/>
        </w:rPr>
        <w:t>ի</w:t>
      </w:r>
      <w:r w:rsidR="00410DB3" w:rsidRPr="00B874F1">
        <w:rPr>
          <w:rFonts w:ascii="GHEA Grapalat" w:hAnsi="GHEA Grapalat" w:cs="Times Armenian"/>
          <w:b/>
          <w:i/>
          <w:lang w:val="af-ZA"/>
        </w:rPr>
        <w:t xml:space="preserve"> համայնքապետարան</w:t>
      </w:r>
      <w:r w:rsidR="00410DB3" w:rsidRPr="006D6EF1">
        <w:rPr>
          <w:rFonts w:ascii="GHEA Grapalat" w:hAnsi="GHEA Grapalat" w:cs="GHEA Grapalat"/>
          <w:b/>
          <w:sz w:val="20"/>
          <w:szCs w:val="20"/>
          <w:lang w:val="pt-BR"/>
        </w:rPr>
        <w:t xml:space="preserve"> </w:t>
      </w:r>
      <w:r w:rsidRPr="006D6EF1">
        <w:rPr>
          <w:rFonts w:ascii="GHEA Grapalat" w:hAnsi="GHEA Grapalat" w:cs="GHEA Grapalat"/>
          <w:b/>
          <w:sz w:val="20"/>
          <w:szCs w:val="20"/>
          <w:lang w:val="pt-BR"/>
        </w:rPr>
        <w:t>&gt;&gt;</w:t>
      </w:r>
      <w:r w:rsidRPr="006D6EF1">
        <w:rPr>
          <w:rFonts w:ascii="GHEA Grapalat" w:hAnsi="GHEA Grapalat" w:cs="GHEA Grapalat"/>
          <w:sz w:val="20"/>
          <w:szCs w:val="20"/>
          <w:lang w:val="pt-BR"/>
        </w:rPr>
        <w:t xml:space="preserve">  (այսուհետ` Պատվիրատու) կողմից կազմակերպված</w:t>
      </w:r>
      <w:r w:rsidRPr="006D6EF1">
        <w:rPr>
          <w:rFonts w:ascii="GHEA Grapalat" w:hAnsi="GHEA Grapalat"/>
          <w:b/>
          <w:i/>
          <w:lang w:val="hy-AM"/>
        </w:rPr>
        <w:t xml:space="preserve"> </w:t>
      </w:r>
      <w:r w:rsidR="00410DB3" w:rsidRPr="00AF7AD5">
        <w:rPr>
          <w:rFonts w:ascii="GHEA Grapalat" w:hAnsi="GHEA Grapalat"/>
          <w:b/>
          <w:i/>
          <w:lang w:val="hy-AM"/>
        </w:rPr>
        <w:t>Գ</w:t>
      </w:r>
      <w:r w:rsidR="00410DB3">
        <w:rPr>
          <w:rFonts w:ascii="GHEA Grapalat" w:hAnsi="GHEA Grapalat"/>
          <w:b/>
          <w:i/>
        </w:rPr>
        <w:t>Հ</w:t>
      </w:r>
      <w:r w:rsidR="00410DB3" w:rsidRPr="00AF7AD5">
        <w:rPr>
          <w:rFonts w:ascii="GHEA Grapalat" w:hAnsi="GHEA Grapalat"/>
          <w:b/>
          <w:i/>
          <w:lang w:val="hy-AM"/>
        </w:rPr>
        <w:t>-</w:t>
      </w:r>
      <w:r w:rsidR="00410DB3" w:rsidRPr="00AF7AD5">
        <w:rPr>
          <w:rFonts w:ascii="GHEA Grapalat" w:hAnsi="GHEA Grapalat"/>
          <w:b/>
          <w:lang w:val="hy-AM"/>
        </w:rPr>
        <w:t>Հ</w:t>
      </w:r>
      <w:r w:rsidR="00410DB3" w:rsidRPr="00AF7AD5">
        <w:rPr>
          <w:rFonts w:ascii="GHEA Grapalat" w:hAnsi="GHEA Grapalat"/>
          <w:b/>
          <w:i/>
          <w:lang w:val="hy-AM"/>
        </w:rPr>
        <w:t>ԲՄԱՇՁԲ</w:t>
      </w:r>
      <w:r w:rsidR="00410DB3" w:rsidRPr="00AF7AD5">
        <w:rPr>
          <w:rFonts w:ascii="GHEA Grapalat" w:hAnsi="GHEA Grapalat"/>
          <w:b/>
          <w:i/>
          <w:lang w:val="af-ZA"/>
        </w:rPr>
        <w:t>-21</w:t>
      </w:r>
      <w:r w:rsidR="00410DB3" w:rsidRPr="00AF7AD5">
        <w:rPr>
          <w:rFonts w:ascii="GHEA Grapalat" w:hAnsi="GHEA Grapalat"/>
          <w:b/>
          <w:i/>
          <w:lang w:val="hy-AM"/>
        </w:rPr>
        <w:t>/</w:t>
      </w:r>
      <w:r w:rsidR="00410DB3" w:rsidRPr="00410DB3">
        <w:rPr>
          <w:rFonts w:ascii="GHEA Grapalat" w:hAnsi="GHEA Grapalat"/>
          <w:b/>
          <w:i/>
          <w:lang w:val="pt-BR"/>
        </w:rPr>
        <w:t>21</w:t>
      </w:r>
      <w:r w:rsidR="00410DB3" w:rsidRPr="00E6597C">
        <w:rPr>
          <w:rFonts w:ascii="GHEA Grapalat" w:hAnsi="GHEA Grapalat"/>
          <w:b/>
          <w:lang w:val="hy-AM"/>
        </w:rPr>
        <w:t xml:space="preserve">  </w:t>
      </w:r>
      <w:r w:rsidRPr="006D6EF1">
        <w:rPr>
          <w:rFonts w:ascii="GHEA Grapalat" w:hAnsi="GHEA Grapalat"/>
          <w:b/>
          <w:i/>
          <w:lang w:val="pt-BR"/>
        </w:rPr>
        <w:t xml:space="preserve"> </w:t>
      </w:r>
      <w:r w:rsidRPr="006D6EF1">
        <w:rPr>
          <w:rFonts w:ascii="GHEA Grapalat" w:hAnsi="GHEA Grapalat" w:cs="GHEA Grapalat"/>
          <w:sz w:val="20"/>
          <w:szCs w:val="20"/>
          <w:lang w:val="pt-BR"/>
        </w:rPr>
        <w:t>ծածկագրով գնման ընթացակարգին:</w:t>
      </w:r>
    </w:p>
    <w:p w:rsidR="006D6EF1" w:rsidRPr="006D6EF1" w:rsidRDefault="006D6EF1" w:rsidP="006D6EF1">
      <w:pPr>
        <w:ind w:left="426"/>
        <w:jc w:val="both"/>
        <w:rPr>
          <w:rFonts w:ascii="GHEA Grapalat" w:hAnsi="GHEA Grapalat" w:cs="GHEA Grapalat"/>
          <w:sz w:val="20"/>
          <w:szCs w:val="20"/>
          <w:lang w:val="pt-BR"/>
        </w:rPr>
      </w:pPr>
      <w:r w:rsidRPr="006D6EF1">
        <w:rPr>
          <w:rFonts w:ascii="GHEA Grapalat" w:hAnsi="GHEA Grapalat"/>
          <w:sz w:val="20"/>
          <w:szCs w:val="20"/>
          <w:vertAlign w:val="superscript"/>
          <w:lang w:val="pt-BR"/>
        </w:rPr>
        <w:t xml:space="preserve">                                                        </w:t>
      </w:r>
    </w:p>
    <w:p w:rsidR="006D6EF1" w:rsidRPr="006D6EF1" w:rsidRDefault="006D6EF1" w:rsidP="006D6EF1">
      <w:pPr>
        <w:ind w:firstLine="426"/>
        <w:jc w:val="both"/>
        <w:rPr>
          <w:rFonts w:ascii="GHEA Grapalat" w:hAnsi="GHEA Grapalat" w:cs="GHEA Grapalat"/>
          <w:color w:val="5B9BD5"/>
          <w:sz w:val="20"/>
          <w:szCs w:val="20"/>
          <w:lang w:val="hy-AM"/>
        </w:rPr>
      </w:pPr>
      <w:r w:rsidRPr="006D6EF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D6EF1" w:rsidRPr="006D6EF1" w:rsidRDefault="006D6EF1" w:rsidP="006D6EF1">
      <w:pPr>
        <w:ind w:firstLine="426"/>
        <w:jc w:val="both"/>
        <w:rPr>
          <w:rFonts w:ascii="GHEA Grapalat" w:hAnsi="GHEA Grapalat" w:cs="GHEA Grapalat"/>
          <w:color w:val="000000"/>
          <w:sz w:val="20"/>
          <w:szCs w:val="20"/>
          <w:lang w:val="pt-BR"/>
        </w:rPr>
      </w:pPr>
      <w:r w:rsidRPr="006D6EF1">
        <w:rPr>
          <w:rFonts w:ascii="GHEA Grapalat" w:hAnsi="GHEA Grapalat" w:cs="GHEA Grapalat"/>
          <w:color w:val="000000"/>
          <w:sz w:val="20"/>
          <w:szCs w:val="20"/>
          <w:lang w:val="pt-BR"/>
        </w:rPr>
        <w:t>1.3 Ընկերությունը</w:t>
      </w:r>
      <w:r w:rsidRPr="006D6EF1">
        <w:rPr>
          <w:rFonts w:ascii="GHEA Grapalat" w:hAnsi="GHEA Grapalat" w:cs="GHEA Grapalat"/>
          <w:color w:val="000000"/>
          <w:sz w:val="20"/>
          <w:szCs w:val="20"/>
          <w:lang w:val="hy-AM"/>
        </w:rPr>
        <w:t xml:space="preserve"> սույն </w:t>
      </w:r>
      <w:r w:rsidRPr="006D6EF1">
        <w:rPr>
          <w:rFonts w:ascii="GHEA Grapalat" w:hAnsi="GHEA Grapalat" w:cs="GHEA Grapalat"/>
          <w:color w:val="000000"/>
          <w:sz w:val="20"/>
          <w:szCs w:val="20"/>
          <w:lang w:val="pt-BR"/>
        </w:rPr>
        <w:t>տուժանքի համաձայնագ</w:t>
      </w:r>
      <w:r w:rsidRPr="006D6EF1">
        <w:rPr>
          <w:rFonts w:ascii="GHEA Grapalat" w:hAnsi="GHEA Grapalat" w:cs="GHEA Grapalat"/>
          <w:color w:val="000000"/>
          <w:sz w:val="20"/>
          <w:szCs w:val="20"/>
          <w:lang w:val="hy-AM"/>
        </w:rPr>
        <w:t>ր</w:t>
      </w:r>
      <w:r w:rsidRPr="006D6EF1">
        <w:rPr>
          <w:rFonts w:ascii="GHEA Grapalat" w:hAnsi="GHEA Grapalat" w:cs="GHEA Grapalat"/>
          <w:color w:val="000000"/>
          <w:sz w:val="20"/>
          <w:szCs w:val="20"/>
          <w:lang w:val="pt-BR"/>
        </w:rPr>
        <w:t>ի</w:t>
      </w:r>
      <w:r w:rsidRPr="006D6EF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D6EF1" w:rsidRPr="006D6EF1" w:rsidRDefault="006D6EF1" w:rsidP="006D6EF1">
      <w:pPr>
        <w:ind w:firstLine="426"/>
        <w:jc w:val="both"/>
        <w:rPr>
          <w:rFonts w:ascii="GHEA Grapalat" w:hAnsi="GHEA Grapalat" w:cs="GHEA Grapalat"/>
          <w:color w:val="000000"/>
          <w:sz w:val="20"/>
          <w:szCs w:val="20"/>
          <w:lang w:val="hy-AM"/>
        </w:rPr>
      </w:pPr>
      <w:r w:rsidRPr="006D6EF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D6EF1" w:rsidRPr="006D6EF1" w:rsidRDefault="006D6EF1" w:rsidP="006D6EF1">
      <w:pPr>
        <w:ind w:firstLine="426"/>
        <w:jc w:val="both"/>
        <w:rPr>
          <w:rFonts w:ascii="GHEA Grapalat" w:hAnsi="GHEA Grapalat" w:cs="GHEA Grapalat"/>
          <w:color w:val="000000"/>
          <w:sz w:val="20"/>
          <w:szCs w:val="20"/>
          <w:lang w:val="hy-AM"/>
        </w:rPr>
      </w:pPr>
      <w:r w:rsidRPr="006D6EF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6D6EF1">
        <w:rPr>
          <w:rFonts w:ascii="GHEA Grapalat" w:hAnsi="GHEA Grapalat" w:cs="GHEA Grapalat"/>
          <w:color w:val="000000"/>
          <w:sz w:val="20"/>
          <w:szCs w:val="20"/>
          <w:lang w:val="pt-BR"/>
        </w:rPr>
        <w:t>Ընկերության</w:t>
      </w:r>
      <w:r w:rsidRPr="006D6EF1">
        <w:rPr>
          <w:rFonts w:ascii="GHEA Grapalat" w:hAnsi="GHEA Grapalat" w:cs="GHEA Grapalat"/>
          <w:color w:val="000000"/>
          <w:sz w:val="20"/>
          <w:szCs w:val="20"/>
          <w:lang w:val="hy-AM"/>
        </w:rPr>
        <w:t xml:space="preserve"> հաշվից  գանձելու համար՝ առանց լրացուցիչ ակցեպտավորման: </w:t>
      </w:r>
    </w:p>
    <w:p w:rsidR="006D6EF1" w:rsidRPr="006D6EF1" w:rsidRDefault="006D6EF1" w:rsidP="006D6EF1">
      <w:pPr>
        <w:ind w:firstLine="426"/>
        <w:jc w:val="both"/>
        <w:rPr>
          <w:rFonts w:ascii="GHEA Grapalat" w:hAnsi="GHEA Grapalat" w:cs="GHEA Grapalat"/>
          <w:color w:val="000000"/>
          <w:sz w:val="20"/>
          <w:szCs w:val="20"/>
          <w:lang w:val="hy-AM"/>
        </w:rPr>
      </w:pPr>
      <w:r w:rsidRPr="006D6EF1">
        <w:rPr>
          <w:rFonts w:ascii="GHEA Grapalat" w:hAnsi="GHEA Grapalat" w:cs="GHEA Grapalat"/>
          <w:color w:val="000000"/>
          <w:sz w:val="20"/>
          <w:szCs w:val="20"/>
          <w:lang w:val="hy-AM"/>
        </w:rPr>
        <w:t xml:space="preserve">գ)  </w:t>
      </w:r>
      <w:r w:rsidRPr="006D6EF1">
        <w:rPr>
          <w:rFonts w:ascii="GHEA Grapalat" w:hAnsi="GHEA Grapalat" w:cs="GHEA Grapalat"/>
          <w:color w:val="000000"/>
          <w:sz w:val="20"/>
          <w:szCs w:val="20"/>
          <w:lang w:val="pt-BR"/>
        </w:rPr>
        <w:t>Ընկերությունը</w:t>
      </w:r>
      <w:r w:rsidRPr="006D6EF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D6EF1" w:rsidRPr="006D6EF1" w:rsidRDefault="006D6EF1" w:rsidP="006D6EF1">
      <w:pPr>
        <w:ind w:left="426"/>
        <w:jc w:val="both"/>
        <w:rPr>
          <w:rFonts w:ascii="GHEA Grapalat" w:hAnsi="GHEA Grapalat" w:cs="GHEA Grapalat"/>
          <w:color w:val="000000"/>
          <w:sz w:val="20"/>
          <w:szCs w:val="20"/>
          <w:lang w:val="hy-AM"/>
        </w:rPr>
      </w:pPr>
      <w:r w:rsidRPr="006D6EF1">
        <w:rPr>
          <w:rFonts w:ascii="GHEA Grapalat" w:hAnsi="GHEA Grapalat" w:cs="GHEA Grapalat"/>
          <w:color w:val="000000"/>
          <w:sz w:val="20"/>
          <w:szCs w:val="20"/>
          <w:lang w:val="hy-AM"/>
        </w:rPr>
        <w:t xml:space="preserve">դ) </w:t>
      </w:r>
      <w:r w:rsidRPr="006D6EF1">
        <w:rPr>
          <w:rFonts w:ascii="GHEA Grapalat" w:hAnsi="GHEA Grapalat" w:cs="GHEA Grapalat"/>
          <w:color w:val="000000"/>
          <w:sz w:val="20"/>
          <w:szCs w:val="20"/>
          <w:lang w:val="pt-BR"/>
        </w:rPr>
        <w:t>Ընկերությունը</w:t>
      </w:r>
      <w:r w:rsidRPr="006D6EF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D6EF1" w:rsidRPr="006D6EF1" w:rsidRDefault="006D6EF1" w:rsidP="006D6EF1">
      <w:pPr>
        <w:ind w:firstLine="426"/>
        <w:jc w:val="both"/>
        <w:rPr>
          <w:rFonts w:ascii="GHEA Grapalat" w:hAnsi="GHEA Grapalat" w:cs="GHEA Grapalat"/>
          <w:sz w:val="20"/>
          <w:szCs w:val="20"/>
          <w:lang w:val="hy-AM"/>
        </w:rPr>
      </w:pPr>
      <w:r w:rsidRPr="006D6EF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D6EF1" w:rsidRPr="006D6EF1" w:rsidRDefault="006D6EF1" w:rsidP="006D6EF1">
      <w:pPr>
        <w:numPr>
          <w:ilvl w:val="1"/>
          <w:numId w:val="25"/>
        </w:numPr>
        <w:ind w:left="0" w:firstLine="426"/>
        <w:jc w:val="both"/>
        <w:rPr>
          <w:rFonts w:ascii="GHEA Grapalat" w:hAnsi="GHEA Grapalat" w:cs="GHEA Grapalat"/>
          <w:sz w:val="20"/>
          <w:szCs w:val="20"/>
          <w:lang w:val="pt-BR"/>
        </w:rPr>
      </w:pPr>
      <w:r w:rsidRPr="006D6EF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D6EF1">
        <w:rPr>
          <w:rFonts w:ascii="GHEA Grapalat" w:hAnsi="GHEA Grapalat" w:cs="GHEA Grapalat"/>
          <w:sz w:val="20"/>
          <w:szCs w:val="20"/>
          <w:lang w:val="hy-AM"/>
        </w:rPr>
        <w:t xml:space="preserve">Պահանջագիրը բնօրինակներով </w:t>
      </w:r>
      <w:r w:rsidRPr="006D6EF1">
        <w:rPr>
          <w:rFonts w:ascii="GHEA Grapalat" w:hAnsi="GHEA Grapalat" w:cs="GHEA Grapalat"/>
          <w:sz w:val="20"/>
          <w:szCs w:val="20"/>
          <w:lang w:val="pt-BR"/>
        </w:rPr>
        <w:t xml:space="preserve">ներկայացնում է </w:t>
      </w:r>
      <w:r w:rsidRPr="006D6EF1">
        <w:rPr>
          <w:rFonts w:ascii="GHEA Grapalat" w:hAnsi="GHEA Grapalat" w:cs="GHEA Grapalat"/>
          <w:sz w:val="20"/>
          <w:szCs w:val="20"/>
          <w:lang w:val="hy-AM"/>
        </w:rPr>
        <w:t>Վճարող Բանկին</w:t>
      </w:r>
      <w:r w:rsidRPr="006D6EF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D6EF1">
        <w:rPr>
          <w:rFonts w:ascii="GHEA Grapalat" w:hAnsi="GHEA Grapalat" w:cs="GHEA Grapalat"/>
          <w:sz w:val="20"/>
          <w:szCs w:val="20"/>
          <w:lang w:val="hy-AM"/>
        </w:rPr>
        <w:t>Պահանջագիրը</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էլեկտրոնային</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թվային</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ստորագրությամբ</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հաստատված</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լինելու</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դեպքում</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դրանք</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Վճարող</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Բանկին</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են</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ներկայացվում</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էլեկտրոնային</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կրիչներով</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ինչպես</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նաև</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դրանցից</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արտատպված</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թղթային</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տարբերակներով</w:t>
      </w:r>
      <w:r w:rsidRPr="006D6EF1">
        <w:rPr>
          <w:rFonts w:ascii="GHEA Grapalat" w:hAnsi="GHEA Grapalat" w:cs="GHEA Grapalat"/>
          <w:sz w:val="20"/>
          <w:szCs w:val="20"/>
          <w:lang w:val="pt-BR"/>
        </w:rPr>
        <w:t>:</w:t>
      </w:r>
    </w:p>
    <w:p w:rsidR="006D6EF1" w:rsidRPr="006D6EF1" w:rsidRDefault="006D6EF1" w:rsidP="006D6EF1">
      <w:pPr>
        <w:numPr>
          <w:ilvl w:val="1"/>
          <w:numId w:val="25"/>
        </w:numPr>
        <w:ind w:left="0" w:firstLine="426"/>
        <w:jc w:val="both"/>
        <w:rPr>
          <w:rFonts w:ascii="GHEA Grapalat" w:hAnsi="GHEA Grapalat" w:cs="GHEA Grapalat"/>
          <w:color w:val="000000"/>
          <w:sz w:val="20"/>
          <w:szCs w:val="20"/>
          <w:lang w:val="hy-AM"/>
        </w:rPr>
      </w:pPr>
      <w:r w:rsidRPr="006D6EF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D6EF1" w:rsidRPr="006D6EF1" w:rsidRDefault="006D6EF1" w:rsidP="006D6EF1">
      <w:pPr>
        <w:numPr>
          <w:ilvl w:val="1"/>
          <w:numId w:val="25"/>
        </w:numPr>
        <w:ind w:left="0" w:firstLine="426"/>
        <w:jc w:val="both"/>
        <w:rPr>
          <w:rFonts w:ascii="GHEA Grapalat" w:hAnsi="GHEA Grapalat" w:cs="GHEA Grapalat"/>
          <w:sz w:val="20"/>
          <w:szCs w:val="20"/>
          <w:lang w:val="pt-BR"/>
        </w:rPr>
      </w:pPr>
      <w:r w:rsidRPr="006D6EF1">
        <w:rPr>
          <w:rFonts w:ascii="GHEA Grapalat" w:hAnsi="GHEA Grapalat" w:cs="GHEA Grapalat"/>
          <w:sz w:val="20"/>
          <w:szCs w:val="20"/>
          <w:lang w:val="hy-AM"/>
        </w:rPr>
        <w:t>Վճարող Բանկի կողմից Պ</w:t>
      </w:r>
      <w:r w:rsidRPr="006D6EF1">
        <w:rPr>
          <w:rFonts w:ascii="GHEA Grapalat" w:hAnsi="GHEA Grapalat" w:cs="GHEA Grapalat"/>
          <w:sz w:val="20"/>
          <w:szCs w:val="20"/>
          <w:lang w:val="pt-BR"/>
        </w:rPr>
        <w:t xml:space="preserve">ահանջագրում նշված գումարի վճարման հետևանքով </w:t>
      </w:r>
      <w:r w:rsidRPr="006D6EF1">
        <w:rPr>
          <w:rFonts w:ascii="GHEA Grapalat" w:hAnsi="GHEA Grapalat" w:cs="GHEA Grapalat"/>
          <w:sz w:val="20"/>
          <w:szCs w:val="20"/>
          <w:lang w:val="hy-AM"/>
        </w:rPr>
        <w:t xml:space="preserve">Ընկերության </w:t>
      </w:r>
      <w:r w:rsidRPr="006D6EF1">
        <w:rPr>
          <w:rFonts w:ascii="GHEA Grapalat" w:hAnsi="GHEA Grapalat" w:cs="GHEA Grapalat"/>
          <w:sz w:val="20"/>
          <w:szCs w:val="20"/>
          <w:lang w:val="pt-BR"/>
        </w:rPr>
        <w:t xml:space="preserve">առաջացած ռիսկերի (Ընկերության կրած վնասների) </w:t>
      </w:r>
      <w:r w:rsidRPr="006D6EF1">
        <w:rPr>
          <w:rFonts w:ascii="GHEA Grapalat" w:hAnsi="GHEA Grapalat" w:cs="GHEA Grapalat"/>
          <w:sz w:val="20"/>
          <w:szCs w:val="20"/>
          <w:lang w:val="hy-AM"/>
        </w:rPr>
        <w:t xml:space="preserve">և բացասական հետևանքների </w:t>
      </w:r>
      <w:r w:rsidRPr="006D6EF1">
        <w:rPr>
          <w:rFonts w:ascii="GHEA Grapalat" w:hAnsi="GHEA Grapalat" w:cs="GHEA Grapalat"/>
          <w:sz w:val="20"/>
          <w:szCs w:val="20"/>
          <w:lang w:val="pt-BR"/>
        </w:rPr>
        <w:t>համար Բանկը</w:t>
      </w:r>
      <w:r w:rsidRPr="006D6EF1">
        <w:rPr>
          <w:rFonts w:ascii="GHEA Grapalat" w:hAnsi="GHEA Grapalat" w:cs="GHEA Grapalat"/>
          <w:sz w:val="20"/>
          <w:szCs w:val="20"/>
          <w:lang w:val="hy-AM"/>
        </w:rPr>
        <w:t xml:space="preserve"> որևէ</w:t>
      </w:r>
      <w:r w:rsidRPr="006D6EF1">
        <w:rPr>
          <w:rFonts w:ascii="GHEA Grapalat" w:hAnsi="GHEA Grapalat" w:cs="GHEA Grapalat"/>
          <w:sz w:val="20"/>
          <w:szCs w:val="20"/>
          <w:lang w:val="pt-BR"/>
        </w:rPr>
        <w:t xml:space="preserve"> պատասխանատվություն չի կրում</w:t>
      </w:r>
      <w:r w:rsidRPr="006D6EF1">
        <w:rPr>
          <w:rFonts w:ascii="GHEA Grapalat" w:hAnsi="GHEA Grapalat" w:cs="GHEA Grapalat"/>
          <w:sz w:val="20"/>
          <w:szCs w:val="20"/>
          <w:lang w:val="hy-AM"/>
        </w:rPr>
        <w:t>:</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D6EF1" w:rsidRPr="006D6EF1" w:rsidRDefault="006D6EF1" w:rsidP="006D6EF1">
      <w:pPr>
        <w:numPr>
          <w:ilvl w:val="1"/>
          <w:numId w:val="25"/>
        </w:numPr>
        <w:ind w:left="0" w:firstLine="426"/>
        <w:jc w:val="both"/>
        <w:rPr>
          <w:rFonts w:ascii="GHEA Grapalat" w:hAnsi="GHEA Grapalat" w:cs="GHEA Grapalat"/>
          <w:sz w:val="20"/>
          <w:szCs w:val="20"/>
          <w:lang w:val="pt-BR"/>
        </w:rPr>
      </w:pPr>
      <w:r w:rsidRPr="006D6EF1">
        <w:rPr>
          <w:rFonts w:ascii="GHEA Grapalat" w:hAnsi="GHEA Grapalat" w:cs="GHEA Grapalat"/>
          <w:sz w:val="20"/>
          <w:szCs w:val="20"/>
          <w:lang w:val="hy-AM"/>
        </w:rPr>
        <w:t>Այն դեպքում</w:t>
      </w:r>
      <w:r w:rsidRPr="006D6EF1">
        <w:rPr>
          <w:rFonts w:ascii="GHEA Grapalat" w:hAnsi="GHEA Grapalat" w:cs="GHEA Grapalat"/>
          <w:sz w:val="20"/>
          <w:szCs w:val="20"/>
          <w:lang w:val="pt-BR"/>
        </w:rPr>
        <w:t>,</w:t>
      </w:r>
      <w:r w:rsidRPr="006D6EF1">
        <w:rPr>
          <w:rFonts w:ascii="GHEA Grapalat" w:hAnsi="GHEA Grapalat" w:cs="GHEA Grapalat"/>
          <w:sz w:val="20"/>
          <w:szCs w:val="20"/>
          <w:lang w:val="hy-AM"/>
        </w:rPr>
        <w:t xml:space="preserve"> երբ Ընկերության հաշվի միջոցները չեն բավարարում</w:t>
      </w:r>
      <w:r w:rsidRPr="006D6EF1">
        <w:rPr>
          <w:rFonts w:ascii="GHEA Grapalat" w:hAnsi="GHEA Grapalat" w:cs="GHEA Grapalat"/>
          <w:sz w:val="20"/>
          <w:szCs w:val="20"/>
        </w:rPr>
        <w:t>՝</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Վճարող</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բանկը</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վճարման</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պահանջագիրը</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ստանալուց</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հետո՝</w:t>
      </w:r>
      <w:r w:rsidRPr="006D6EF1">
        <w:rPr>
          <w:rFonts w:ascii="GHEA Grapalat" w:hAnsi="GHEA Grapalat" w:cs="GHEA Grapalat"/>
          <w:sz w:val="20"/>
          <w:szCs w:val="20"/>
          <w:lang w:val="pt-BR"/>
        </w:rPr>
        <w:t xml:space="preserve"> 2 (</w:t>
      </w:r>
      <w:r w:rsidRPr="006D6EF1">
        <w:rPr>
          <w:rFonts w:ascii="GHEA Grapalat" w:hAnsi="GHEA Grapalat" w:cs="GHEA Grapalat"/>
          <w:sz w:val="20"/>
          <w:szCs w:val="20"/>
        </w:rPr>
        <w:t>երկու</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աշխատանքային</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օրվա</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ընթացքում</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պետք</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է</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տեղեկացնի</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Պատվիրատուին՝</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գրավոր</w:t>
      </w:r>
      <w:r w:rsidRPr="006D6EF1">
        <w:rPr>
          <w:rFonts w:ascii="GHEA Grapalat" w:hAnsi="GHEA Grapalat" w:cs="GHEA Grapalat"/>
          <w:sz w:val="20"/>
          <w:szCs w:val="20"/>
          <w:lang w:val="pt-BR"/>
        </w:rPr>
        <w:t xml:space="preserve"> </w:t>
      </w:r>
      <w:r w:rsidRPr="006D6EF1">
        <w:rPr>
          <w:rFonts w:ascii="GHEA Grapalat" w:hAnsi="GHEA Grapalat" w:cs="GHEA Grapalat"/>
          <w:sz w:val="20"/>
          <w:szCs w:val="20"/>
        </w:rPr>
        <w:t>ձևով</w:t>
      </w:r>
      <w:r w:rsidRPr="006D6EF1">
        <w:rPr>
          <w:rFonts w:ascii="GHEA Grapalat" w:hAnsi="GHEA Grapalat" w:cs="GHEA Grapalat"/>
          <w:sz w:val="20"/>
          <w:szCs w:val="20"/>
          <w:lang w:val="pt-BR"/>
        </w:rPr>
        <w:t>:</w:t>
      </w:r>
    </w:p>
    <w:p w:rsidR="006D6EF1" w:rsidRPr="006D6EF1" w:rsidRDefault="006D6EF1" w:rsidP="006D6EF1">
      <w:pPr>
        <w:numPr>
          <w:ilvl w:val="1"/>
          <w:numId w:val="25"/>
        </w:numPr>
        <w:ind w:left="0" w:firstLine="426"/>
        <w:jc w:val="both"/>
        <w:rPr>
          <w:rFonts w:ascii="GHEA Grapalat" w:hAnsi="GHEA Grapalat" w:cs="GHEA Grapalat"/>
          <w:sz w:val="20"/>
          <w:szCs w:val="20"/>
          <w:lang w:val="pt-BR"/>
        </w:rPr>
      </w:pPr>
      <w:r w:rsidRPr="006D6EF1">
        <w:rPr>
          <w:rFonts w:ascii="GHEA Grapalat" w:hAnsi="GHEA Grapalat" w:cs="GHEA Grapalat"/>
          <w:sz w:val="20"/>
          <w:szCs w:val="20"/>
          <w:lang w:val="pt-BR"/>
        </w:rPr>
        <w:t xml:space="preserve"> Սույն համաձայնագիրը և կից </w:t>
      </w:r>
      <w:r w:rsidRPr="006D6EF1">
        <w:rPr>
          <w:rFonts w:ascii="GHEA Grapalat" w:hAnsi="GHEA Grapalat" w:cs="GHEA Grapalat"/>
          <w:sz w:val="20"/>
          <w:szCs w:val="20"/>
          <w:lang w:val="hy-AM"/>
        </w:rPr>
        <w:t>Պ</w:t>
      </w:r>
      <w:r w:rsidRPr="006D6EF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D6EF1" w:rsidRPr="006D6EF1" w:rsidRDefault="006D6EF1" w:rsidP="006D6EF1">
      <w:pPr>
        <w:jc w:val="both"/>
        <w:rPr>
          <w:rFonts w:ascii="GHEA Grapalat" w:hAnsi="GHEA Grapalat" w:cs="GHEA Grapalat"/>
          <w:sz w:val="20"/>
          <w:szCs w:val="20"/>
          <w:lang w:val="hy-AM"/>
        </w:rPr>
      </w:pPr>
    </w:p>
    <w:p w:rsidR="006D6EF1" w:rsidRPr="006D6EF1" w:rsidRDefault="006D6EF1" w:rsidP="006D6EF1">
      <w:pPr>
        <w:ind w:left="360"/>
        <w:jc w:val="center"/>
        <w:rPr>
          <w:rFonts w:ascii="GHEA Grapalat" w:hAnsi="GHEA Grapalat" w:cs="GHEA Grapalat"/>
          <w:b/>
          <w:bCs/>
          <w:sz w:val="20"/>
          <w:szCs w:val="20"/>
          <w:lang w:val="hy-AM"/>
        </w:rPr>
      </w:pPr>
      <w:r w:rsidRPr="006D6EF1">
        <w:rPr>
          <w:rFonts w:ascii="GHEA Grapalat" w:hAnsi="GHEA Grapalat" w:cs="GHEA Grapalat"/>
          <w:b/>
          <w:bCs/>
          <w:sz w:val="20"/>
          <w:szCs w:val="20"/>
          <w:lang w:val="hy-AM"/>
        </w:rPr>
        <w:t>2.Այլ պայմաններ</w:t>
      </w:r>
    </w:p>
    <w:p w:rsidR="006D6EF1" w:rsidRPr="006D6EF1" w:rsidRDefault="006D6EF1" w:rsidP="006D6EF1">
      <w:pPr>
        <w:ind w:firstLine="567"/>
        <w:jc w:val="both"/>
        <w:rPr>
          <w:rFonts w:ascii="GHEA Grapalat" w:hAnsi="GHEA Grapalat" w:cs="GHEA Grapalat"/>
          <w:sz w:val="20"/>
          <w:szCs w:val="20"/>
          <w:lang w:val="hy-AM"/>
        </w:rPr>
      </w:pPr>
      <w:r w:rsidRPr="006D6EF1">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D6EF1" w:rsidRPr="006D6EF1" w:rsidRDefault="006D6EF1" w:rsidP="006D6EF1">
      <w:pPr>
        <w:ind w:firstLine="567"/>
        <w:jc w:val="both"/>
        <w:rPr>
          <w:rFonts w:ascii="GHEA Grapalat" w:hAnsi="GHEA Grapalat" w:cs="GHEA Grapalat"/>
          <w:sz w:val="20"/>
          <w:szCs w:val="20"/>
          <w:lang w:val="hy-AM"/>
        </w:rPr>
      </w:pPr>
      <w:r w:rsidRPr="006D6EF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D6EF1" w:rsidRPr="006D6EF1" w:rsidRDefault="006D6EF1" w:rsidP="006D6EF1">
      <w:pPr>
        <w:ind w:firstLine="567"/>
        <w:jc w:val="both"/>
        <w:rPr>
          <w:rFonts w:ascii="GHEA Grapalat" w:hAnsi="GHEA Grapalat" w:cs="GHEA Grapalat"/>
          <w:sz w:val="20"/>
          <w:szCs w:val="20"/>
          <w:lang w:val="hy-AM"/>
        </w:rPr>
      </w:pPr>
      <w:r w:rsidRPr="006D6EF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D6EF1" w:rsidRPr="006D6EF1" w:rsidDel="00A13215" w:rsidRDefault="006D6EF1" w:rsidP="006D6EF1">
      <w:pPr>
        <w:ind w:firstLine="567"/>
        <w:jc w:val="both"/>
        <w:rPr>
          <w:rFonts w:ascii="GHEA Grapalat" w:hAnsi="GHEA Grapalat" w:cs="GHEA Grapalat"/>
          <w:sz w:val="20"/>
          <w:szCs w:val="20"/>
          <w:lang w:val="hy-AM"/>
        </w:rPr>
      </w:pPr>
      <w:r w:rsidRPr="006D6EF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D6EF1" w:rsidRPr="006D6EF1" w:rsidRDefault="006D6EF1" w:rsidP="006D6EF1">
      <w:pPr>
        <w:ind w:firstLine="567"/>
        <w:jc w:val="both"/>
        <w:rPr>
          <w:rFonts w:ascii="GHEA Grapalat" w:hAnsi="GHEA Grapalat" w:cs="GHEA Grapalat"/>
          <w:sz w:val="20"/>
          <w:szCs w:val="20"/>
          <w:lang w:val="hy-AM"/>
        </w:rPr>
      </w:pPr>
      <w:r w:rsidRPr="006D6EF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D6EF1" w:rsidRPr="006D6EF1" w:rsidRDefault="006D6EF1" w:rsidP="006D6EF1">
      <w:pPr>
        <w:ind w:firstLine="567"/>
        <w:jc w:val="both"/>
        <w:rPr>
          <w:rFonts w:ascii="GHEA Grapalat" w:hAnsi="GHEA Grapalat" w:cs="GHEA Grapalat"/>
          <w:sz w:val="20"/>
          <w:szCs w:val="20"/>
          <w:lang w:val="hy-AM"/>
        </w:rPr>
      </w:pPr>
    </w:p>
    <w:p w:rsidR="006D6EF1" w:rsidRPr="006D6EF1" w:rsidRDefault="006D6EF1" w:rsidP="006D6EF1">
      <w:pPr>
        <w:ind w:firstLine="567"/>
        <w:jc w:val="center"/>
        <w:rPr>
          <w:rFonts w:ascii="GHEA Grapalat" w:hAnsi="GHEA Grapalat" w:cs="GHEA Grapalat"/>
          <w:sz w:val="20"/>
          <w:szCs w:val="20"/>
          <w:lang w:val="hy-AM"/>
        </w:rPr>
      </w:pPr>
      <w:r w:rsidRPr="006D6EF1">
        <w:rPr>
          <w:rFonts w:ascii="GHEA Grapalat" w:hAnsi="GHEA Grapalat" w:cs="GHEA Grapalat"/>
          <w:b/>
          <w:sz w:val="20"/>
          <w:szCs w:val="20"/>
          <w:lang w:val="hy-AM"/>
        </w:rPr>
        <w:t>3. Ընկերության հասցեն, բանկային վավերապայմանները`</w:t>
      </w:r>
    </w:p>
    <w:p w:rsidR="006D6EF1" w:rsidRPr="006D6EF1" w:rsidRDefault="006D6EF1" w:rsidP="006D6EF1">
      <w:pPr>
        <w:jc w:val="both"/>
        <w:rPr>
          <w:rFonts w:ascii="GHEA Grapalat" w:hAnsi="GHEA Grapalat" w:cs="GHEA Grapalat"/>
          <w:sz w:val="20"/>
          <w:szCs w:val="20"/>
          <w:u w:val="single"/>
          <w:lang w:val="hy-AM"/>
        </w:rPr>
      </w:pPr>
      <w:r w:rsidRPr="006D6EF1">
        <w:rPr>
          <w:rFonts w:ascii="GHEA Grapalat" w:hAnsi="GHEA Grapalat" w:cs="GHEA Grapalat"/>
          <w:sz w:val="20"/>
          <w:szCs w:val="20"/>
          <w:u w:val="single"/>
          <w:lang w:val="hy-AM"/>
        </w:rPr>
        <w:tab/>
      </w:r>
      <w:r w:rsidRPr="006D6EF1">
        <w:rPr>
          <w:rFonts w:ascii="GHEA Grapalat" w:hAnsi="GHEA Grapalat" w:cs="GHEA Grapalat"/>
          <w:sz w:val="20"/>
          <w:szCs w:val="20"/>
          <w:u w:val="single"/>
          <w:lang w:val="hy-AM"/>
        </w:rPr>
        <w:tab/>
      </w:r>
      <w:r w:rsidRPr="006D6EF1">
        <w:rPr>
          <w:rFonts w:ascii="GHEA Grapalat" w:hAnsi="GHEA Grapalat" w:cs="GHEA Grapalat"/>
          <w:sz w:val="20"/>
          <w:szCs w:val="20"/>
          <w:u w:val="single"/>
          <w:lang w:val="hy-AM"/>
        </w:rPr>
        <w:tab/>
      </w:r>
      <w:r w:rsidRPr="006D6EF1">
        <w:rPr>
          <w:rFonts w:ascii="GHEA Grapalat" w:hAnsi="GHEA Grapalat" w:cs="GHEA Grapalat"/>
          <w:sz w:val="20"/>
          <w:szCs w:val="20"/>
          <w:u w:val="single"/>
          <w:lang w:val="hy-AM"/>
        </w:rPr>
        <w:tab/>
      </w:r>
      <w:r w:rsidRPr="006D6EF1">
        <w:rPr>
          <w:rFonts w:ascii="GHEA Grapalat" w:hAnsi="GHEA Grapalat" w:cs="GHEA Grapalat"/>
          <w:sz w:val="20"/>
          <w:szCs w:val="20"/>
          <w:u w:val="single"/>
          <w:lang w:val="hy-AM"/>
        </w:rPr>
        <w:tab/>
      </w:r>
    </w:p>
    <w:p w:rsidR="006D6EF1" w:rsidRPr="006D6EF1" w:rsidRDefault="006D6EF1" w:rsidP="006D6EF1">
      <w:pPr>
        <w:jc w:val="both"/>
        <w:rPr>
          <w:rFonts w:ascii="GHEA Grapalat" w:hAnsi="GHEA Grapalat"/>
          <w:sz w:val="20"/>
          <w:szCs w:val="20"/>
          <w:vertAlign w:val="superscript"/>
          <w:lang w:val="hy-AM"/>
        </w:rPr>
      </w:pPr>
      <w:r w:rsidRPr="006D6EF1">
        <w:rPr>
          <w:rFonts w:ascii="GHEA Grapalat" w:hAnsi="GHEA Grapalat"/>
          <w:sz w:val="20"/>
          <w:szCs w:val="20"/>
          <w:vertAlign w:val="superscript"/>
          <w:lang w:val="hy-AM"/>
        </w:rPr>
        <w:t xml:space="preserve">                               ընկերության անվանումը</w:t>
      </w:r>
    </w:p>
    <w:p w:rsidR="006D6EF1" w:rsidRPr="006D6EF1" w:rsidRDefault="006D6EF1" w:rsidP="006D6EF1">
      <w:pPr>
        <w:jc w:val="both"/>
        <w:rPr>
          <w:rFonts w:ascii="GHEA Grapalat" w:hAnsi="GHEA Grapalat"/>
          <w:sz w:val="20"/>
          <w:szCs w:val="20"/>
          <w:u w:val="single"/>
          <w:vertAlign w:val="superscript"/>
          <w:lang w:val="hy-AM"/>
        </w:rPr>
      </w:pPr>
      <w:r w:rsidRPr="006D6EF1">
        <w:rPr>
          <w:rFonts w:ascii="GHEA Grapalat" w:hAnsi="GHEA Grapalat"/>
          <w:sz w:val="20"/>
          <w:szCs w:val="20"/>
          <w:vertAlign w:val="superscript"/>
          <w:lang w:val="hy-AM"/>
        </w:rPr>
        <w:t xml:space="preserve"> </w:t>
      </w:r>
      <w:r w:rsidRPr="006D6EF1">
        <w:rPr>
          <w:rFonts w:ascii="GHEA Grapalat" w:hAnsi="GHEA Grapalat"/>
          <w:sz w:val="20"/>
          <w:szCs w:val="20"/>
          <w:u w:val="single"/>
          <w:vertAlign w:val="superscript"/>
          <w:lang w:val="hy-AM"/>
        </w:rPr>
        <w:tab/>
      </w:r>
      <w:r w:rsidRPr="006D6EF1">
        <w:rPr>
          <w:rFonts w:ascii="GHEA Grapalat" w:hAnsi="GHEA Grapalat"/>
          <w:sz w:val="20"/>
          <w:szCs w:val="20"/>
          <w:u w:val="single"/>
          <w:vertAlign w:val="superscript"/>
          <w:lang w:val="hy-AM"/>
        </w:rPr>
        <w:tab/>
      </w:r>
      <w:r w:rsidRPr="006D6EF1">
        <w:rPr>
          <w:rFonts w:ascii="GHEA Grapalat" w:hAnsi="GHEA Grapalat"/>
          <w:sz w:val="20"/>
          <w:szCs w:val="20"/>
          <w:u w:val="single"/>
          <w:vertAlign w:val="superscript"/>
          <w:lang w:val="hy-AM"/>
        </w:rPr>
        <w:tab/>
      </w:r>
      <w:r w:rsidRPr="006D6EF1">
        <w:rPr>
          <w:rFonts w:ascii="GHEA Grapalat" w:hAnsi="GHEA Grapalat"/>
          <w:sz w:val="20"/>
          <w:szCs w:val="20"/>
          <w:u w:val="single"/>
          <w:vertAlign w:val="superscript"/>
          <w:lang w:val="hy-AM"/>
        </w:rPr>
        <w:tab/>
      </w:r>
      <w:r w:rsidRPr="006D6EF1">
        <w:rPr>
          <w:rFonts w:ascii="GHEA Grapalat" w:hAnsi="GHEA Grapalat"/>
          <w:sz w:val="20"/>
          <w:szCs w:val="20"/>
          <w:u w:val="single"/>
          <w:vertAlign w:val="superscript"/>
          <w:lang w:val="hy-AM"/>
        </w:rPr>
        <w:tab/>
      </w:r>
    </w:p>
    <w:p w:rsidR="006D6EF1" w:rsidRPr="006D6EF1" w:rsidRDefault="006D6EF1" w:rsidP="006D6EF1">
      <w:pPr>
        <w:jc w:val="both"/>
        <w:rPr>
          <w:rFonts w:ascii="GHEA Grapalat" w:hAnsi="GHEA Grapalat"/>
          <w:sz w:val="20"/>
          <w:szCs w:val="20"/>
          <w:vertAlign w:val="superscript"/>
          <w:lang w:val="hy-AM"/>
        </w:rPr>
      </w:pPr>
      <w:r w:rsidRPr="006D6EF1">
        <w:rPr>
          <w:rFonts w:ascii="GHEA Grapalat" w:hAnsi="GHEA Grapalat"/>
          <w:sz w:val="20"/>
          <w:szCs w:val="20"/>
          <w:vertAlign w:val="superscript"/>
          <w:lang w:val="hy-AM"/>
        </w:rPr>
        <w:t xml:space="preserve">                              ընկերության հասցեն</w:t>
      </w:r>
    </w:p>
    <w:p w:rsidR="006D6EF1" w:rsidRPr="006D6EF1" w:rsidRDefault="006D6EF1" w:rsidP="006D6EF1">
      <w:pPr>
        <w:jc w:val="both"/>
        <w:rPr>
          <w:rFonts w:ascii="GHEA Grapalat" w:hAnsi="GHEA Grapalat"/>
          <w:sz w:val="20"/>
          <w:szCs w:val="20"/>
          <w:u w:val="single"/>
          <w:vertAlign w:val="superscript"/>
          <w:lang w:val="hy-AM"/>
        </w:rPr>
      </w:pPr>
      <w:r w:rsidRPr="006D6EF1">
        <w:rPr>
          <w:rFonts w:ascii="GHEA Grapalat" w:hAnsi="GHEA Grapalat"/>
          <w:sz w:val="20"/>
          <w:szCs w:val="20"/>
          <w:u w:val="single"/>
          <w:vertAlign w:val="superscript"/>
          <w:lang w:val="hy-AM"/>
        </w:rPr>
        <w:tab/>
      </w:r>
      <w:r w:rsidRPr="006D6EF1">
        <w:rPr>
          <w:rFonts w:ascii="GHEA Grapalat" w:hAnsi="GHEA Grapalat"/>
          <w:sz w:val="20"/>
          <w:szCs w:val="20"/>
          <w:u w:val="single"/>
          <w:vertAlign w:val="superscript"/>
          <w:lang w:val="hy-AM"/>
        </w:rPr>
        <w:tab/>
      </w:r>
      <w:r w:rsidRPr="006D6EF1">
        <w:rPr>
          <w:rFonts w:ascii="GHEA Grapalat" w:hAnsi="GHEA Grapalat"/>
          <w:sz w:val="20"/>
          <w:szCs w:val="20"/>
          <w:u w:val="single"/>
          <w:vertAlign w:val="superscript"/>
          <w:lang w:val="hy-AM"/>
        </w:rPr>
        <w:tab/>
      </w:r>
      <w:r w:rsidRPr="006D6EF1">
        <w:rPr>
          <w:rFonts w:ascii="GHEA Grapalat" w:hAnsi="GHEA Grapalat"/>
          <w:sz w:val="20"/>
          <w:szCs w:val="20"/>
          <w:u w:val="single"/>
          <w:vertAlign w:val="superscript"/>
          <w:lang w:val="hy-AM"/>
        </w:rPr>
        <w:tab/>
      </w:r>
      <w:r w:rsidRPr="006D6EF1">
        <w:rPr>
          <w:rFonts w:ascii="GHEA Grapalat" w:hAnsi="GHEA Grapalat"/>
          <w:sz w:val="20"/>
          <w:szCs w:val="20"/>
          <w:u w:val="single"/>
          <w:vertAlign w:val="superscript"/>
          <w:lang w:val="hy-AM"/>
        </w:rPr>
        <w:tab/>
      </w:r>
    </w:p>
    <w:p w:rsidR="006D6EF1" w:rsidRPr="006D6EF1" w:rsidRDefault="006D6EF1" w:rsidP="006D6EF1">
      <w:pPr>
        <w:jc w:val="both"/>
        <w:rPr>
          <w:rFonts w:ascii="GHEA Grapalat" w:hAnsi="GHEA Grapalat"/>
          <w:sz w:val="20"/>
          <w:szCs w:val="20"/>
          <w:vertAlign w:val="superscript"/>
          <w:lang w:val="hy-AM"/>
        </w:rPr>
      </w:pPr>
      <w:r w:rsidRPr="006D6EF1">
        <w:rPr>
          <w:rFonts w:ascii="GHEA Grapalat" w:hAnsi="GHEA Grapalat"/>
          <w:sz w:val="20"/>
          <w:szCs w:val="20"/>
          <w:vertAlign w:val="superscript"/>
          <w:lang w:val="hy-AM"/>
        </w:rPr>
        <w:t xml:space="preserve">              ընկերությանը սպասարկող բանկի անվանումը</w:t>
      </w:r>
    </w:p>
    <w:p w:rsidR="006D6EF1" w:rsidRPr="006D6EF1" w:rsidRDefault="006D6EF1" w:rsidP="006D6EF1">
      <w:pPr>
        <w:jc w:val="both"/>
        <w:rPr>
          <w:rFonts w:ascii="GHEA Grapalat" w:hAnsi="GHEA Grapalat"/>
          <w:sz w:val="20"/>
          <w:szCs w:val="20"/>
          <w:vertAlign w:val="superscript"/>
          <w:lang w:val="hy-AM"/>
        </w:rPr>
      </w:pPr>
      <w:r w:rsidRPr="006D6EF1">
        <w:rPr>
          <w:rFonts w:ascii="GHEA Grapalat" w:hAnsi="GHEA Grapalat"/>
          <w:sz w:val="20"/>
          <w:szCs w:val="20"/>
          <w:u w:val="single"/>
          <w:vertAlign w:val="superscript"/>
          <w:lang w:val="hy-AM"/>
        </w:rPr>
        <w:tab/>
      </w:r>
      <w:r w:rsidRPr="006D6EF1">
        <w:rPr>
          <w:rFonts w:ascii="GHEA Grapalat" w:hAnsi="GHEA Grapalat"/>
          <w:sz w:val="20"/>
          <w:szCs w:val="20"/>
          <w:u w:val="single"/>
          <w:vertAlign w:val="superscript"/>
          <w:lang w:val="hy-AM"/>
        </w:rPr>
        <w:tab/>
      </w:r>
      <w:r w:rsidRPr="006D6EF1">
        <w:rPr>
          <w:rFonts w:ascii="GHEA Grapalat" w:hAnsi="GHEA Grapalat"/>
          <w:sz w:val="20"/>
          <w:szCs w:val="20"/>
          <w:u w:val="single"/>
          <w:vertAlign w:val="superscript"/>
          <w:lang w:val="hy-AM"/>
        </w:rPr>
        <w:tab/>
      </w:r>
      <w:r w:rsidRPr="006D6EF1">
        <w:rPr>
          <w:rFonts w:ascii="GHEA Grapalat" w:hAnsi="GHEA Grapalat"/>
          <w:sz w:val="20"/>
          <w:szCs w:val="20"/>
          <w:u w:val="single"/>
          <w:vertAlign w:val="superscript"/>
          <w:lang w:val="hy-AM"/>
        </w:rPr>
        <w:tab/>
      </w:r>
      <w:r w:rsidRPr="006D6EF1">
        <w:rPr>
          <w:rFonts w:ascii="GHEA Grapalat" w:hAnsi="GHEA Grapalat"/>
          <w:sz w:val="20"/>
          <w:szCs w:val="20"/>
          <w:u w:val="single"/>
          <w:vertAlign w:val="superscript"/>
          <w:lang w:val="hy-AM"/>
        </w:rPr>
        <w:tab/>
      </w:r>
    </w:p>
    <w:p w:rsidR="006D6EF1" w:rsidRPr="006D6EF1" w:rsidRDefault="006D6EF1" w:rsidP="006D6EF1">
      <w:pPr>
        <w:jc w:val="both"/>
        <w:rPr>
          <w:rFonts w:ascii="GHEA Grapalat" w:hAnsi="GHEA Grapalat"/>
          <w:sz w:val="20"/>
          <w:szCs w:val="20"/>
          <w:vertAlign w:val="superscript"/>
          <w:lang w:val="hy-AM"/>
        </w:rPr>
      </w:pPr>
      <w:r w:rsidRPr="006D6EF1">
        <w:rPr>
          <w:rFonts w:ascii="GHEA Grapalat" w:hAnsi="GHEA Grapalat"/>
          <w:sz w:val="20"/>
          <w:szCs w:val="20"/>
          <w:vertAlign w:val="superscript"/>
          <w:lang w:val="hy-AM"/>
        </w:rPr>
        <w:t xml:space="preserve">                   ընկերության բանկային հաշվեհամարը</w:t>
      </w:r>
    </w:p>
    <w:p w:rsidR="006D6EF1" w:rsidRPr="006D6EF1" w:rsidRDefault="006D6EF1" w:rsidP="006D6EF1">
      <w:pPr>
        <w:jc w:val="both"/>
        <w:rPr>
          <w:rFonts w:ascii="GHEA Grapalat" w:hAnsi="GHEA Grapalat"/>
          <w:sz w:val="20"/>
          <w:szCs w:val="20"/>
          <w:vertAlign w:val="superscript"/>
          <w:lang w:val="hy-AM"/>
        </w:rPr>
      </w:pPr>
      <w:r w:rsidRPr="006D6EF1">
        <w:rPr>
          <w:rFonts w:ascii="GHEA Grapalat" w:hAnsi="GHEA Grapalat"/>
          <w:sz w:val="20"/>
          <w:szCs w:val="20"/>
          <w:u w:val="single"/>
          <w:vertAlign w:val="superscript"/>
          <w:lang w:val="hy-AM"/>
        </w:rPr>
        <w:tab/>
      </w:r>
      <w:r w:rsidRPr="006D6EF1">
        <w:rPr>
          <w:rFonts w:ascii="GHEA Grapalat" w:hAnsi="GHEA Grapalat"/>
          <w:sz w:val="20"/>
          <w:szCs w:val="20"/>
          <w:u w:val="single"/>
          <w:vertAlign w:val="superscript"/>
          <w:lang w:val="hy-AM"/>
        </w:rPr>
        <w:tab/>
      </w:r>
      <w:r w:rsidRPr="006D6EF1">
        <w:rPr>
          <w:rFonts w:ascii="GHEA Grapalat" w:hAnsi="GHEA Grapalat"/>
          <w:sz w:val="20"/>
          <w:szCs w:val="20"/>
          <w:u w:val="single"/>
          <w:vertAlign w:val="superscript"/>
          <w:lang w:val="hy-AM"/>
        </w:rPr>
        <w:tab/>
      </w:r>
      <w:r w:rsidRPr="006D6EF1">
        <w:rPr>
          <w:rFonts w:ascii="GHEA Grapalat" w:hAnsi="GHEA Grapalat"/>
          <w:sz w:val="20"/>
          <w:szCs w:val="20"/>
          <w:u w:val="single"/>
          <w:vertAlign w:val="superscript"/>
          <w:lang w:val="hy-AM"/>
        </w:rPr>
        <w:tab/>
      </w:r>
      <w:r w:rsidRPr="006D6EF1">
        <w:rPr>
          <w:rFonts w:ascii="GHEA Grapalat" w:hAnsi="GHEA Grapalat"/>
          <w:sz w:val="20"/>
          <w:szCs w:val="20"/>
          <w:u w:val="single"/>
          <w:vertAlign w:val="superscript"/>
          <w:lang w:val="hy-AM"/>
        </w:rPr>
        <w:tab/>
      </w:r>
    </w:p>
    <w:p w:rsidR="006D6EF1" w:rsidRPr="006D6EF1" w:rsidRDefault="006D6EF1" w:rsidP="006D6EF1">
      <w:pPr>
        <w:jc w:val="both"/>
        <w:rPr>
          <w:rFonts w:ascii="GHEA Grapalat" w:hAnsi="GHEA Grapalat"/>
          <w:sz w:val="20"/>
          <w:szCs w:val="20"/>
          <w:vertAlign w:val="superscript"/>
          <w:lang w:val="hy-AM"/>
        </w:rPr>
      </w:pPr>
      <w:r w:rsidRPr="006D6EF1">
        <w:rPr>
          <w:rFonts w:ascii="GHEA Grapalat" w:hAnsi="GHEA Grapalat"/>
          <w:sz w:val="20"/>
          <w:szCs w:val="20"/>
          <w:vertAlign w:val="superscript"/>
          <w:lang w:val="hy-AM"/>
        </w:rPr>
        <w:t xml:space="preserve">            ընկերության հարկ վճարողի հաշվառման համարը</w:t>
      </w:r>
    </w:p>
    <w:p w:rsidR="006D6EF1" w:rsidRPr="006D6EF1" w:rsidRDefault="006D6EF1" w:rsidP="006D6EF1">
      <w:pPr>
        <w:jc w:val="both"/>
        <w:rPr>
          <w:rFonts w:ascii="GHEA Grapalat" w:hAnsi="GHEA Grapalat"/>
          <w:sz w:val="20"/>
          <w:szCs w:val="20"/>
          <w:u w:val="single"/>
          <w:vertAlign w:val="superscript"/>
          <w:lang w:val="hy-AM"/>
        </w:rPr>
      </w:pPr>
      <w:r w:rsidRPr="006D6EF1">
        <w:rPr>
          <w:rFonts w:ascii="GHEA Grapalat" w:hAnsi="GHEA Grapalat"/>
          <w:sz w:val="20"/>
          <w:szCs w:val="20"/>
          <w:u w:val="single"/>
          <w:vertAlign w:val="superscript"/>
          <w:lang w:val="hy-AM"/>
        </w:rPr>
        <w:tab/>
      </w:r>
      <w:r w:rsidRPr="006D6EF1">
        <w:rPr>
          <w:rFonts w:ascii="GHEA Grapalat" w:hAnsi="GHEA Grapalat"/>
          <w:sz w:val="20"/>
          <w:szCs w:val="20"/>
          <w:u w:val="single"/>
          <w:vertAlign w:val="superscript"/>
          <w:lang w:val="hy-AM"/>
        </w:rPr>
        <w:tab/>
      </w:r>
      <w:r w:rsidRPr="006D6EF1">
        <w:rPr>
          <w:rFonts w:ascii="GHEA Grapalat" w:hAnsi="GHEA Grapalat"/>
          <w:sz w:val="20"/>
          <w:szCs w:val="20"/>
          <w:u w:val="single"/>
          <w:vertAlign w:val="superscript"/>
          <w:lang w:val="hy-AM"/>
        </w:rPr>
        <w:tab/>
      </w:r>
      <w:r w:rsidRPr="006D6EF1">
        <w:rPr>
          <w:rFonts w:ascii="GHEA Grapalat" w:hAnsi="GHEA Grapalat"/>
          <w:sz w:val="20"/>
          <w:szCs w:val="20"/>
          <w:u w:val="single"/>
          <w:vertAlign w:val="superscript"/>
          <w:lang w:val="hy-AM"/>
        </w:rPr>
        <w:tab/>
      </w:r>
      <w:r w:rsidRPr="006D6EF1">
        <w:rPr>
          <w:rFonts w:ascii="GHEA Grapalat" w:hAnsi="GHEA Grapalat"/>
          <w:sz w:val="20"/>
          <w:szCs w:val="20"/>
          <w:u w:val="single"/>
          <w:vertAlign w:val="superscript"/>
          <w:lang w:val="hy-AM"/>
        </w:rPr>
        <w:tab/>
      </w:r>
    </w:p>
    <w:p w:rsidR="006D6EF1" w:rsidRPr="006D6EF1" w:rsidRDefault="006D6EF1" w:rsidP="006D6EF1">
      <w:pPr>
        <w:jc w:val="both"/>
        <w:rPr>
          <w:rFonts w:ascii="GHEA Grapalat" w:hAnsi="GHEA Grapalat"/>
          <w:sz w:val="20"/>
          <w:szCs w:val="20"/>
          <w:vertAlign w:val="superscript"/>
          <w:lang w:val="hy-AM"/>
        </w:rPr>
      </w:pPr>
      <w:r w:rsidRPr="006D6EF1">
        <w:rPr>
          <w:rFonts w:ascii="GHEA Grapalat" w:hAnsi="GHEA Grapalat"/>
          <w:sz w:val="20"/>
          <w:szCs w:val="20"/>
          <w:vertAlign w:val="superscript"/>
          <w:lang w:val="hy-AM"/>
        </w:rPr>
        <w:t xml:space="preserve">       ընկերության տնօրենի անունը, ազգանունը և ստորագրությունը</w:t>
      </w:r>
    </w:p>
    <w:p w:rsidR="006D6EF1" w:rsidRPr="006D6EF1" w:rsidRDefault="006D6EF1" w:rsidP="006D6EF1">
      <w:pPr>
        <w:jc w:val="both"/>
        <w:rPr>
          <w:rFonts w:ascii="GHEA Grapalat" w:hAnsi="GHEA Grapalat"/>
          <w:sz w:val="20"/>
          <w:szCs w:val="20"/>
          <w:lang w:val="hy-AM"/>
        </w:rPr>
      </w:pPr>
      <w:r w:rsidRPr="006D6EF1">
        <w:rPr>
          <w:rFonts w:ascii="GHEA Grapalat" w:hAnsi="GHEA Grapalat"/>
          <w:sz w:val="20"/>
          <w:szCs w:val="20"/>
          <w:lang w:val="hy-AM"/>
        </w:rPr>
        <w:t>Կ.Տ</w:t>
      </w:r>
    </w:p>
    <w:p w:rsidR="006D6EF1" w:rsidRPr="006D6EF1" w:rsidRDefault="006D6EF1" w:rsidP="006D6EF1">
      <w:pPr>
        <w:jc w:val="both"/>
        <w:rPr>
          <w:rFonts w:ascii="GHEA Grapalat" w:hAnsi="GHEA Grapalat"/>
          <w:sz w:val="20"/>
          <w:szCs w:val="20"/>
          <w:lang w:val="hy-AM"/>
        </w:rPr>
      </w:pPr>
    </w:p>
    <w:p w:rsidR="006D6EF1" w:rsidRPr="006D6EF1" w:rsidRDefault="006D6EF1" w:rsidP="006D6EF1">
      <w:pPr>
        <w:jc w:val="both"/>
        <w:rPr>
          <w:rFonts w:ascii="GHEA Grapalat" w:hAnsi="GHEA Grapalat"/>
          <w:sz w:val="20"/>
          <w:szCs w:val="20"/>
          <w:lang w:val="hy-AM"/>
        </w:rPr>
      </w:pPr>
      <w:r w:rsidRPr="006D6EF1">
        <w:rPr>
          <w:rFonts w:ascii="GHEA Grapalat" w:hAnsi="GHEA Grapalat"/>
          <w:sz w:val="20"/>
          <w:szCs w:val="20"/>
          <w:lang w:val="hy-AM"/>
        </w:rPr>
        <w:t>Օր/ամիս/տարի</w:t>
      </w:r>
    </w:p>
    <w:p w:rsidR="006D6EF1" w:rsidRPr="006D6EF1" w:rsidRDefault="006D6EF1" w:rsidP="006D6EF1">
      <w:pPr>
        <w:jc w:val="center"/>
        <w:rPr>
          <w:rFonts w:ascii="GHEA Grapalat" w:hAnsi="GHEA Grapalat" w:cs="GHEA Grapalat"/>
          <w:sz w:val="20"/>
          <w:szCs w:val="20"/>
          <w:lang w:val="hy-AM"/>
        </w:rPr>
      </w:pPr>
    </w:p>
    <w:p w:rsidR="006D6EF1" w:rsidRPr="006D6EF1" w:rsidRDefault="006D6EF1" w:rsidP="006D6EF1">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6D6EF1">
        <w:rPr>
          <w:rFonts w:ascii="GHEA Grapalat" w:hAnsi="GHEA Grapalat" w:cs="Sylfaen"/>
          <w:i/>
          <w:sz w:val="20"/>
          <w:szCs w:val="20"/>
          <w:lang w:val="hy-AM"/>
        </w:rPr>
        <w:t xml:space="preserve">* </w:t>
      </w:r>
      <w:r w:rsidRPr="006D6EF1">
        <w:rPr>
          <w:rFonts w:ascii="GHEA Grapalat" w:hAnsi="GHEA Grapalat"/>
          <w:i/>
          <w:sz w:val="20"/>
          <w:szCs w:val="20"/>
          <w:lang w:val="hy-AM"/>
        </w:rPr>
        <w:t>լրացվում է հանձնաժողովի քարտուղարի կողմից` մինչև հրավերը տեղեկագրում հրապարակելը:</w:t>
      </w:r>
    </w:p>
    <w:p w:rsidR="006D6EF1" w:rsidRPr="006D6EF1" w:rsidRDefault="006D6EF1" w:rsidP="006D6EF1">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D6EF1" w:rsidRPr="006D6EF1" w:rsidRDefault="006D6EF1" w:rsidP="006D6EF1">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D6EF1" w:rsidRPr="006D6EF1" w:rsidRDefault="006D6EF1" w:rsidP="006D6EF1">
      <w:pPr>
        <w:ind w:firstLine="567"/>
        <w:jc w:val="right"/>
        <w:rPr>
          <w:rFonts w:ascii="GHEA Grapalat" w:hAnsi="GHEA Grapalat"/>
          <w:b/>
          <w:sz w:val="20"/>
          <w:szCs w:val="20"/>
          <w:lang w:val="hy-AM"/>
        </w:rPr>
      </w:pPr>
      <w:r w:rsidRPr="006D6EF1">
        <w:rPr>
          <w:rFonts w:ascii="GHEA Grapalat" w:hAnsi="GHEA Grapalat"/>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D6EF1" w:rsidRPr="006D6EF1" w:rsidTr="006D6EF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Sylfaen"/>
                <w:b/>
                <w:bCs/>
                <w:sz w:val="20"/>
                <w:szCs w:val="20"/>
                <w:lang w:val="hy-AM"/>
              </w:rPr>
            </w:pPr>
            <w:r w:rsidRPr="006D6EF1">
              <w:rPr>
                <w:rFonts w:ascii="GHEA Grapalat" w:hAnsi="GHEA Grapalat" w:cs="Sylfaen"/>
                <w:sz w:val="20"/>
                <w:szCs w:val="20"/>
              </w:rPr>
              <w:lastRenderedPageBreak/>
              <w:t xml:space="preserve">1.                                                              </w:t>
            </w:r>
            <w:r w:rsidRPr="006D6EF1">
              <w:rPr>
                <w:rFonts w:ascii="GHEA Grapalat" w:hAnsi="GHEA Grapalat" w:cs="Sylfaen"/>
                <w:b/>
                <w:bCs/>
                <w:sz w:val="20"/>
                <w:szCs w:val="20"/>
              </w:rPr>
              <w:t>ՎՃԱՐՄԱՆ</w:t>
            </w:r>
            <w:r w:rsidRPr="006D6EF1">
              <w:rPr>
                <w:rFonts w:ascii="GHEA Grapalat" w:hAnsi="GHEA Grapalat" w:cs="Arial"/>
                <w:b/>
                <w:bCs/>
                <w:sz w:val="20"/>
                <w:szCs w:val="20"/>
              </w:rPr>
              <w:t xml:space="preserve"> </w:t>
            </w:r>
            <w:r w:rsidRPr="006D6EF1">
              <w:rPr>
                <w:rFonts w:ascii="GHEA Grapalat" w:hAnsi="GHEA Grapalat" w:cs="Sylfaen"/>
                <w:b/>
                <w:bCs/>
                <w:sz w:val="20"/>
                <w:szCs w:val="20"/>
              </w:rPr>
              <w:t xml:space="preserve">ՊԱՀԱՆՋԱԳԻՐ* </w:t>
            </w:r>
          </w:p>
          <w:p w:rsidR="006D6EF1" w:rsidRPr="006D6EF1" w:rsidRDefault="006D6EF1" w:rsidP="006D6EF1">
            <w:pPr>
              <w:jc w:val="center"/>
              <w:rPr>
                <w:rFonts w:ascii="GHEA Grapalat" w:hAnsi="GHEA Grapalat" w:cs="Arial"/>
                <w:bCs/>
                <w:i/>
                <w:sz w:val="20"/>
                <w:szCs w:val="20"/>
              </w:rPr>
            </w:pPr>
          </w:p>
        </w:tc>
      </w:tr>
      <w:tr w:rsidR="006D6EF1" w:rsidRPr="006D6EF1" w:rsidTr="006D6EF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Sylfaen"/>
                <w:sz w:val="20"/>
                <w:szCs w:val="20"/>
                <w:lang w:val="hy-AM"/>
              </w:rPr>
            </w:pPr>
            <w:r w:rsidRPr="006D6EF1">
              <w:rPr>
                <w:rFonts w:ascii="GHEA Grapalat" w:hAnsi="GHEA Grapalat" w:cs="Sylfaen"/>
                <w:sz w:val="20"/>
                <w:szCs w:val="20"/>
                <w:lang w:val="hy-AM"/>
              </w:rPr>
              <w:t>2</w:t>
            </w:r>
            <w:r w:rsidRPr="006D6EF1">
              <w:rPr>
                <w:rFonts w:ascii="GHEA Grapalat" w:hAnsi="GHEA Grapalat" w:cs="Sylfaen"/>
                <w:sz w:val="20"/>
                <w:szCs w:val="20"/>
              </w:rPr>
              <w:t>.</w:t>
            </w:r>
            <w:r w:rsidRPr="006D6EF1">
              <w:rPr>
                <w:rFonts w:ascii="GHEA Grapalat" w:hAnsi="GHEA Grapalat" w:cs="Sylfaen"/>
                <w:sz w:val="20"/>
                <w:szCs w:val="20"/>
                <w:lang w:val="hy-AM"/>
              </w:rPr>
              <w:t xml:space="preserve"> Թիվ </w:t>
            </w:r>
          </w:p>
        </w:tc>
      </w:tr>
      <w:tr w:rsidR="006D6EF1" w:rsidRPr="006D6EF1" w:rsidTr="006D6EF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Sylfaen"/>
                <w:sz w:val="20"/>
                <w:szCs w:val="20"/>
              </w:rPr>
            </w:pPr>
            <w:r w:rsidRPr="006D6EF1">
              <w:rPr>
                <w:rFonts w:ascii="GHEA Grapalat" w:hAnsi="GHEA Grapalat" w:cs="Sylfaen"/>
                <w:sz w:val="20"/>
                <w:szCs w:val="20"/>
                <w:lang w:val="hy-AM"/>
              </w:rPr>
              <w:t>3</w:t>
            </w:r>
            <w:r w:rsidRPr="006D6EF1">
              <w:rPr>
                <w:rFonts w:ascii="GHEA Grapalat" w:hAnsi="GHEA Grapalat" w:cs="Sylfaen"/>
                <w:sz w:val="20"/>
                <w:szCs w:val="20"/>
              </w:rPr>
              <w:t>.                                                         Ներկայացման</w:t>
            </w:r>
            <w:r w:rsidRPr="006D6EF1">
              <w:rPr>
                <w:rFonts w:ascii="GHEA Grapalat" w:hAnsi="GHEA Grapalat" w:cs="Arial"/>
                <w:sz w:val="20"/>
                <w:szCs w:val="20"/>
              </w:rPr>
              <w:t xml:space="preserve"> </w:t>
            </w:r>
            <w:r w:rsidRPr="006D6EF1">
              <w:rPr>
                <w:rFonts w:ascii="GHEA Grapalat" w:hAnsi="GHEA Grapalat" w:cs="Sylfaen"/>
                <w:sz w:val="20"/>
                <w:szCs w:val="20"/>
              </w:rPr>
              <w:t>ամսաթիվը</w:t>
            </w:r>
            <w:r w:rsidRPr="006D6EF1">
              <w:rPr>
                <w:rFonts w:ascii="GHEA Grapalat" w:hAnsi="GHEA Grapalat" w:cs="Arial"/>
                <w:sz w:val="20"/>
                <w:szCs w:val="20"/>
              </w:rPr>
              <w:t xml:space="preserve">` </w:t>
            </w:r>
            <w:r w:rsidRPr="006D6EF1">
              <w:rPr>
                <w:rFonts w:ascii="GHEA Grapalat" w:hAnsi="GHEA Grapalat" w:cs="Tahoma"/>
                <w:color w:val="000000"/>
                <w:sz w:val="20"/>
                <w:szCs w:val="20"/>
              </w:rPr>
              <w:t xml:space="preserve">"___" </w:t>
            </w:r>
            <w:r w:rsidRPr="006D6EF1">
              <w:rPr>
                <w:rFonts w:ascii="GHEA Grapalat" w:hAnsi="GHEA Grapalat" w:cs="Sylfaen"/>
                <w:color w:val="000000"/>
                <w:sz w:val="20"/>
                <w:szCs w:val="20"/>
              </w:rPr>
              <w:t xml:space="preserve">___ </w:t>
            </w:r>
            <w:r w:rsidRPr="006D6EF1">
              <w:rPr>
                <w:rFonts w:ascii="GHEA Grapalat" w:hAnsi="GHEA Grapalat" w:cs="Tahoma"/>
                <w:color w:val="000000"/>
                <w:sz w:val="20"/>
                <w:szCs w:val="20"/>
              </w:rPr>
              <w:t>20___</w:t>
            </w:r>
            <w:r w:rsidRPr="006D6EF1">
              <w:rPr>
                <w:rFonts w:ascii="GHEA Grapalat" w:hAnsi="GHEA Grapalat" w:cs="Sylfaen"/>
                <w:color w:val="000000"/>
                <w:sz w:val="20"/>
                <w:szCs w:val="20"/>
              </w:rPr>
              <w:t>թ.</w:t>
            </w:r>
          </w:p>
        </w:tc>
      </w:tr>
      <w:tr w:rsidR="006D6EF1" w:rsidRPr="006D6EF1" w:rsidTr="006D6EF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Arial"/>
                <w:sz w:val="20"/>
                <w:szCs w:val="20"/>
              </w:rPr>
            </w:pPr>
            <w:r w:rsidRPr="006D6EF1">
              <w:rPr>
                <w:rFonts w:ascii="GHEA Grapalat" w:hAnsi="GHEA Grapalat" w:cs="Sylfaen"/>
                <w:sz w:val="20"/>
                <w:szCs w:val="20"/>
                <w:lang w:val="hy-AM"/>
              </w:rPr>
              <w:t>4</w:t>
            </w:r>
            <w:r w:rsidRPr="006D6EF1">
              <w:rPr>
                <w:rFonts w:ascii="GHEA Grapalat" w:hAnsi="GHEA Grapalat" w:cs="Sylfaen"/>
                <w:sz w:val="20"/>
                <w:szCs w:val="20"/>
              </w:rPr>
              <w:t xml:space="preserve">. </w:t>
            </w:r>
            <w:r w:rsidRPr="006D6EF1">
              <w:rPr>
                <w:rFonts w:ascii="GHEA Grapalat" w:hAnsi="GHEA Grapalat" w:cs="Sylfaen"/>
                <w:sz w:val="20"/>
                <w:szCs w:val="20"/>
                <w:lang w:val="hy-AM"/>
              </w:rPr>
              <w:t>Վճարողի անվանումը</w:t>
            </w:r>
            <w:r w:rsidRPr="006D6EF1">
              <w:rPr>
                <w:rFonts w:ascii="GHEA Grapalat" w:hAnsi="GHEA Grapalat" w:cs="Sylfaen"/>
                <w:sz w:val="20"/>
                <w:szCs w:val="20"/>
              </w:rPr>
              <w:t>,</w:t>
            </w:r>
            <w:r w:rsidRPr="006D6EF1">
              <w:rPr>
                <w:rFonts w:ascii="GHEA Grapalat" w:hAnsi="GHEA Grapalat" w:cs="Sylfaen"/>
                <w:sz w:val="20"/>
                <w:szCs w:val="20"/>
                <w:lang w:val="hy-AM"/>
              </w:rPr>
              <w:t xml:space="preserve"> կամ անուն ազգանուն </w:t>
            </w:r>
            <w:r w:rsidRPr="006D6EF1">
              <w:rPr>
                <w:rFonts w:ascii="GHEA Grapalat" w:hAnsi="GHEA Grapalat" w:cs="Sylfaen"/>
                <w:sz w:val="20"/>
                <w:szCs w:val="20"/>
              </w:rPr>
              <w:t xml:space="preserve">(Ընկերություն </w:t>
            </w:r>
            <w:r w:rsidRPr="006D6EF1">
              <w:rPr>
                <w:rFonts w:ascii="GHEA Grapalat" w:hAnsi="GHEA Grapalat" w:cs="Arial"/>
                <w:sz w:val="20"/>
                <w:szCs w:val="20"/>
              </w:rPr>
              <w:t>`</w:t>
            </w:r>
          </w:p>
        </w:tc>
      </w:tr>
      <w:tr w:rsidR="006D6EF1" w:rsidRPr="006D6EF1" w:rsidTr="006D6EF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Arial"/>
                <w:sz w:val="20"/>
                <w:szCs w:val="20"/>
              </w:rPr>
            </w:pPr>
            <w:r w:rsidRPr="006D6EF1">
              <w:rPr>
                <w:rFonts w:ascii="GHEA Grapalat" w:hAnsi="GHEA Grapalat" w:cs="Sylfaen"/>
                <w:sz w:val="20"/>
                <w:szCs w:val="20"/>
                <w:lang w:val="hy-AM"/>
              </w:rPr>
              <w:t>5</w:t>
            </w:r>
            <w:r w:rsidRPr="006D6EF1">
              <w:rPr>
                <w:rFonts w:ascii="GHEA Grapalat" w:hAnsi="GHEA Grapalat" w:cs="Sylfaen"/>
                <w:sz w:val="20"/>
                <w:szCs w:val="20"/>
              </w:rPr>
              <w:t>. Վճարողի</w:t>
            </w:r>
            <w:r w:rsidRPr="006D6EF1">
              <w:rPr>
                <w:rFonts w:ascii="GHEA Grapalat" w:hAnsi="GHEA Grapalat" w:cs="Sylfaen"/>
                <w:sz w:val="20"/>
                <w:szCs w:val="20"/>
                <w:lang w:val="hy-AM"/>
              </w:rPr>
              <w:t xml:space="preserve">ն սպասարկող Ֆինանսական կազմակերպություն </w:t>
            </w:r>
            <w:r w:rsidRPr="006D6EF1">
              <w:rPr>
                <w:rFonts w:ascii="GHEA Grapalat" w:hAnsi="GHEA Grapalat" w:cs="Sylfaen"/>
                <w:sz w:val="20"/>
                <w:szCs w:val="20"/>
              </w:rPr>
              <w:t>(</w:t>
            </w:r>
            <w:r w:rsidRPr="006D6EF1">
              <w:rPr>
                <w:rFonts w:ascii="GHEA Grapalat" w:hAnsi="GHEA Grapalat" w:cs="Arial"/>
                <w:sz w:val="20"/>
                <w:szCs w:val="20"/>
              </w:rPr>
              <w:t xml:space="preserve"> </w:t>
            </w:r>
            <w:r w:rsidRPr="006D6EF1">
              <w:rPr>
                <w:rFonts w:ascii="GHEA Grapalat" w:hAnsi="GHEA Grapalat" w:cs="Sylfaen"/>
                <w:sz w:val="20"/>
                <w:szCs w:val="20"/>
              </w:rPr>
              <w:t>բանկ)</w:t>
            </w:r>
            <w:r w:rsidRPr="006D6EF1">
              <w:rPr>
                <w:rFonts w:ascii="GHEA Grapalat" w:hAnsi="GHEA Grapalat" w:cs="Arial"/>
                <w:sz w:val="20"/>
                <w:szCs w:val="20"/>
              </w:rPr>
              <w:t>`</w:t>
            </w:r>
          </w:p>
        </w:tc>
      </w:tr>
      <w:tr w:rsidR="006D6EF1" w:rsidRPr="006D6EF1" w:rsidTr="006D6EF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Arial"/>
                <w:sz w:val="20"/>
                <w:szCs w:val="20"/>
              </w:rPr>
            </w:pPr>
            <w:r w:rsidRPr="006D6EF1">
              <w:rPr>
                <w:rFonts w:ascii="GHEA Grapalat" w:hAnsi="GHEA Grapalat" w:cs="Sylfaen"/>
                <w:sz w:val="20"/>
                <w:szCs w:val="20"/>
                <w:lang w:val="hy-AM"/>
              </w:rPr>
              <w:t>6</w:t>
            </w:r>
            <w:r w:rsidRPr="006D6EF1">
              <w:rPr>
                <w:rFonts w:ascii="GHEA Grapalat" w:hAnsi="GHEA Grapalat" w:cs="Sylfaen"/>
                <w:sz w:val="20"/>
                <w:szCs w:val="20"/>
              </w:rPr>
              <w:t>. Վճարողի</w:t>
            </w:r>
            <w:r w:rsidRPr="006D6EF1">
              <w:rPr>
                <w:rFonts w:ascii="GHEA Grapalat" w:hAnsi="GHEA Grapalat" w:cs="Sylfaen"/>
                <w:sz w:val="20"/>
                <w:szCs w:val="20"/>
                <w:lang w:val="hy-AM"/>
              </w:rPr>
              <w:t xml:space="preserve"> </w:t>
            </w:r>
            <w:r w:rsidRPr="006D6EF1">
              <w:rPr>
                <w:rFonts w:ascii="GHEA Grapalat" w:hAnsi="GHEA Grapalat" w:cs="Sylfaen"/>
                <w:sz w:val="20"/>
                <w:szCs w:val="20"/>
              </w:rPr>
              <w:t>հաշվի</w:t>
            </w:r>
            <w:r w:rsidRPr="006D6EF1">
              <w:rPr>
                <w:rFonts w:ascii="GHEA Grapalat" w:hAnsi="GHEA Grapalat" w:cs="Arial"/>
                <w:sz w:val="20"/>
                <w:szCs w:val="20"/>
              </w:rPr>
              <w:t xml:space="preserve"> </w:t>
            </w:r>
            <w:r w:rsidRPr="006D6EF1">
              <w:rPr>
                <w:rFonts w:ascii="GHEA Grapalat" w:hAnsi="GHEA Grapalat" w:cs="Sylfaen"/>
                <w:sz w:val="20"/>
                <w:szCs w:val="20"/>
              </w:rPr>
              <w:t>համարը</w:t>
            </w:r>
            <w:r w:rsidRPr="006D6EF1">
              <w:rPr>
                <w:rFonts w:ascii="GHEA Grapalat" w:hAnsi="GHEA Grapalat" w:cs="Arial"/>
                <w:sz w:val="20"/>
                <w:szCs w:val="20"/>
              </w:rPr>
              <w:t>`</w:t>
            </w:r>
          </w:p>
        </w:tc>
      </w:tr>
      <w:tr w:rsidR="006D6EF1" w:rsidRPr="006D6EF1" w:rsidTr="006D6EF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Arial"/>
                <w:sz w:val="20"/>
                <w:szCs w:val="20"/>
              </w:rPr>
            </w:pPr>
            <w:r w:rsidRPr="006D6EF1">
              <w:rPr>
                <w:rFonts w:ascii="GHEA Grapalat" w:hAnsi="GHEA Grapalat" w:cs="Sylfaen"/>
                <w:sz w:val="20"/>
                <w:szCs w:val="20"/>
                <w:lang w:val="hy-AM"/>
              </w:rPr>
              <w:t>7</w:t>
            </w:r>
            <w:r w:rsidRPr="006D6EF1">
              <w:rPr>
                <w:rFonts w:ascii="GHEA Grapalat" w:hAnsi="GHEA Grapalat" w:cs="Sylfaen"/>
                <w:sz w:val="20"/>
                <w:szCs w:val="20"/>
              </w:rPr>
              <w:t>. Վճարողի</w:t>
            </w:r>
            <w:r w:rsidRPr="006D6EF1">
              <w:rPr>
                <w:rFonts w:ascii="GHEA Grapalat" w:hAnsi="GHEA Grapalat" w:cs="Arial"/>
                <w:sz w:val="20"/>
                <w:szCs w:val="20"/>
              </w:rPr>
              <w:t xml:space="preserve"> </w:t>
            </w:r>
            <w:r w:rsidRPr="006D6EF1">
              <w:rPr>
                <w:rFonts w:ascii="GHEA Grapalat" w:hAnsi="GHEA Grapalat" w:cs="Sylfaen"/>
                <w:sz w:val="20"/>
                <w:szCs w:val="20"/>
              </w:rPr>
              <w:t>ՀՎՀՀ</w:t>
            </w:r>
            <w:r w:rsidRPr="006D6EF1">
              <w:rPr>
                <w:rFonts w:ascii="GHEA Grapalat" w:hAnsi="GHEA Grapalat" w:cs="Arial"/>
                <w:sz w:val="20"/>
                <w:szCs w:val="20"/>
              </w:rPr>
              <w:t>`</w:t>
            </w:r>
          </w:p>
        </w:tc>
      </w:tr>
      <w:tr w:rsidR="006D6EF1" w:rsidRPr="006D6EF1" w:rsidTr="006D6EF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Arial"/>
                <w:sz w:val="20"/>
                <w:szCs w:val="20"/>
              </w:rPr>
            </w:pPr>
            <w:r w:rsidRPr="006D6EF1">
              <w:rPr>
                <w:rFonts w:ascii="GHEA Grapalat" w:hAnsi="GHEA Grapalat" w:cs="Sylfaen"/>
                <w:sz w:val="20"/>
                <w:szCs w:val="20"/>
                <w:lang w:val="hy-AM"/>
              </w:rPr>
              <w:t>8</w:t>
            </w:r>
            <w:r w:rsidRPr="006D6EF1">
              <w:rPr>
                <w:rFonts w:ascii="GHEA Grapalat" w:hAnsi="GHEA Grapalat" w:cs="Sylfaen"/>
                <w:sz w:val="20"/>
                <w:szCs w:val="20"/>
              </w:rPr>
              <w:t>. Վճարողի</w:t>
            </w:r>
            <w:r w:rsidRPr="006D6EF1">
              <w:rPr>
                <w:rFonts w:ascii="GHEA Grapalat" w:hAnsi="GHEA Grapalat" w:cs="Arial"/>
                <w:sz w:val="20"/>
                <w:szCs w:val="20"/>
              </w:rPr>
              <w:t xml:space="preserve"> </w:t>
            </w:r>
            <w:r w:rsidRPr="006D6EF1">
              <w:rPr>
                <w:rFonts w:ascii="GHEA Grapalat" w:hAnsi="GHEA Grapalat" w:cs="Sylfaen"/>
                <w:sz w:val="20"/>
                <w:szCs w:val="20"/>
              </w:rPr>
              <w:t>ՀԾՀ</w:t>
            </w:r>
            <w:r w:rsidRPr="006D6EF1">
              <w:rPr>
                <w:rFonts w:ascii="GHEA Grapalat" w:hAnsi="GHEA Grapalat" w:cs="Arial"/>
                <w:sz w:val="20"/>
                <w:szCs w:val="20"/>
              </w:rPr>
              <w:t>`</w:t>
            </w:r>
          </w:p>
        </w:tc>
      </w:tr>
      <w:tr w:rsidR="006D6EF1" w:rsidRPr="006D6EF1" w:rsidTr="006D6EF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AE2768" w:rsidRDefault="006D6EF1" w:rsidP="006D6EF1">
            <w:pPr>
              <w:rPr>
                <w:rFonts w:ascii="GHEA Grapalat" w:hAnsi="GHEA Grapalat" w:cs="Arial"/>
                <w:sz w:val="20"/>
                <w:szCs w:val="20"/>
              </w:rPr>
            </w:pPr>
            <w:r w:rsidRPr="00AE2768">
              <w:rPr>
                <w:rFonts w:ascii="GHEA Grapalat" w:hAnsi="GHEA Grapalat" w:cs="Sylfaen"/>
                <w:sz w:val="20"/>
                <w:szCs w:val="20"/>
                <w:lang w:val="hy-AM"/>
              </w:rPr>
              <w:t>9</w:t>
            </w:r>
            <w:r w:rsidRPr="00AE2768">
              <w:rPr>
                <w:rFonts w:ascii="GHEA Grapalat" w:hAnsi="GHEA Grapalat" w:cs="Sylfaen"/>
                <w:sz w:val="20"/>
                <w:szCs w:val="20"/>
              </w:rPr>
              <w:t>. 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00410DB3" w:rsidRPr="006D6EF1">
              <w:rPr>
                <w:rFonts w:ascii="GHEA Grapalat" w:hAnsi="GHEA Grapalat" w:cs="Arial"/>
                <w:sz w:val="20"/>
                <w:szCs w:val="20"/>
                <w:lang w:val="pt-BR"/>
              </w:rPr>
              <w:t>`</w:t>
            </w:r>
            <w:r w:rsidR="00410DB3" w:rsidRPr="006D6EF1">
              <w:rPr>
                <w:rFonts w:ascii="GHEA Grapalat" w:hAnsi="GHEA Grapalat" w:cs="GHEA Grapalat"/>
                <w:b/>
                <w:sz w:val="20"/>
                <w:szCs w:val="20"/>
                <w:lang w:val="pt-BR"/>
              </w:rPr>
              <w:t xml:space="preserve">&lt;&lt; </w:t>
            </w:r>
            <w:r w:rsidR="00410DB3" w:rsidRPr="00B874F1">
              <w:rPr>
                <w:rFonts w:ascii="GHEA Grapalat" w:hAnsi="GHEA Grapalat" w:cs="Times Armenian"/>
                <w:b/>
                <w:i/>
                <w:lang w:val="af-ZA"/>
              </w:rPr>
              <w:t>Գառնի</w:t>
            </w:r>
            <w:r w:rsidR="00410DB3">
              <w:rPr>
                <w:rFonts w:ascii="GHEA Grapalat" w:hAnsi="GHEA Grapalat" w:cs="Times Armenian"/>
                <w:b/>
                <w:i/>
                <w:lang w:val="af-ZA"/>
              </w:rPr>
              <w:t>ի</w:t>
            </w:r>
            <w:r w:rsidR="00410DB3" w:rsidRPr="00B874F1">
              <w:rPr>
                <w:rFonts w:ascii="GHEA Grapalat" w:hAnsi="GHEA Grapalat" w:cs="Times Armenian"/>
                <w:b/>
                <w:i/>
                <w:lang w:val="af-ZA"/>
              </w:rPr>
              <w:t xml:space="preserve"> համայնքապետարան</w:t>
            </w:r>
            <w:r w:rsidR="00410DB3" w:rsidRPr="006D6EF1">
              <w:rPr>
                <w:rFonts w:ascii="GHEA Grapalat" w:hAnsi="GHEA Grapalat" w:cs="GHEA Grapalat"/>
                <w:b/>
                <w:sz w:val="20"/>
                <w:szCs w:val="20"/>
                <w:lang w:val="pt-BR"/>
              </w:rPr>
              <w:t xml:space="preserve"> &gt;&gt;</w:t>
            </w:r>
          </w:p>
        </w:tc>
      </w:tr>
      <w:tr w:rsidR="006D6EF1" w:rsidRPr="006D6EF1" w:rsidTr="006D6EF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AE2768" w:rsidRDefault="006D6EF1" w:rsidP="006D6EF1">
            <w:pPr>
              <w:rPr>
                <w:rFonts w:ascii="GHEA Grapalat" w:hAnsi="GHEA Grapalat" w:cs="Sylfaen"/>
                <w:sz w:val="20"/>
                <w:szCs w:val="20"/>
                <w:lang w:val="ru-RU"/>
              </w:rPr>
            </w:pPr>
            <w:r w:rsidRPr="00AE2768">
              <w:rPr>
                <w:rFonts w:ascii="GHEA Grapalat" w:hAnsi="GHEA Grapalat" w:cs="Sylfaen"/>
                <w:sz w:val="20"/>
                <w:szCs w:val="20"/>
                <w:lang w:val="ru-RU"/>
              </w:rPr>
              <w:t xml:space="preserve">10. </w:t>
            </w:r>
            <w:r w:rsidRPr="00AE2768">
              <w:rPr>
                <w:rFonts w:ascii="GHEA Grapalat" w:hAnsi="GHEA Grapalat" w:cs="Sylfaen"/>
                <w:sz w:val="20"/>
                <w:szCs w:val="20"/>
              </w:rPr>
              <w:t xml:space="preserve"> Շահառուի</w:t>
            </w:r>
            <w:r w:rsidRPr="00AE2768">
              <w:rPr>
                <w:rFonts w:ascii="GHEA Grapalat" w:hAnsi="GHEA Grapalat" w:cs="Arial"/>
                <w:sz w:val="20"/>
                <w:szCs w:val="20"/>
              </w:rPr>
              <w:t xml:space="preserve"> </w:t>
            </w:r>
            <w:r w:rsidRPr="00AE2768">
              <w:rPr>
                <w:rFonts w:ascii="GHEA Grapalat" w:hAnsi="GHEA Grapalat" w:cs="Sylfaen"/>
                <w:sz w:val="20"/>
                <w:szCs w:val="20"/>
              </w:rPr>
              <w:t xml:space="preserve"> ՀԾՀ</w:t>
            </w:r>
            <w:r w:rsidRPr="00AE2768">
              <w:rPr>
                <w:rFonts w:ascii="GHEA Grapalat" w:hAnsi="GHEA Grapalat" w:cs="Sylfaen"/>
                <w:sz w:val="20"/>
                <w:szCs w:val="20"/>
                <w:lang w:val="ru-RU"/>
              </w:rPr>
              <w:t xml:space="preserve"> (</w:t>
            </w:r>
            <w:r w:rsidRPr="00AE2768">
              <w:rPr>
                <w:rFonts w:ascii="GHEA Grapalat" w:hAnsi="GHEA Grapalat" w:cs="Sylfaen"/>
                <w:sz w:val="20"/>
                <w:szCs w:val="20"/>
                <w:lang w:val="hy-AM"/>
              </w:rPr>
              <w:t>չի լրացվում</w:t>
            </w:r>
            <w:r w:rsidRPr="00AE2768">
              <w:rPr>
                <w:rFonts w:ascii="GHEA Grapalat" w:hAnsi="GHEA Grapalat" w:cs="Sylfaen"/>
                <w:sz w:val="20"/>
                <w:szCs w:val="20"/>
                <w:lang w:val="ru-RU"/>
              </w:rPr>
              <w:t>)</w:t>
            </w:r>
          </w:p>
        </w:tc>
      </w:tr>
      <w:tr w:rsidR="006D6EF1" w:rsidRPr="006D6EF1" w:rsidTr="006D6EF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AE2768" w:rsidRDefault="006D6EF1" w:rsidP="006D6EF1">
            <w:pPr>
              <w:rPr>
                <w:rFonts w:ascii="GHEA Grapalat" w:hAnsi="GHEA Grapalat" w:cs="Arial"/>
                <w:sz w:val="20"/>
                <w:szCs w:val="20"/>
              </w:rPr>
            </w:pPr>
            <w:r w:rsidRPr="00AE2768">
              <w:rPr>
                <w:rFonts w:ascii="GHEA Grapalat" w:hAnsi="GHEA Grapalat" w:cs="Sylfaen"/>
                <w:sz w:val="20"/>
                <w:szCs w:val="20"/>
                <w:lang w:val="hy-AM"/>
              </w:rPr>
              <w:t>11</w:t>
            </w:r>
            <w:r w:rsidRPr="00AE2768">
              <w:rPr>
                <w:rFonts w:ascii="GHEA Grapalat" w:hAnsi="GHEA Grapalat" w:cs="Sylfaen"/>
                <w:sz w:val="20"/>
                <w:szCs w:val="20"/>
              </w:rPr>
              <w:t>. Շահառուի</w:t>
            </w:r>
            <w:r w:rsidRPr="00AE2768">
              <w:rPr>
                <w:rFonts w:ascii="GHEA Grapalat" w:hAnsi="GHEA Grapalat" w:cs="Arial"/>
                <w:sz w:val="20"/>
                <w:szCs w:val="20"/>
              </w:rPr>
              <w:t xml:space="preserve"> </w:t>
            </w:r>
            <w:r w:rsidRPr="00AE2768">
              <w:rPr>
                <w:rFonts w:ascii="GHEA Grapalat" w:hAnsi="GHEA Grapalat" w:cs="Sylfaen"/>
                <w:sz w:val="20"/>
                <w:szCs w:val="20"/>
              </w:rPr>
              <w:t>ՀՎՀՀ</w:t>
            </w:r>
            <w:r w:rsidRPr="00AE2768">
              <w:rPr>
                <w:rFonts w:ascii="GHEA Grapalat" w:hAnsi="GHEA Grapalat" w:cs="Arial"/>
                <w:sz w:val="20"/>
                <w:szCs w:val="20"/>
              </w:rPr>
              <w:t>`</w:t>
            </w:r>
            <w:r>
              <w:rPr>
                <w:rFonts w:ascii="GHEA Grapalat" w:hAnsi="GHEA Grapalat" w:cs="Arial"/>
                <w:sz w:val="20"/>
                <w:szCs w:val="20"/>
              </w:rPr>
              <w:t xml:space="preserve">  </w:t>
            </w:r>
            <w:r w:rsidR="00410DB3">
              <w:rPr>
                <w:rFonts w:ascii="GHEA Grapalat" w:hAnsi="GHEA Grapalat" w:cs="Sylfaen"/>
                <w:spacing w:val="-2"/>
                <w:sz w:val="20"/>
                <w:szCs w:val="20"/>
                <w:lang w:val="hy-AM"/>
              </w:rPr>
              <w:t>03504105</w:t>
            </w:r>
          </w:p>
        </w:tc>
      </w:tr>
      <w:tr w:rsidR="006D6EF1" w:rsidRPr="006D6EF1" w:rsidTr="006D6EF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AE2768" w:rsidRDefault="006D6EF1" w:rsidP="006D6EF1">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2</w:t>
            </w:r>
            <w:r w:rsidRPr="00AE2768">
              <w:rPr>
                <w:rFonts w:ascii="GHEA Grapalat" w:hAnsi="GHEA Grapalat" w:cs="Sylfaen"/>
                <w:sz w:val="20"/>
                <w:szCs w:val="20"/>
              </w:rPr>
              <w:t>.Շահառուի</w:t>
            </w:r>
            <w:r w:rsidRPr="00AE2768">
              <w:rPr>
                <w:rFonts w:ascii="GHEA Grapalat" w:hAnsi="GHEA Grapalat" w:cs="Sylfaen"/>
                <w:sz w:val="20"/>
                <w:szCs w:val="20"/>
                <w:lang w:val="hy-AM"/>
              </w:rPr>
              <w:t>ն</w:t>
            </w:r>
            <w:r w:rsidRPr="00AE2768">
              <w:rPr>
                <w:rFonts w:ascii="GHEA Grapalat" w:hAnsi="GHEA Grapalat" w:cs="Arial"/>
                <w:sz w:val="20"/>
                <w:szCs w:val="20"/>
              </w:rPr>
              <w:t xml:space="preserve"> </w:t>
            </w:r>
            <w:r w:rsidRPr="00AE2768">
              <w:rPr>
                <w:rFonts w:ascii="GHEA Grapalat" w:hAnsi="GHEA Grapalat" w:cs="Sylfaen"/>
                <w:sz w:val="20"/>
                <w:szCs w:val="20"/>
                <w:lang w:val="hy-AM"/>
              </w:rPr>
              <w:t xml:space="preserve"> սպասարկող Ֆինանսական կազմակերպություն</w:t>
            </w:r>
            <w:r w:rsidRPr="00AE2768">
              <w:rPr>
                <w:rFonts w:ascii="GHEA Grapalat" w:hAnsi="GHEA Grapalat" w:cs="Sylfaen"/>
                <w:sz w:val="20"/>
                <w:szCs w:val="20"/>
              </w:rPr>
              <w:t xml:space="preserve"> (բանկ)</w:t>
            </w:r>
            <w:r w:rsidRPr="00AE2768">
              <w:rPr>
                <w:rFonts w:ascii="GHEA Grapalat" w:hAnsi="GHEA Grapalat" w:cs="Arial"/>
                <w:sz w:val="20"/>
                <w:szCs w:val="20"/>
              </w:rPr>
              <w:t>`</w:t>
            </w:r>
            <w:r w:rsidRPr="002B3F0F">
              <w:rPr>
                <w:rFonts w:ascii="GHEA Grapalat" w:hAnsi="GHEA Grapalat" w:cs="GHEA Grapalat"/>
                <w:sz w:val="20"/>
                <w:szCs w:val="20"/>
                <w:lang w:val="pt-BR"/>
              </w:rPr>
              <w:t xml:space="preserve"> </w:t>
            </w:r>
            <w:r w:rsidRPr="00365016">
              <w:rPr>
                <w:rFonts w:ascii="GHEA Grapalat" w:hAnsi="GHEA Grapalat" w:cs="Sylfaen"/>
                <w:spacing w:val="-2"/>
                <w:sz w:val="20"/>
                <w:szCs w:val="20"/>
                <w:lang w:val="hy-AM"/>
              </w:rPr>
              <w:t xml:space="preserve"> Արդշին բանկ ՓԲԸ</w:t>
            </w:r>
          </w:p>
        </w:tc>
      </w:tr>
      <w:tr w:rsidR="006D6EF1" w:rsidRPr="006D6EF1" w:rsidTr="006D6EF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AE2768" w:rsidRDefault="006D6EF1" w:rsidP="006D6EF1">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3</w:t>
            </w:r>
            <w:r w:rsidRPr="00AE2768">
              <w:rPr>
                <w:rFonts w:ascii="GHEA Grapalat" w:hAnsi="GHEA Grapalat" w:cs="Sylfaen"/>
                <w:sz w:val="20"/>
                <w:szCs w:val="20"/>
              </w:rPr>
              <w:t>.Շահառուի</w:t>
            </w:r>
            <w:r w:rsidRPr="00AE2768">
              <w:rPr>
                <w:rFonts w:ascii="GHEA Grapalat" w:hAnsi="GHEA Grapalat" w:cs="Arial"/>
                <w:sz w:val="20"/>
                <w:szCs w:val="20"/>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 xml:space="preserve"> (</w:t>
            </w:r>
            <w:r w:rsidRPr="00AE2768">
              <w:rPr>
                <w:rFonts w:ascii="GHEA Grapalat" w:hAnsi="GHEA Grapalat" w:cs="Sylfaen"/>
                <w:sz w:val="20"/>
                <w:szCs w:val="20"/>
              </w:rPr>
              <w:t>հշ</w:t>
            </w:r>
            <w:r w:rsidRPr="00AE2768">
              <w:rPr>
                <w:rFonts w:ascii="GHEA Grapalat" w:hAnsi="GHEA Grapalat" w:cs="Arial"/>
                <w:sz w:val="20"/>
                <w:szCs w:val="20"/>
              </w:rPr>
              <w:t>.N)</w:t>
            </w:r>
            <w:r>
              <w:rPr>
                <w:rFonts w:ascii="GHEA Grapalat" w:hAnsi="GHEA Grapalat" w:cs="Arial"/>
                <w:sz w:val="20"/>
                <w:szCs w:val="20"/>
              </w:rPr>
              <w:t xml:space="preserve">  </w:t>
            </w:r>
            <w:r w:rsidRPr="00257626">
              <w:rPr>
                <w:rFonts w:ascii="GHEA Grapalat" w:hAnsi="GHEA Grapalat" w:cs="Arial"/>
                <w:sz w:val="20"/>
                <w:szCs w:val="20"/>
                <w:lang w:val="hy-AM"/>
              </w:rPr>
              <w:t>900005000758</w:t>
            </w:r>
          </w:p>
        </w:tc>
      </w:tr>
      <w:tr w:rsidR="006D6EF1" w:rsidRPr="006D6EF1" w:rsidTr="006D6EF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Arial"/>
                <w:sz w:val="20"/>
                <w:szCs w:val="20"/>
              </w:rPr>
            </w:pPr>
            <w:r w:rsidRPr="006D6EF1">
              <w:rPr>
                <w:rFonts w:ascii="GHEA Grapalat" w:hAnsi="GHEA Grapalat" w:cs="Sylfaen"/>
                <w:sz w:val="20"/>
                <w:szCs w:val="20"/>
              </w:rPr>
              <w:t>1</w:t>
            </w:r>
            <w:r w:rsidRPr="006D6EF1">
              <w:rPr>
                <w:rFonts w:ascii="GHEA Grapalat" w:hAnsi="GHEA Grapalat" w:cs="Sylfaen"/>
                <w:sz w:val="20"/>
                <w:szCs w:val="20"/>
                <w:lang w:val="hy-AM"/>
              </w:rPr>
              <w:t>4</w:t>
            </w:r>
            <w:r w:rsidRPr="006D6EF1">
              <w:rPr>
                <w:rFonts w:ascii="GHEA Grapalat" w:hAnsi="GHEA Grapalat" w:cs="Sylfaen"/>
                <w:sz w:val="20"/>
                <w:szCs w:val="20"/>
              </w:rPr>
              <w:t>.Գումարը</w:t>
            </w:r>
            <w:r w:rsidRPr="006D6EF1">
              <w:rPr>
                <w:rFonts w:ascii="GHEA Grapalat" w:hAnsi="GHEA Grapalat" w:cs="Arial"/>
                <w:sz w:val="20"/>
                <w:szCs w:val="20"/>
              </w:rPr>
              <w:t xml:space="preserve"> </w:t>
            </w:r>
            <w:r w:rsidRPr="006D6EF1">
              <w:rPr>
                <w:rFonts w:ascii="GHEA Grapalat" w:hAnsi="GHEA Grapalat" w:cs="Arial"/>
                <w:sz w:val="20"/>
                <w:szCs w:val="20"/>
                <w:lang w:val="ru-RU"/>
              </w:rPr>
              <w:t>(</w:t>
            </w:r>
            <w:r w:rsidRPr="006D6EF1">
              <w:rPr>
                <w:rFonts w:ascii="GHEA Grapalat" w:hAnsi="GHEA Grapalat" w:cs="Sylfaen"/>
                <w:sz w:val="20"/>
                <w:szCs w:val="20"/>
              </w:rPr>
              <w:t>թվերով</w:t>
            </w:r>
            <w:r w:rsidRPr="006D6EF1">
              <w:rPr>
                <w:rFonts w:ascii="GHEA Grapalat" w:hAnsi="GHEA Grapalat" w:cs="Arial"/>
                <w:sz w:val="20"/>
                <w:szCs w:val="20"/>
              </w:rPr>
              <w:t xml:space="preserve"> </w:t>
            </w:r>
            <w:r w:rsidRPr="006D6EF1">
              <w:rPr>
                <w:rFonts w:ascii="GHEA Grapalat" w:hAnsi="GHEA Grapalat" w:cs="Sylfaen"/>
                <w:sz w:val="20"/>
                <w:szCs w:val="20"/>
              </w:rPr>
              <w:t>և</w:t>
            </w:r>
            <w:r w:rsidRPr="006D6EF1">
              <w:rPr>
                <w:rFonts w:ascii="GHEA Grapalat" w:hAnsi="GHEA Grapalat" w:cs="Arial"/>
                <w:sz w:val="20"/>
                <w:szCs w:val="20"/>
              </w:rPr>
              <w:t xml:space="preserve"> </w:t>
            </w:r>
            <w:r w:rsidRPr="006D6EF1">
              <w:rPr>
                <w:rFonts w:ascii="GHEA Grapalat" w:hAnsi="GHEA Grapalat" w:cs="Sylfaen"/>
                <w:sz w:val="20"/>
                <w:szCs w:val="20"/>
              </w:rPr>
              <w:t>բառերով</w:t>
            </w:r>
            <w:r w:rsidRPr="006D6EF1">
              <w:rPr>
                <w:rFonts w:ascii="GHEA Grapalat" w:hAnsi="GHEA Grapalat" w:cs="Sylfaen"/>
                <w:sz w:val="20"/>
                <w:szCs w:val="20"/>
                <w:lang w:val="ru-RU"/>
              </w:rPr>
              <w:t>)</w:t>
            </w:r>
            <w:r w:rsidRPr="006D6EF1">
              <w:rPr>
                <w:rFonts w:ascii="GHEA Grapalat" w:hAnsi="GHEA Grapalat" w:cs="Arial"/>
                <w:sz w:val="20"/>
                <w:szCs w:val="20"/>
              </w:rPr>
              <w:t>`</w:t>
            </w:r>
          </w:p>
        </w:tc>
      </w:tr>
      <w:tr w:rsidR="006D6EF1" w:rsidRPr="006D6EF1" w:rsidTr="006D6EF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Sylfaen"/>
                <w:sz w:val="20"/>
                <w:szCs w:val="20"/>
              </w:rPr>
            </w:pPr>
            <w:r w:rsidRPr="006D6EF1">
              <w:rPr>
                <w:rFonts w:ascii="GHEA Grapalat" w:hAnsi="GHEA Grapalat" w:cs="Sylfaen"/>
                <w:sz w:val="20"/>
                <w:szCs w:val="20"/>
              </w:rPr>
              <w:t xml:space="preserve">15. </w:t>
            </w:r>
            <w:r w:rsidRPr="006D6EF1">
              <w:rPr>
                <w:rFonts w:ascii="GHEA Grapalat" w:hAnsi="GHEA Grapalat" w:cs="Sylfaen"/>
                <w:sz w:val="20"/>
                <w:szCs w:val="20"/>
                <w:lang w:val="hy-AM"/>
              </w:rPr>
              <w:t xml:space="preserve">Ակցեպտավորված գումարը՝ </w:t>
            </w:r>
            <w:r w:rsidRPr="006D6EF1">
              <w:rPr>
                <w:rFonts w:ascii="GHEA Grapalat" w:hAnsi="GHEA Grapalat" w:cs="Sylfaen"/>
                <w:sz w:val="20"/>
                <w:szCs w:val="20"/>
              </w:rPr>
              <w:t xml:space="preserve"> (թվերով</w:t>
            </w:r>
            <w:r w:rsidRPr="006D6EF1">
              <w:rPr>
                <w:rFonts w:ascii="GHEA Grapalat" w:hAnsi="GHEA Grapalat" w:cs="Arial"/>
                <w:sz w:val="20"/>
                <w:szCs w:val="20"/>
              </w:rPr>
              <w:t xml:space="preserve"> </w:t>
            </w:r>
            <w:r w:rsidRPr="006D6EF1">
              <w:rPr>
                <w:rFonts w:ascii="GHEA Grapalat" w:hAnsi="GHEA Grapalat" w:cs="Sylfaen"/>
                <w:sz w:val="20"/>
                <w:szCs w:val="20"/>
              </w:rPr>
              <w:t>և</w:t>
            </w:r>
            <w:r w:rsidRPr="006D6EF1">
              <w:rPr>
                <w:rFonts w:ascii="GHEA Grapalat" w:hAnsi="GHEA Grapalat" w:cs="Arial"/>
                <w:sz w:val="20"/>
                <w:szCs w:val="20"/>
              </w:rPr>
              <w:t xml:space="preserve"> </w:t>
            </w:r>
            <w:r w:rsidRPr="006D6EF1">
              <w:rPr>
                <w:rFonts w:ascii="GHEA Grapalat" w:hAnsi="GHEA Grapalat" w:cs="Sylfaen"/>
                <w:sz w:val="20"/>
                <w:szCs w:val="20"/>
              </w:rPr>
              <w:t>բառերով)</w:t>
            </w:r>
            <w:r w:rsidRPr="006D6EF1">
              <w:rPr>
                <w:rFonts w:ascii="GHEA Grapalat" w:hAnsi="GHEA Grapalat" w:cs="Sylfaen"/>
                <w:sz w:val="20"/>
                <w:szCs w:val="20"/>
                <w:lang w:val="hy-AM"/>
              </w:rPr>
              <w:t xml:space="preserve">  </w:t>
            </w:r>
            <w:r w:rsidRPr="006D6EF1">
              <w:rPr>
                <w:rFonts w:ascii="GHEA Grapalat" w:hAnsi="GHEA Grapalat" w:cs="Sylfaen"/>
                <w:sz w:val="20"/>
                <w:szCs w:val="20"/>
              </w:rPr>
              <w:t>(</w:t>
            </w:r>
            <w:r w:rsidRPr="006D6EF1">
              <w:rPr>
                <w:rFonts w:ascii="GHEA Grapalat" w:hAnsi="GHEA Grapalat" w:cs="Sylfaen"/>
                <w:sz w:val="20"/>
                <w:szCs w:val="20"/>
                <w:lang w:val="hy-AM"/>
              </w:rPr>
              <w:t>նախատեսված է նշված գումարի մասնակի ակցեպտի համար, որը չի կիրառվում</w:t>
            </w:r>
            <w:r w:rsidRPr="006D6EF1">
              <w:rPr>
                <w:rFonts w:ascii="GHEA Grapalat" w:hAnsi="GHEA Grapalat" w:cs="Sylfaen"/>
                <w:sz w:val="20"/>
                <w:szCs w:val="20"/>
              </w:rPr>
              <w:t>)</w:t>
            </w:r>
          </w:p>
        </w:tc>
      </w:tr>
      <w:tr w:rsidR="006D6EF1" w:rsidRPr="006D6EF1" w:rsidTr="006D6EF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Arial"/>
                <w:sz w:val="20"/>
                <w:szCs w:val="20"/>
              </w:rPr>
            </w:pPr>
            <w:r w:rsidRPr="006D6EF1">
              <w:rPr>
                <w:rFonts w:ascii="GHEA Grapalat" w:hAnsi="GHEA Grapalat" w:cs="Sylfaen"/>
                <w:sz w:val="20"/>
                <w:szCs w:val="20"/>
              </w:rPr>
              <w:t>1</w:t>
            </w:r>
            <w:r w:rsidRPr="006D6EF1">
              <w:rPr>
                <w:rFonts w:ascii="GHEA Grapalat" w:hAnsi="GHEA Grapalat" w:cs="Sylfaen"/>
                <w:sz w:val="20"/>
                <w:szCs w:val="20"/>
                <w:lang w:val="ru-RU"/>
              </w:rPr>
              <w:t>6</w:t>
            </w:r>
            <w:r w:rsidRPr="006D6EF1">
              <w:rPr>
                <w:rFonts w:ascii="GHEA Grapalat" w:hAnsi="GHEA Grapalat" w:cs="Sylfaen"/>
                <w:sz w:val="20"/>
                <w:szCs w:val="20"/>
              </w:rPr>
              <w:t>.Արժույթը</w:t>
            </w:r>
            <w:r w:rsidRPr="006D6EF1">
              <w:rPr>
                <w:rFonts w:ascii="GHEA Grapalat" w:hAnsi="GHEA Grapalat" w:cs="Arial"/>
                <w:sz w:val="20"/>
                <w:szCs w:val="20"/>
              </w:rPr>
              <w:t xml:space="preserve"> (</w:t>
            </w:r>
            <w:r w:rsidRPr="006D6EF1">
              <w:rPr>
                <w:rFonts w:ascii="GHEA Grapalat" w:hAnsi="GHEA Grapalat" w:cs="Sylfaen"/>
                <w:sz w:val="20"/>
                <w:szCs w:val="20"/>
              </w:rPr>
              <w:t>բառերով</w:t>
            </w:r>
            <w:r w:rsidRPr="006D6EF1">
              <w:rPr>
                <w:rFonts w:ascii="GHEA Grapalat" w:hAnsi="GHEA Grapalat" w:cs="Arial"/>
                <w:sz w:val="20"/>
                <w:szCs w:val="20"/>
              </w:rPr>
              <w:t xml:space="preserve"> </w:t>
            </w:r>
            <w:r w:rsidRPr="006D6EF1">
              <w:rPr>
                <w:rFonts w:ascii="GHEA Grapalat" w:hAnsi="GHEA Grapalat" w:cs="Sylfaen"/>
                <w:sz w:val="20"/>
                <w:szCs w:val="20"/>
              </w:rPr>
              <w:t>և</w:t>
            </w:r>
            <w:r w:rsidRPr="006D6EF1">
              <w:rPr>
                <w:rFonts w:ascii="GHEA Grapalat" w:hAnsi="GHEA Grapalat" w:cs="Arial"/>
                <w:sz w:val="20"/>
                <w:szCs w:val="20"/>
              </w:rPr>
              <w:t xml:space="preserve"> </w:t>
            </w:r>
            <w:r w:rsidRPr="006D6EF1">
              <w:rPr>
                <w:rFonts w:ascii="GHEA Grapalat" w:hAnsi="GHEA Grapalat" w:cs="Sylfaen"/>
                <w:sz w:val="20"/>
                <w:szCs w:val="20"/>
              </w:rPr>
              <w:t>կոդով</w:t>
            </w:r>
            <w:r w:rsidRPr="006D6EF1">
              <w:rPr>
                <w:rFonts w:ascii="GHEA Grapalat" w:hAnsi="GHEA Grapalat" w:cs="Arial"/>
                <w:sz w:val="20"/>
                <w:szCs w:val="20"/>
              </w:rPr>
              <w:t>)`</w:t>
            </w:r>
          </w:p>
        </w:tc>
      </w:tr>
      <w:tr w:rsidR="006D6EF1" w:rsidRPr="006D6EF1" w:rsidTr="006D6EF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Arial"/>
                <w:sz w:val="20"/>
                <w:szCs w:val="20"/>
                <w:lang w:val="hy-AM"/>
              </w:rPr>
            </w:pPr>
            <w:r w:rsidRPr="006D6EF1">
              <w:rPr>
                <w:rFonts w:ascii="GHEA Grapalat" w:hAnsi="GHEA Grapalat" w:cs="Sylfaen"/>
                <w:sz w:val="20"/>
                <w:szCs w:val="20"/>
              </w:rPr>
              <w:t>1</w:t>
            </w:r>
            <w:r w:rsidRPr="006D6EF1">
              <w:rPr>
                <w:rFonts w:ascii="GHEA Grapalat" w:hAnsi="GHEA Grapalat" w:cs="Sylfaen"/>
                <w:sz w:val="20"/>
                <w:szCs w:val="20"/>
                <w:lang w:val="hy-AM"/>
              </w:rPr>
              <w:t>7</w:t>
            </w:r>
            <w:r w:rsidRPr="006D6EF1">
              <w:rPr>
                <w:rFonts w:ascii="GHEA Grapalat" w:hAnsi="GHEA Grapalat" w:cs="Sylfaen"/>
                <w:sz w:val="20"/>
                <w:szCs w:val="20"/>
              </w:rPr>
              <w:t>.Գործարքի</w:t>
            </w:r>
            <w:r w:rsidRPr="006D6EF1">
              <w:rPr>
                <w:rFonts w:ascii="GHEA Grapalat" w:hAnsi="GHEA Grapalat" w:cs="Arial"/>
                <w:sz w:val="20"/>
                <w:szCs w:val="20"/>
              </w:rPr>
              <w:t xml:space="preserve"> (</w:t>
            </w:r>
            <w:r w:rsidRPr="006D6EF1">
              <w:rPr>
                <w:rFonts w:ascii="GHEA Grapalat" w:hAnsi="GHEA Grapalat" w:cs="Sylfaen"/>
                <w:sz w:val="20"/>
                <w:szCs w:val="20"/>
              </w:rPr>
              <w:t>վճարման</w:t>
            </w:r>
            <w:r w:rsidRPr="006D6EF1">
              <w:rPr>
                <w:rFonts w:ascii="GHEA Grapalat" w:hAnsi="GHEA Grapalat" w:cs="Arial"/>
                <w:sz w:val="20"/>
                <w:szCs w:val="20"/>
              </w:rPr>
              <w:t xml:space="preserve">) </w:t>
            </w:r>
            <w:r w:rsidRPr="006D6EF1">
              <w:rPr>
                <w:rFonts w:ascii="GHEA Grapalat" w:hAnsi="GHEA Grapalat" w:cs="Sylfaen"/>
                <w:sz w:val="20"/>
                <w:szCs w:val="20"/>
              </w:rPr>
              <w:t>նպատակը</w:t>
            </w:r>
            <w:r w:rsidRPr="006D6EF1">
              <w:rPr>
                <w:rFonts w:ascii="GHEA Grapalat" w:hAnsi="GHEA Grapalat" w:cs="Arial"/>
                <w:sz w:val="20"/>
                <w:szCs w:val="20"/>
              </w:rPr>
              <w:t>`</w:t>
            </w:r>
            <w:r w:rsidRPr="006D6EF1">
              <w:rPr>
                <w:rFonts w:ascii="GHEA Grapalat" w:hAnsi="GHEA Grapalat" w:cs="Arial"/>
                <w:sz w:val="20"/>
                <w:szCs w:val="20"/>
                <w:lang w:val="hy-AM"/>
              </w:rPr>
              <w:t xml:space="preserve">  </w:t>
            </w:r>
            <w:r w:rsidRPr="006D6EF1">
              <w:rPr>
                <w:rFonts w:ascii="GHEA Grapalat" w:hAnsi="GHEA Grapalat" w:cs="Sylfaen"/>
                <w:bCs/>
                <w:i/>
                <w:sz w:val="20"/>
                <w:szCs w:val="20"/>
              </w:rPr>
              <w:t>(</w:t>
            </w:r>
            <w:r w:rsidRPr="006D6EF1">
              <w:rPr>
                <w:rFonts w:ascii="GHEA Grapalat" w:hAnsi="GHEA Grapalat" w:cs="Sylfaen"/>
                <w:bCs/>
                <w:i/>
                <w:sz w:val="20"/>
                <w:szCs w:val="20"/>
                <w:lang w:val="hy-AM"/>
              </w:rPr>
              <w:t>պայմանագրի կատարման</w:t>
            </w:r>
            <w:r w:rsidRPr="006D6EF1">
              <w:rPr>
                <w:rFonts w:ascii="GHEA Grapalat" w:hAnsi="GHEA Grapalat" w:cs="Sylfaen"/>
                <w:bCs/>
                <w:i/>
                <w:sz w:val="20"/>
                <w:szCs w:val="20"/>
              </w:rPr>
              <w:t xml:space="preserve"> ապահովմ</w:t>
            </w:r>
            <w:r w:rsidRPr="006D6EF1">
              <w:rPr>
                <w:rFonts w:ascii="GHEA Grapalat" w:hAnsi="GHEA Grapalat" w:cs="Sylfaen"/>
                <w:bCs/>
                <w:i/>
                <w:sz w:val="20"/>
                <w:szCs w:val="20"/>
                <w:lang w:val="hy-AM"/>
              </w:rPr>
              <w:t>ան համար</w:t>
            </w:r>
            <w:r w:rsidRPr="006D6EF1">
              <w:rPr>
                <w:rFonts w:ascii="GHEA Grapalat" w:hAnsi="GHEA Grapalat" w:cs="Sylfaen"/>
                <w:bCs/>
                <w:i/>
                <w:sz w:val="20"/>
                <w:szCs w:val="20"/>
              </w:rPr>
              <w:t>)</w:t>
            </w:r>
          </w:p>
        </w:tc>
      </w:tr>
      <w:tr w:rsidR="006D6EF1" w:rsidRPr="006D6EF1" w:rsidTr="006D6EF1">
        <w:trPr>
          <w:trHeight w:val="424"/>
        </w:trPr>
        <w:tc>
          <w:tcPr>
            <w:tcW w:w="10980" w:type="dxa"/>
            <w:gridSpan w:val="2"/>
            <w:tcBorders>
              <w:top w:val="single" w:sz="4" w:space="0" w:color="auto"/>
              <w:left w:val="single" w:sz="4" w:space="0" w:color="auto"/>
              <w:right w:val="single" w:sz="4" w:space="0" w:color="000000"/>
            </w:tcBorders>
            <w:noWrap/>
            <w:vAlign w:val="bottom"/>
          </w:tcPr>
          <w:p w:rsidR="006D6EF1" w:rsidRPr="006D6EF1" w:rsidRDefault="006D6EF1" w:rsidP="006D6EF1">
            <w:pPr>
              <w:rPr>
                <w:rFonts w:ascii="GHEA Grapalat" w:hAnsi="GHEA Grapalat" w:cs="Arial"/>
                <w:sz w:val="20"/>
                <w:szCs w:val="20"/>
              </w:rPr>
            </w:pPr>
            <w:r w:rsidRPr="006D6EF1">
              <w:rPr>
                <w:rFonts w:ascii="GHEA Grapalat" w:hAnsi="GHEA Grapalat" w:cs="Sylfaen"/>
                <w:sz w:val="20"/>
                <w:szCs w:val="20"/>
              </w:rPr>
              <w:t>1</w:t>
            </w:r>
            <w:r w:rsidRPr="006D6EF1">
              <w:rPr>
                <w:rFonts w:ascii="GHEA Grapalat" w:hAnsi="GHEA Grapalat" w:cs="Sylfaen"/>
                <w:sz w:val="20"/>
                <w:szCs w:val="20"/>
                <w:lang w:val="hy-AM"/>
              </w:rPr>
              <w:t>8</w:t>
            </w:r>
            <w:r w:rsidRPr="006D6EF1">
              <w:rPr>
                <w:rFonts w:ascii="GHEA Grapalat" w:hAnsi="GHEA Grapalat" w:cs="Sylfaen"/>
                <w:sz w:val="20"/>
                <w:szCs w:val="20"/>
              </w:rPr>
              <w:t xml:space="preserve">. </w:t>
            </w:r>
            <w:r w:rsidRPr="006D6EF1">
              <w:rPr>
                <w:rFonts w:ascii="GHEA Grapalat" w:hAnsi="GHEA Grapalat" w:cs="Sylfaen"/>
                <w:sz w:val="20"/>
                <w:szCs w:val="20"/>
                <w:lang w:val="hy-AM"/>
              </w:rPr>
              <w:t xml:space="preserve">Վճարման կատարման հիմքերը՝ </w:t>
            </w:r>
            <w:r w:rsidRPr="006D6EF1">
              <w:rPr>
                <w:rFonts w:ascii="GHEA Grapalat" w:hAnsi="GHEA Grapalat" w:cs="Sylfaen"/>
                <w:sz w:val="20"/>
                <w:szCs w:val="20"/>
              </w:rPr>
              <w:t>(</w:t>
            </w:r>
            <w:r w:rsidRPr="006D6EF1">
              <w:rPr>
                <w:rFonts w:ascii="GHEA Grapalat" w:hAnsi="GHEA Grapalat" w:cs="Sylfaen"/>
                <w:sz w:val="20"/>
                <w:szCs w:val="20"/>
                <w:lang w:val="hy-AM"/>
              </w:rPr>
              <w:t>Փաստաթղթերի</w:t>
            </w:r>
            <w:r w:rsidRPr="006D6EF1">
              <w:rPr>
                <w:rFonts w:ascii="GHEA Grapalat" w:hAnsi="GHEA Grapalat" w:cs="Arial"/>
                <w:sz w:val="20"/>
                <w:szCs w:val="20"/>
                <w:lang w:val="hy-AM"/>
              </w:rPr>
              <w:t xml:space="preserve"> անվանումը</w:t>
            </w:r>
            <w:r w:rsidRPr="006D6EF1">
              <w:rPr>
                <w:rFonts w:ascii="GHEA Grapalat" w:hAnsi="GHEA Grapalat" w:cs="Arial"/>
                <w:sz w:val="20"/>
                <w:szCs w:val="20"/>
              </w:rPr>
              <w:t>,</w:t>
            </w:r>
            <w:r w:rsidRPr="006D6EF1">
              <w:rPr>
                <w:rFonts w:ascii="GHEA Grapalat" w:hAnsi="GHEA Grapalat" w:cs="Arial"/>
                <w:sz w:val="20"/>
                <w:szCs w:val="20"/>
                <w:lang w:val="hy-AM"/>
              </w:rPr>
              <w:t xml:space="preserve"> այդ թվում՝ տուժանքի մասին համաձայնագիրը, </w:t>
            </w:r>
            <w:r w:rsidRPr="006D6EF1">
              <w:rPr>
                <w:rFonts w:ascii="GHEA Grapalat" w:hAnsi="GHEA Grapalat" w:cs="Sylfaen"/>
                <w:sz w:val="20"/>
                <w:szCs w:val="20"/>
                <w:lang w:val="hy-AM"/>
              </w:rPr>
              <w:t>դրանց</w:t>
            </w:r>
            <w:r w:rsidRPr="006D6EF1">
              <w:rPr>
                <w:rFonts w:ascii="GHEA Grapalat" w:hAnsi="GHEA Grapalat" w:cs="Arial"/>
                <w:sz w:val="20"/>
                <w:szCs w:val="20"/>
                <w:lang w:val="hy-AM"/>
              </w:rPr>
              <w:t xml:space="preserve"> </w:t>
            </w:r>
            <w:r w:rsidRPr="006D6EF1">
              <w:rPr>
                <w:rFonts w:ascii="GHEA Grapalat" w:hAnsi="GHEA Grapalat" w:cs="Sylfaen"/>
                <w:sz w:val="20"/>
                <w:szCs w:val="20"/>
                <w:lang w:val="hy-AM"/>
              </w:rPr>
              <w:t>համարները</w:t>
            </w:r>
            <w:r w:rsidRPr="006D6EF1">
              <w:rPr>
                <w:rFonts w:ascii="GHEA Grapalat" w:hAnsi="GHEA Grapalat" w:cs="Arial"/>
                <w:sz w:val="20"/>
                <w:szCs w:val="20"/>
                <w:lang w:val="hy-AM"/>
              </w:rPr>
              <w:t>,</w:t>
            </w:r>
            <w:r w:rsidRPr="006D6EF1">
              <w:rPr>
                <w:rFonts w:ascii="GHEA Grapalat" w:hAnsi="GHEA Grapalat" w:cs="Arial"/>
                <w:sz w:val="20"/>
                <w:szCs w:val="20"/>
              </w:rPr>
              <w:t xml:space="preserve"> </w:t>
            </w:r>
            <w:r w:rsidRPr="006D6EF1">
              <w:rPr>
                <w:rFonts w:ascii="GHEA Grapalat" w:hAnsi="GHEA Grapalat" w:cs="Sylfaen"/>
                <w:sz w:val="20"/>
                <w:szCs w:val="20"/>
                <w:lang w:val="hy-AM"/>
              </w:rPr>
              <w:t>պ</w:t>
            </w:r>
            <w:r w:rsidRPr="006D6EF1">
              <w:rPr>
                <w:rFonts w:ascii="GHEA Grapalat" w:hAnsi="GHEA Grapalat" w:cs="Sylfaen"/>
                <w:sz w:val="20"/>
                <w:szCs w:val="20"/>
              </w:rPr>
              <w:t xml:space="preserve">այմանագրի </w:t>
            </w:r>
            <w:r w:rsidRPr="006D6EF1">
              <w:rPr>
                <w:rFonts w:ascii="GHEA Grapalat" w:hAnsi="GHEA Grapalat" w:cs="Arial"/>
                <w:sz w:val="20"/>
                <w:szCs w:val="20"/>
              </w:rPr>
              <w:t xml:space="preserve"> </w:t>
            </w:r>
            <w:r w:rsidRPr="006D6EF1">
              <w:rPr>
                <w:rFonts w:ascii="GHEA Grapalat" w:hAnsi="GHEA Grapalat" w:cs="Sylfaen"/>
                <w:sz w:val="20"/>
                <w:szCs w:val="20"/>
              </w:rPr>
              <w:t>ծածկագիրը</w:t>
            </w:r>
            <w:r w:rsidRPr="006D6EF1">
              <w:rPr>
                <w:rFonts w:ascii="GHEA Grapalat" w:hAnsi="GHEA Grapalat" w:cs="Arial"/>
                <w:sz w:val="20"/>
                <w:szCs w:val="20"/>
                <w:lang w:val="hy-AM"/>
              </w:rPr>
              <w:t xml:space="preserve"> որի հիման վրա կատարվում է  գանձումը</w:t>
            </w:r>
            <w:r w:rsidRPr="006D6EF1">
              <w:rPr>
                <w:rFonts w:ascii="GHEA Grapalat" w:hAnsi="GHEA Grapalat" w:cs="Arial"/>
                <w:sz w:val="20"/>
                <w:szCs w:val="20"/>
              </w:rPr>
              <w:t>)</w:t>
            </w:r>
            <w:r w:rsidRPr="006D6EF1">
              <w:rPr>
                <w:rFonts w:ascii="GHEA Grapalat" w:hAnsi="GHEA Grapalat" w:cs="Sylfaen"/>
                <w:sz w:val="20"/>
                <w:szCs w:val="20"/>
              </w:rPr>
              <w:t>`</w:t>
            </w:r>
          </w:p>
          <w:p w:rsidR="006D6EF1" w:rsidRPr="006D6EF1" w:rsidRDefault="006D6EF1" w:rsidP="006D6EF1">
            <w:pPr>
              <w:rPr>
                <w:rFonts w:ascii="GHEA Grapalat" w:hAnsi="GHEA Grapalat" w:cs="Arial"/>
                <w:sz w:val="20"/>
                <w:szCs w:val="20"/>
              </w:rPr>
            </w:pPr>
          </w:p>
        </w:tc>
      </w:tr>
      <w:tr w:rsidR="006D6EF1" w:rsidRPr="006D6EF1" w:rsidTr="006D6EF1">
        <w:trPr>
          <w:trHeight w:val="704"/>
        </w:trPr>
        <w:tc>
          <w:tcPr>
            <w:tcW w:w="10980" w:type="dxa"/>
            <w:gridSpan w:val="2"/>
            <w:tcBorders>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Arial"/>
                <w:sz w:val="20"/>
                <w:szCs w:val="20"/>
                <w:lang w:val="hy-AM"/>
              </w:rPr>
            </w:pPr>
          </w:p>
        </w:tc>
      </w:tr>
      <w:tr w:rsidR="006D6EF1" w:rsidRPr="006D6EF1" w:rsidTr="006D6EF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Sylfaen"/>
                <w:sz w:val="20"/>
                <w:szCs w:val="20"/>
                <w:lang w:val="hy-AM"/>
              </w:rPr>
            </w:pPr>
            <w:r w:rsidRPr="006D6EF1">
              <w:rPr>
                <w:rFonts w:ascii="GHEA Grapalat" w:hAnsi="GHEA Grapalat" w:cs="Sylfaen"/>
                <w:sz w:val="20"/>
                <w:szCs w:val="20"/>
                <w:lang w:val="hy-AM"/>
              </w:rPr>
              <w:t>19. Վճարման պայմանները՝                                &lt;ակցեպտավորված վճարում&gt;</w:t>
            </w:r>
          </w:p>
          <w:p w:rsidR="006D6EF1" w:rsidRPr="006D6EF1" w:rsidRDefault="006D6EF1" w:rsidP="006D6EF1">
            <w:pPr>
              <w:rPr>
                <w:rFonts w:ascii="GHEA Grapalat" w:hAnsi="GHEA Grapalat" w:cs="Sylfaen"/>
                <w:sz w:val="20"/>
                <w:szCs w:val="20"/>
                <w:lang w:val="ru-RU"/>
              </w:rPr>
            </w:pPr>
          </w:p>
        </w:tc>
      </w:tr>
      <w:tr w:rsidR="006D6EF1" w:rsidRPr="006D6EF1" w:rsidTr="006D6EF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D6EF1" w:rsidRPr="006D6EF1" w:rsidRDefault="006D6EF1" w:rsidP="006D6EF1">
            <w:pPr>
              <w:rPr>
                <w:rFonts w:ascii="GHEA Grapalat" w:hAnsi="GHEA Grapalat" w:cs="Sylfaen"/>
                <w:sz w:val="20"/>
                <w:szCs w:val="20"/>
              </w:rPr>
            </w:pPr>
            <w:r w:rsidRPr="006D6EF1">
              <w:rPr>
                <w:rFonts w:ascii="GHEA Grapalat" w:hAnsi="GHEA Grapalat" w:cs="Sylfaen"/>
                <w:sz w:val="20"/>
                <w:szCs w:val="20"/>
                <w:lang w:val="hy-AM"/>
              </w:rPr>
              <w:t xml:space="preserve">20. Առդիր էջերի քանակը՝    </w:t>
            </w:r>
            <w:r w:rsidRPr="006D6EF1">
              <w:rPr>
                <w:rFonts w:ascii="GHEA Grapalat" w:hAnsi="GHEA Grapalat" w:cs="Arial"/>
                <w:sz w:val="20"/>
                <w:szCs w:val="20"/>
              </w:rPr>
              <w:t xml:space="preserve">--- </w:t>
            </w:r>
            <w:r w:rsidRPr="006D6EF1">
              <w:rPr>
                <w:rFonts w:ascii="GHEA Grapalat" w:hAnsi="GHEA Grapalat" w:cs="Arial"/>
                <w:sz w:val="20"/>
                <w:szCs w:val="20"/>
                <w:lang w:val="hy-AM"/>
              </w:rPr>
              <w:t xml:space="preserve">    </w:t>
            </w:r>
            <w:r w:rsidRPr="006D6EF1">
              <w:rPr>
                <w:rFonts w:ascii="GHEA Grapalat" w:hAnsi="GHEA Grapalat" w:cs="Sylfaen"/>
                <w:sz w:val="20"/>
                <w:szCs w:val="20"/>
              </w:rPr>
              <w:t>էջ</w:t>
            </w:r>
          </w:p>
          <w:p w:rsidR="006D6EF1" w:rsidRPr="006D6EF1" w:rsidRDefault="006D6EF1" w:rsidP="006D6EF1">
            <w:pPr>
              <w:rPr>
                <w:rFonts w:ascii="GHEA Grapalat" w:hAnsi="GHEA Grapalat" w:cs="Sylfaen"/>
                <w:sz w:val="20"/>
                <w:szCs w:val="20"/>
                <w:lang w:val="hy-AM"/>
              </w:rPr>
            </w:pPr>
          </w:p>
        </w:tc>
      </w:tr>
      <w:tr w:rsidR="006D6EF1" w:rsidRPr="006D6EF1" w:rsidTr="006D6EF1">
        <w:trPr>
          <w:trHeight w:val="2194"/>
        </w:trPr>
        <w:tc>
          <w:tcPr>
            <w:tcW w:w="5616" w:type="dxa"/>
            <w:tcBorders>
              <w:top w:val="nil"/>
              <w:left w:val="single" w:sz="4" w:space="0" w:color="auto"/>
              <w:bottom w:val="single" w:sz="4" w:space="0" w:color="auto"/>
              <w:right w:val="single" w:sz="4" w:space="0" w:color="auto"/>
            </w:tcBorders>
            <w:noWrap/>
            <w:vAlign w:val="bottom"/>
          </w:tcPr>
          <w:p w:rsidR="006D6EF1" w:rsidRPr="006D6EF1" w:rsidRDefault="006D6EF1" w:rsidP="006D6EF1">
            <w:pPr>
              <w:rPr>
                <w:rFonts w:ascii="GHEA Grapalat" w:hAnsi="GHEA Grapalat" w:cs="Sylfaen"/>
                <w:sz w:val="20"/>
                <w:szCs w:val="20"/>
              </w:rPr>
            </w:pPr>
            <w:r w:rsidRPr="006D6EF1">
              <w:rPr>
                <w:rFonts w:ascii="Courier New" w:hAnsi="Courier New" w:cs="Courier New"/>
                <w:sz w:val="20"/>
                <w:szCs w:val="20"/>
              </w:rPr>
              <w:t> </w:t>
            </w:r>
            <w:r w:rsidRPr="006D6EF1">
              <w:rPr>
                <w:rFonts w:ascii="GHEA Grapalat" w:hAnsi="GHEA Grapalat" w:cs="Arial"/>
                <w:sz w:val="20"/>
                <w:szCs w:val="20"/>
                <w:lang w:val="hy-AM"/>
              </w:rPr>
              <w:t>22</w:t>
            </w:r>
            <w:r w:rsidRPr="006D6EF1">
              <w:rPr>
                <w:rFonts w:ascii="GHEA Grapalat" w:hAnsi="GHEA Grapalat" w:cs="Arial"/>
                <w:sz w:val="20"/>
                <w:szCs w:val="20"/>
              </w:rPr>
              <w:t>.</w:t>
            </w:r>
            <w:r w:rsidRPr="006D6EF1">
              <w:rPr>
                <w:rFonts w:ascii="GHEA Grapalat" w:hAnsi="GHEA Grapalat" w:cs="Sylfaen"/>
                <w:sz w:val="20"/>
                <w:szCs w:val="20"/>
              </w:rPr>
              <w:t>ա. Շահառուի ստորագրությունները</w:t>
            </w:r>
          </w:p>
          <w:p w:rsidR="006D6EF1" w:rsidRPr="006D6EF1" w:rsidRDefault="006D6EF1" w:rsidP="006D6EF1">
            <w:pPr>
              <w:rPr>
                <w:rFonts w:ascii="GHEA Grapalat" w:hAnsi="GHEA Grapalat" w:cs="Sylfaen"/>
                <w:sz w:val="20"/>
                <w:szCs w:val="20"/>
              </w:rPr>
            </w:pPr>
          </w:p>
          <w:p w:rsidR="006D6EF1" w:rsidRPr="006D6EF1" w:rsidRDefault="006D6EF1" w:rsidP="006D6EF1">
            <w:pPr>
              <w:jc w:val="right"/>
              <w:rPr>
                <w:rFonts w:ascii="GHEA Grapalat" w:hAnsi="GHEA Grapalat" w:cs="Tahoma"/>
                <w:color w:val="000000"/>
                <w:sz w:val="20"/>
                <w:szCs w:val="20"/>
              </w:rPr>
            </w:pPr>
            <w:r w:rsidRPr="006D6EF1">
              <w:rPr>
                <w:rFonts w:ascii="GHEA Grapalat" w:hAnsi="GHEA Grapalat" w:cs="Tahoma"/>
                <w:color w:val="000000"/>
                <w:sz w:val="20"/>
                <w:szCs w:val="20"/>
              </w:rPr>
              <w:t>/____________________/</w:t>
            </w:r>
          </w:p>
          <w:p w:rsidR="006D6EF1" w:rsidRPr="006D6EF1" w:rsidRDefault="006D6EF1" w:rsidP="006D6EF1">
            <w:pPr>
              <w:rPr>
                <w:rFonts w:ascii="GHEA Grapalat" w:hAnsi="GHEA Grapalat" w:cs="Tahoma"/>
                <w:color w:val="000000"/>
                <w:sz w:val="20"/>
                <w:szCs w:val="20"/>
              </w:rPr>
            </w:pPr>
          </w:p>
          <w:p w:rsidR="006D6EF1" w:rsidRPr="006D6EF1" w:rsidRDefault="006D6EF1" w:rsidP="006D6EF1">
            <w:pPr>
              <w:rPr>
                <w:rFonts w:ascii="GHEA Grapalat" w:hAnsi="GHEA Grapalat" w:cs="Sylfaen"/>
                <w:sz w:val="20"/>
                <w:szCs w:val="20"/>
              </w:rPr>
            </w:pPr>
          </w:p>
          <w:p w:rsidR="006D6EF1" w:rsidRPr="006D6EF1" w:rsidRDefault="006D6EF1" w:rsidP="006D6EF1">
            <w:pPr>
              <w:jc w:val="right"/>
              <w:rPr>
                <w:rFonts w:ascii="GHEA Grapalat" w:hAnsi="GHEA Grapalat" w:cs="Sylfaen"/>
                <w:sz w:val="20"/>
                <w:szCs w:val="20"/>
              </w:rPr>
            </w:pPr>
            <w:r w:rsidRPr="006D6EF1">
              <w:rPr>
                <w:rFonts w:ascii="GHEA Grapalat" w:hAnsi="GHEA Grapalat" w:cs="Tahoma"/>
                <w:color w:val="000000"/>
                <w:sz w:val="20"/>
                <w:szCs w:val="20"/>
              </w:rPr>
              <w:t>/____________________/</w:t>
            </w:r>
          </w:p>
          <w:p w:rsidR="006D6EF1" w:rsidRPr="006D6EF1" w:rsidRDefault="006D6EF1" w:rsidP="006D6EF1">
            <w:pPr>
              <w:rPr>
                <w:rFonts w:ascii="GHEA Grapalat" w:hAnsi="GHEA Grapalat" w:cs="Sylfaen"/>
                <w:sz w:val="20"/>
                <w:szCs w:val="20"/>
              </w:rPr>
            </w:pPr>
          </w:p>
          <w:p w:rsidR="006D6EF1" w:rsidRPr="006D6EF1" w:rsidRDefault="006D6EF1" w:rsidP="006D6EF1">
            <w:pPr>
              <w:rPr>
                <w:rFonts w:ascii="GHEA Grapalat" w:hAnsi="GHEA Grapalat" w:cs="Sylfaen"/>
                <w:sz w:val="20"/>
                <w:szCs w:val="20"/>
              </w:rPr>
            </w:pPr>
            <w:r w:rsidRPr="006D6EF1">
              <w:rPr>
                <w:rFonts w:ascii="GHEA Grapalat" w:hAnsi="GHEA Grapalat" w:cs="Sylfaen"/>
                <w:sz w:val="20"/>
                <w:szCs w:val="20"/>
                <w:lang w:val="hy-AM"/>
              </w:rPr>
              <w:t>22</w:t>
            </w:r>
            <w:r w:rsidRPr="006D6EF1">
              <w:rPr>
                <w:rFonts w:ascii="GHEA Grapalat" w:hAnsi="GHEA Grapalat" w:cs="Sylfaen"/>
                <w:sz w:val="20"/>
                <w:szCs w:val="20"/>
              </w:rPr>
              <w:t>.բ.</w:t>
            </w:r>
          </w:p>
          <w:p w:rsidR="006D6EF1" w:rsidRPr="006D6EF1" w:rsidRDefault="006D6EF1" w:rsidP="006D6EF1">
            <w:pPr>
              <w:rPr>
                <w:rFonts w:ascii="GHEA Grapalat" w:hAnsi="GHEA Grapalat" w:cs="Sylfaen"/>
                <w:sz w:val="20"/>
                <w:szCs w:val="20"/>
              </w:rPr>
            </w:pPr>
            <w:r w:rsidRPr="006D6EF1">
              <w:rPr>
                <w:rFonts w:ascii="GHEA Grapalat" w:hAnsi="GHEA Grapalat" w:cs="Sylfaen"/>
                <w:sz w:val="20"/>
                <w:szCs w:val="20"/>
              </w:rPr>
              <w:t xml:space="preserve">                                                                             Կ.Տ.</w:t>
            </w:r>
          </w:p>
          <w:p w:rsidR="006D6EF1" w:rsidRPr="006D6EF1" w:rsidRDefault="006D6EF1" w:rsidP="006D6EF1">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D6EF1" w:rsidRPr="006D6EF1" w:rsidRDefault="006D6EF1" w:rsidP="006D6EF1">
            <w:pPr>
              <w:rPr>
                <w:rFonts w:ascii="GHEA Grapalat" w:hAnsi="GHEA Grapalat" w:cs="Sylfaen"/>
                <w:sz w:val="20"/>
                <w:szCs w:val="20"/>
              </w:rPr>
            </w:pPr>
            <w:r w:rsidRPr="006D6EF1">
              <w:rPr>
                <w:rFonts w:ascii="GHEA Grapalat" w:hAnsi="GHEA Grapalat" w:cs="Arial"/>
                <w:sz w:val="20"/>
                <w:szCs w:val="20"/>
                <w:lang w:val="hy-AM"/>
              </w:rPr>
              <w:t>2</w:t>
            </w:r>
            <w:r w:rsidRPr="006D6EF1">
              <w:rPr>
                <w:rFonts w:ascii="GHEA Grapalat" w:hAnsi="GHEA Grapalat" w:cs="Arial"/>
                <w:sz w:val="20"/>
                <w:szCs w:val="20"/>
              </w:rPr>
              <w:t>1.</w:t>
            </w:r>
            <w:r w:rsidRPr="006D6EF1">
              <w:rPr>
                <w:rFonts w:ascii="GHEA Grapalat" w:hAnsi="GHEA Grapalat" w:cs="Sylfaen"/>
                <w:sz w:val="20"/>
                <w:szCs w:val="20"/>
              </w:rPr>
              <w:t xml:space="preserve">ա. </w:t>
            </w:r>
            <w:r w:rsidRPr="006D6EF1">
              <w:rPr>
                <w:rFonts w:ascii="Courier New" w:hAnsi="Courier New" w:cs="Courier New"/>
                <w:sz w:val="20"/>
                <w:szCs w:val="20"/>
              </w:rPr>
              <w:t> </w:t>
            </w:r>
            <w:r w:rsidRPr="006D6EF1">
              <w:rPr>
                <w:rFonts w:ascii="GHEA Grapalat" w:hAnsi="GHEA Grapalat" w:cs="Sylfaen"/>
                <w:sz w:val="20"/>
                <w:szCs w:val="20"/>
              </w:rPr>
              <w:t>Վճարողի ստորագրությունները`</w:t>
            </w:r>
          </w:p>
          <w:p w:rsidR="006D6EF1" w:rsidRPr="006D6EF1" w:rsidRDefault="006D6EF1" w:rsidP="006D6EF1">
            <w:pPr>
              <w:jc w:val="right"/>
              <w:rPr>
                <w:rFonts w:ascii="GHEA Grapalat" w:hAnsi="GHEA Grapalat" w:cs="Sylfaen"/>
                <w:sz w:val="20"/>
                <w:szCs w:val="20"/>
              </w:rPr>
            </w:pPr>
          </w:p>
          <w:p w:rsidR="006D6EF1" w:rsidRPr="006D6EF1" w:rsidRDefault="006D6EF1" w:rsidP="006D6EF1">
            <w:pPr>
              <w:rPr>
                <w:rFonts w:ascii="GHEA Grapalat" w:hAnsi="GHEA Grapalat" w:cs="Sylfaen"/>
                <w:sz w:val="20"/>
                <w:szCs w:val="20"/>
              </w:rPr>
            </w:pPr>
            <w:r w:rsidRPr="006D6EF1">
              <w:rPr>
                <w:rFonts w:ascii="GHEA Grapalat" w:hAnsi="GHEA Grapalat" w:cs="Tahoma"/>
                <w:color w:val="000000"/>
                <w:sz w:val="20"/>
                <w:szCs w:val="20"/>
              </w:rPr>
              <w:t xml:space="preserve">                                               /____________________/</w:t>
            </w:r>
          </w:p>
          <w:p w:rsidR="006D6EF1" w:rsidRPr="006D6EF1" w:rsidRDefault="006D6EF1" w:rsidP="006D6EF1">
            <w:pPr>
              <w:jc w:val="right"/>
              <w:rPr>
                <w:rFonts w:ascii="GHEA Grapalat" w:hAnsi="GHEA Grapalat" w:cs="Tahoma"/>
                <w:color w:val="000000"/>
                <w:sz w:val="20"/>
                <w:szCs w:val="20"/>
              </w:rPr>
            </w:pPr>
          </w:p>
          <w:p w:rsidR="006D6EF1" w:rsidRPr="006D6EF1" w:rsidRDefault="006D6EF1" w:rsidP="006D6EF1">
            <w:pPr>
              <w:jc w:val="right"/>
              <w:rPr>
                <w:rFonts w:ascii="GHEA Grapalat" w:hAnsi="GHEA Grapalat" w:cs="Tahoma"/>
                <w:color w:val="000000"/>
                <w:sz w:val="20"/>
                <w:szCs w:val="20"/>
              </w:rPr>
            </w:pPr>
          </w:p>
          <w:p w:rsidR="006D6EF1" w:rsidRPr="006D6EF1" w:rsidRDefault="006D6EF1" w:rsidP="006D6EF1">
            <w:pPr>
              <w:jc w:val="right"/>
              <w:rPr>
                <w:rFonts w:ascii="GHEA Grapalat" w:hAnsi="GHEA Grapalat" w:cs="Sylfaen"/>
                <w:sz w:val="20"/>
                <w:szCs w:val="20"/>
              </w:rPr>
            </w:pPr>
            <w:r w:rsidRPr="006D6EF1">
              <w:rPr>
                <w:rFonts w:ascii="GHEA Grapalat" w:hAnsi="GHEA Grapalat" w:cs="Tahoma"/>
                <w:color w:val="000000"/>
                <w:sz w:val="20"/>
                <w:szCs w:val="20"/>
              </w:rPr>
              <w:t>/____________________/</w:t>
            </w:r>
          </w:p>
          <w:p w:rsidR="006D6EF1" w:rsidRPr="006D6EF1" w:rsidRDefault="006D6EF1" w:rsidP="006D6EF1">
            <w:pPr>
              <w:jc w:val="right"/>
              <w:rPr>
                <w:rFonts w:ascii="GHEA Grapalat" w:hAnsi="GHEA Grapalat" w:cs="Sylfaen"/>
                <w:sz w:val="20"/>
                <w:szCs w:val="20"/>
              </w:rPr>
            </w:pPr>
          </w:p>
          <w:p w:rsidR="006D6EF1" w:rsidRPr="006D6EF1" w:rsidRDefault="006D6EF1" w:rsidP="006D6EF1">
            <w:pPr>
              <w:jc w:val="right"/>
              <w:rPr>
                <w:rFonts w:ascii="GHEA Grapalat" w:hAnsi="GHEA Grapalat" w:cs="Sylfaen"/>
                <w:sz w:val="20"/>
                <w:szCs w:val="20"/>
              </w:rPr>
            </w:pPr>
            <w:r w:rsidRPr="006D6EF1">
              <w:rPr>
                <w:rFonts w:ascii="GHEA Grapalat" w:hAnsi="GHEA Grapalat" w:cs="Sylfaen"/>
                <w:sz w:val="20"/>
                <w:szCs w:val="20"/>
                <w:lang w:val="hy-AM"/>
              </w:rPr>
              <w:t>2</w:t>
            </w:r>
            <w:r w:rsidRPr="006D6EF1">
              <w:rPr>
                <w:rFonts w:ascii="GHEA Grapalat" w:hAnsi="GHEA Grapalat" w:cs="Sylfaen"/>
                <w:sz w:val="20"/>
                <w:szCs w:val="20"/>
              </w:rPr>
              <w:t>1.բ.                                                                    Կ.Տ.</w:t>
            </w:r>
          </w:p>
          <w:p w:rsidR="006D6EF1" w:rsidRPr="006D6EF1" w:rsidRDefault="006D6EF1" w:rsidP="006D6EF1">
            <w:pPr>
              <w:jc w:val="right"/>
              <w:rPr>
                <w:rFonts w:ascii="GHEA Grapalat" w:hAnsi="GHEA Grapalat" w:cs="Sylfaen"/>
                <w:sz w:val="20"/>
                <w:szCs w:val="20"/>
              </w:rPr>
            </w:pPr>
          </w:p>
        </w:tc>
      </w:tr>
      <w:tr w:rsidR="006D6EF1" w:rsidRPr="006D6EF1" w:rsidTr="006D6EF1">
        <w:trPr>
          <w:trHeight w:val="2058"/>
        </w:trPr>
        <w:tc>
          <w:tcPr>
            <w:tcW w:w="5616" w:type="dxa"/>
            <w:tcBorders>
              <w:top w:val="single" w:sz="4" w:space="0" w:color="auto"/>
              <w:left w:val="single" w:sz="4" w:space="0" w:color="auto"/>
              <w:right w:val="single" w:sz="4" w:space="0" w:color="auto"/>
            </w:tcBorders>
            <w:noWrap/>
            <w:vAlign w:val="bottom"/>
          </w:tcPr>
          <w:p w:rsidR="006D6EF1" w:rsidRPr="006D6EF1" w:rsidRDefault="006D6EF1" w:rsidP="006D6EF1">
            <w:pPr>
              <w:rPr>
                <w:rFonts w:ascii="GHEA Grapalat" w:hAnsi="GHEA Grapalat" w:cs="Tahoma"/>
                <w:color w:val="000000"/>
                <w:sz w:val="20"/>
                <w:szCs w:val="20"/>
              </w:rPr>
            </w:pPr>
            <w:r w:rsidRPr="006D6EF1">
              <w:rPr>
                <w:rFonts w:ascii="GHEA Grapalat" w:hAnsi="GHEA Grapalat" w:cs="Tahoma"/>
                <w:color w:val="000000"/>
                <w:sz w:val="20"/>
                <w:szCs w:val="20"/>
              </w:rPr>
              <w:t>2</w:t>
            </w:r>
            <w:r w:rsidRPr="006D6EF1">
              <w:rPr>
                <w:rFonts w:ascii="GHEA Grapalat" w:hAnsi="GHEA Grapalat" w:cs="Tahoma"/>
                <w:color w:val="000000"/>
                <w:sz w:val="20"/>
                <w:szCs w:val="20"/>
                <w:lang w:val="hy-AM"/>
              </w:rPr>
              <w:t>4</w:t>
            </w:r>
            <w:r w:rsidRPr="006D6EF1">
              <w:rPr>
                <w:rFonts w:ascii="GHEA Grapalat" w:hAnsi="GHEA Grapalat" w:cs="Tahoma"/>
                <w:color w:val="000000"/>
                <w:sz w:val="20"/>
                <w:szCs w:val="20"/>
              </w:rPr>
              <w:t xml:space="preserve">.ա.   </w:t>
            </w:r>
            <w:r w:rsidRPr="006D6EF1">
              <w:rPr>
                <w:rFonts w:ascii="GHEA Grapalat" w:hAnsi="GHEA Grapalat" w:cs="Tahoma"/>
                <w:color w:val="000000"/>
                <w:sz w:val="20"/>
                <w:szCs w:val="20"/>
                <w:lang w:val="hy-AM"/>
              </w:rPr>
              <w:t>Շահառուին  սպասարկող ֆինանսական կազմակերպություն</w:t>
            </w:r>
            <w:r w:rsidRPr="006D6EF1">
              <w:rPr>
                <w:rFonts w:ascii="GHEA Grapalat" w:hAnsi="GHEA Grapalat" w:cs="Tahoma"/>
                <w:color w:val="000000"/>
                <w:sz w:val="20"/>
                <w:szCs w:val="20"/>
              </w:rPr>
              <w:t xml:space="preserve"> </w:t>
            </w:r>
          </w:p>
          <w:p w:rsidR="006D6EF1" w:rsidRPr="006D6EF1" w:rsidRDefault="006D6EF1" w:rsidP="006D6EF1">
            <w:pPr>
              <w:rPr>
                <w:rFonts w:ascii="GHEA Grapalat" w:hAnsi="GHEA Grapalat" w:cs="Tahoma"/>
                <w:color w:val="000000"/>
                <w:sz w:val="20"/>
                <w:szCs w:val="20"/>
                <w:lang w:val="hy-AM"/>
              </w:rPr>
            </w:pPr>
            <w:r w:rsidRPr="006D6EF1">
              <w:rPr>
                <w:rFonts w:ascii="GHEA Grapalat" w:hAnsi="GHEA Grapalat" w:cs="Tahoma"/>
                <w:color w:val="000000"/>
                <w:sz w:val="20"/>
                <w:szCs w:val="20"/>
              </w:rPr>
              <w:t xml:space="preserve">                             </w:t>
            </w:r>
            <w:r w:rsidRPr="006D6EF1">
              <w:rPr>
                <w:rFonts w:ascii="GHEA Grapalat" w:hAnsi="GHEA Grapalat" w:cs="Tahoma"/>
                <w:color w:val="000000"/>
                <w:sz w:val="20"/>
                <w:szCs w:val="20"/>
                <w:lang w:val="hy-AM"/>
              </w:rPr>
              <w:t xml:space="preserve">                 </w:t>
            </w:r>
          </w:p>
          <w:p w:rsidR="006D6EF1" w:rsidRPr="006D6EF1" w:rsidRDefault="006D6EF1" w:rsidP="006D6EF1">
            <w:pPr>
              <w:rPr>
                <w:rFonts w:ascii="GHEA Grapalat" w:hAnsi="GHEA Grapalat" w:cs="Tahoma"/>
                <w:color w:val="000000"/>
                <w:sz w:val="20"/>
                <w:szCs w:val="20"/>
              </w:rPr>
            </w:pPr>
            <w:r w:rsidRPr="006D6EF1">
              <w:rPr>
                <w:rFonts w:ascii="GHEA Grapalat" w:hAnsi="GHEA Grapalat" w:cs="Tahoma"/>
                <w:color w:val="000000"/>
                <w:sz w:val="20"/>
                <w:szCs w:val="20"/>
                <w:lang w:val="hy-AM"/>
              </w:rPr>
              <w:t xml:space="preserve">                                                 </w:t>
            </w:r>
            <w:r w:rsidRPr="006D6EF1">
              <w:rPr>
                <w:rFonts w:ascii="GHEA Grapalat" w:hAnsi="GHEA Grapalat" w:cs="Tahoma"/>
                <w:color w:val="000000"/>
                <w:sz w:val="20"/>
                <w:szCs w:val="20"/>
              </w:rPr>
              <w:t xml:space="preserve">   /____________________/</w:t>
            </w:r>
          </w:p>
          <w:p w:rsidR="006D6EF1" w:rsidRPr="006D6EF1" w:rsidRDefault="006D6EF1" w:rsidP="006D6EF1">
            <w:pPr>
              <w:rPr>
                <w:rFonts w:ascii="GHEA Grapalat" w:hAnsi="GHEA Grapalat" w:cs="Sylfaen"/>
                <w:sz w:val="20"/>
                <w:szCs w:val="20"/>
              </w:rPr>
            </w:pPr>
            <w:r w:rsidRPr="006D6EF1">
              <w:rPr>
                <w:rFonts w:ascii="GHEA Grapalat" w:hAnsi="GHEA Grapalat" w:cs="Sylfaen"/>
                <w:sz w:val="20"/>
                <w:szCs w:val="20"/>
              </w:rPr>
              <w:t xml:space="preserve">  </w:t>
            </w:r>
          </w:p>
          <w:p w:rsidR="006D6EF1" w:rsidRPr="006D6EF1" w:rsidRDefault="006D6EF1" w:rsidP="006D6EF1">
            <w:pPr>
              <w:rPr>
                <w:rFonts w:ascii="GHEA Grapalat" w:hAnsi="GHEA Grapalat" w:cs="Sylfaen"/>
                <w:sz w:val="20"/>
                <w:szCs w:val="20"/>
              </w:rPr>
            </w:pPr>
            <w:r w:rsidRPr="006D6EF1">
              <w:rPr>
                <w:rFonts w:ascii="GHEA Grapalat" w:hAnsi="GHEA Grapalat" w:cs="Sylfaen"/>
                <w:sz w:val="20"/>
                <w:szCs w:val="20"/>
              </w:rPr>
              <w:t xml:space="preserve">                                                       /ստորագրություն/</w:t>
            </w:r>
          </w:p>
          <w:p w:rsidR="006D6EF1" w:rsidRPr="006D6EF1" w:rsidRDefault="006D6EF1" w:rsidP="006D6EF1">
            <w:pPr>
              <w:rPr>
                <w:rFonts w:ascii="GHEA Grapalat" w:hAnsi="GHEA Grapalat" w:cs="Tahoma"/>
                <w:color w:val="000000"/>
                <w:sz w:val="20"/>
                <w:szCs w:val="20"/>
              </w:rPr>
            </w:pPr>
          </w:p>
          <w:p w:rsidR="006D6EF1" w:rsidRPr="006D6EF1" w:rsidRDefault="006D6EF1" w:rsidP="006D6EF1">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6D6EF1" w:rsidRPr="006D6EF1" w:rsidRDefault="006D6EF1" w:rsidP="006D6EF1">
            <w:pPr>
              <w:rPr>
                <w:rFonts w:ascii="GHEA Grapalat" w:hAnsi="GHEA Grapalat" w:cs="Tahoma"/>
                <w:color w:val="000000"/>
                <w:sz w:val="20"/>
                <w:szCs w:val="20"/>
              </w:rPr>
            </w:pPr>
            <w:r w:rsidRPr="006D6EF1">
              <w:rPr>
                <w:rFonts w:ascii="GHEA Grapalat" w:hAnsi="GHEA Grapalat" w:cs="Tahoma"/>
                <w:color w:val="000000"/>
                <w:sz w:val="20"/>
                <w:szCs w:val="20"/>
              </w:rPr>
              <w:t>2</w:t>
            </w:r>
            <w:r w:rsidRPr="006D6EF1">
              <w:rPr>
                <w:rFonts w:ascii="GHEA Grapalat" w:hAnsi="GHEA Grapalat" w:cs="Tahoma"/>
                <w:color w:val="000000"/>
                <w:sz w:val="20"/>
                <w:szCs w:val="20"/>
                <w:lang w:val="hy-AM"/>
              </w:rPr>
              <w:t>3</w:t>
            </w:r>
            <w:r w:rsidRPr="006D6EF1">
              <w:rPr>
                <w:rFonts w:ascii="GHEA Grapalat" w:hAnsi="GHEA Grapalat" w:cs="Tahoma"/>
                <w:color w:val="000000"/>
                <w:sz w:val="20"/>
                <w:szCs w:val="20"/>
              </w:rPr>
              <w:t xml:space="preserve">.ա.   </w:t>
            </w:r>
            <w:r w:rsidRPr="006D6EF1">
              <w:rPr>
                <w:rFonts w:ascii="GHEA Grapalat" w:hAnsi="GHEA Grapalat" w:cs="Tahoma"/>
                <w:color w:val="000000"/>
                <w:sz w:val="20"/>
                <w:szCs w:val="20"/>
                <w:lang w:val="hy-AM"/>
              </w:rPr>
              <w:t>Վճարողին  սպասարկող ֆինանսական կազմակերպություն</w:t>
            </w:r>
            <w:r w:rsidRPr="006D6EF1">
              <w:rPr>
                <w:rFonts w:ascii="GHEA Grapalat" w:hAnsi="GHEA Grapalat" w:cs="Tahoma"/>
                <w:color w:val="000000"/>
                <w:sz w:val="20"/>
                <w:szCs w:val="20"/>
              </w:rPr>
              <w:t xml:space="preserve"> </w:t>
            </w:r>
          </w:p>
          <w:p w:rsidR="006D6EF1" w:rsidRPr="006D6EF1" w:rsidRDefault="006D6EF1" w:rsidP="006D6EF1">
            <w:pPr>
              <w:jc w:val="right"/>
              <w:rPr>
                <w:rFonts w:ascii="GHEA Grapalat" w:hAnsi="GHEA Grapalat" w:cs="Tahoma"/>
                <w:color w:val="000000"/>
                <w:sz w:val="20"/>
                <w:szCs w:val="20"/>
              </w:rPr>
            </w:pPr>
          </w:p>
          <w:p w:rsidR="006D6EF1" w:rsidRPr="006D6EF1" w:rsidRDefault="006D6EF1" w:rsidP="006D6EF1">
            <w:pPr>
              <w:jc w:val="right"/>
              <w:rPr>
                <w:rFonts w:ascii="GHEA Grapalat" w:hAnsi="GHEA Grapalat" w:cs="Tahoma"/>
                <w:color w:val="000000"/>
                <w:sz w:val="20"/>
                <w:szCs w:val="20"/>
              </w:rPr>
            </w:pPr>
          </w:p>
          <w:p w:rsidR="006D6EF1" w:rsidRPr="006D6EF1" w:rsidRDefault="006D6EF1" w:rsidP="006D6EF1">
            <w:pPr>
              <w:jc w:val="right"/>
              <w:rPr>
                <w:rFonts w:ascii="GHEA Grapalat" w:hAnsi="GHEA Grapalat" w:cs="Tahoma"/>
                <w:color w:val="000000"/>
                <w:sz w:val="20"/>
                <w:szCs w:val="20"/>
              </w:rPr>
            </w:pPr>
            <w:r w:rsidRPr="006D6EF1">
              <w:rPr>
                <w:rFonts w:ascii="GHEA Grapalat" w:hAnsi="GHEA Grapalat" w:cs="Tahoma"/>
                <w:color w:val="000000"/>
                <w:sz w:val="20"/>
                <w:szCs w:val="20"/>
              </w:rPr>
              <w:t>/____________________/</w:t>
            </w:r>
          </w:p>
          <w:p w:rsidR="006D6EF1" w:rsidRPr="006D6EF1" w:rsidRDefault="006D6EF1" w:rsidP="006D6EF1">
            <w:pPr>
              <w:jc w:val="center"/>
              <w:rPr>
                <w:rFonts w:ascii="GHEA Grapalat" w:hAnsi="GHEA Grapalat" w:cs="Sylfaen"/>
                <w:sz w:val="20"/>
                <w:szCs w:val="20"/>
              </w:rPr>
            </w:pPr>
            <w:r w:rsidRPr="006D6EF1">
              <w:rPr>
                <w:rFonts w:ascii="GHEA Grapalat" w:hAnsi="GHEA Grapalat" w:cs="Tahoma"/>
                <w:color w:val="000000"/>
                <w:sz w:val="20"/>
                <w:szCs w:val="20"/>
              </w:rPr>
              <w:t xml:space="preserve">                                                   </w:t>
            </w:r>
            <w:r w:rsidRPr="006D6EF1">
              <w:rPr>
                <w:rFonts w:ascii="GHEA Grapalat" w:hAnsi="GHEA Grapalat" w:cs="Sylfaen"/>
                <w:sz w:val="20"/>
                <w:szCs w:val="20"/>
              </w:rPr>
              <w:t>/ստորագրություն/</w:t>
            </w:r>
          </w:p>
          <w:p w:rsidR="006D6EF1" w:rsidRPr="006D6EF1" w:rsidRDefault="006D6EF1" w:rsidP="006D6EF1">
            <w:pPr>
              <w:jc w:val="right"/>
              <w:rPr>
                <w:rFonts w:ascii="GHEA Grapalat" w:hAnsi="GHEA Grapalat" w:cs="Arial"/>
                <w:sz w:val="20"/>
                <w:szCs w:val="20"/>
                <w:lang w:val="hy-AM"/>
              </w:rPr>
            </w:pPr>
          </w:p>
        </w:tc>
      </w:tr>
      <w:tr w:rsidR="006D6EF1" w:rsidRPr="006D6EF1" w:rsidTr="006D6EF1">
        <w:trPr>
          <w:trHeight w:val="2194"/>
        </w:trPr>
        <w:tc>
          <w:tcPr>
            <w:tcW w:w="5616" w:type="dxa"/>
            <w:tcBorders>
              <w:top w:val="nil"/>
              <w:left w:val="single" w:sz="4" w:space="0" w:color="auto"/>
              <w:bottom w:val="single" w:sz="4" w:space="0" w:color="auto"/>
              <w:right w:val="single" w:sz="4" w:space="0" w:color="auto"/>
            </w:tcBorders>
            <w:noWrap/>
            <w:vAlign w:val="bottom"/>
          </w:tcPr>
          <w:p w:rsidR="006D6EF1" w:rsidRPr="006D6EF1" w:rsidRDefault="006D6EF1" w:rsidP="006D6EF1">
            <w:pPr>
              <w:rPr>
                <w:rFonts w:ascii="GHEA Grapalat" w:hAnsi="GHEA Grapalat" w:cs="Sylfaen"/>
                <w:sz w:val="20"/>
                <w:szCs w:val="20"/>
              </w:rPr>
            </w:pPr>
            <w:r w:rsidRPr="006D6EF1">
              <w:rPr>
                <w:rFonts w:ascii="GHEA Grapalat" w:hAnsi="GHEA Grapalat" w:cs="Sylfaen"/>
                <w:sz w:val="20"/>
                <w:szCs w:val="20"/>
              </w:rPr>
              <w:lastRenderedPageBreak/>
              <w:t>24.բ.                                                       Կ.Տ.</w:t>
            </w:r>
          </w:p>
          <w:p w:rsidR="006D6EF1" w:rsidRPr="006D6EF1" w:rsidRDefault="006D6EF1" w:rsidP="006D6EF1">
            <w:pPr>
              <w:rPr>
                <w:rFonts w:ascii="GHEA Grapalat" w:hAnsi="GHEA Grapalat" w:cs="Sylfaen"/>
                <w:sz w:val="20"/>
                <w:szCs w:val="20"/>
              </w:rPr>
            </w:pPr>
          </w:p>
          <w:p w:rsidR="006D6EF1" w:rsidRPr="006D6EF1" w:rsidRDefault="006D6EF1" w:rsidP="006D6EF1">
            <w:pPr>
              <w:rPr>
                <w:rFonts w:ascii="GHEA Grapalat" w:hAnsi="GHEA Grapalat" w:cs="Sylfaen"/>
                <w:sz w:val="20"/>
                <w:szCs w:val="20"/>
              </w:rPr>
            </w:pPr>
          </w:p>
          <w:p w:rsidR="006D6EF1" w:rsidRPr="006D6EF1" w:rsidRDefault="006D6EF1" w:rsidP="006D6EF1">
            <w:pPr>
              <w:rPr>
                <w:rFonts w:ascii="GHEA Grapalat" w:hAnsi="GHEA Grapalat" w:cs="Sylfaen"/>
                <w:sz w:val="20"/>
                <w:szCs w:val="20"/>
              </w:rPr>
            </w:pPr>
            <w:r w:rsidRPr="006D6EF1">
              <w:rPr>
                <w:rFonts w:ascii="GHEA Grapalat" w:hAnsi="GHEA Grapalat" w:cs="Tahoma"/>
                <w:color w:val="000000"/>
                <w:sz w:val="20"/>
                <w:szCs w:val="20"/>
              </w:rPr>
              <w:t xml:space="preserve"> </w:t>
            </w:r>
            <w:r w:rsidRPr="006D6EF1">
              <w:rPr>
                <w:rFonts w:ascii="GHEA Grapalat" w:hAnsi="GHEA Grapalat" w:cs="Sylfaen"/>
                <w:sz w:val="20"/>
                <w:szCs w:val="20"/>
              </w:rPr>
              <w:t>2</w:t>
            </w:r>
            <w:r w:rsidRPr="006D6EF1">
              <w:rPr>
                <w:rFonts w:ascii="GHEA Grapalat" w:hAnsi="GHEA Grapalat" w:cs="Sylfaen"/>
                <w:sz w:val="20"/>
                <w:szCs w:val="20"/>
                <w:lang w:val="hy-AM"/>
              </w:rPr>
              <w:t>4</w:t>
            </w:r>
            <w:r w:rsidRPr="006D6EF1">
              <w:rPr>
                <w:rFonts w:ascii="GHEA Grapalat" w:hAnsi="GHEA Grapalat" w:cs="Sylfaen"/>
                <w:sz w:val="20"/>
                <w:szCs w:val="20"/>
              </w:rPr>
              <w:t>.</w:t>
            </w:r>
            <w:r w:rsidRPr="006D6EF1">
              <w:rPr>
                <w:rFonts w:ascii="GHEA Grapalat" w:hAnsi="GHEA Grapalat" w:cs="Sylfaen"/>
                <w:sz w:val="20"/>
                <w:szCs w:val="20"/>
                <w:lang w:val="hy-AM"/>
              </w:rPr>
              <w:t>գ</w:t>
            </w:r>
            <w:r w:rsidRPr="006D6EF1">
              <w:rPr>
                <w:rFonts w:ascii="GHEA Grapalat" w:hAnsi="GHEA Grapalat" w:cs="Tahoma"/>
                <w:color w:val="000000"/>
                <w:sz w:val="20"/>
                <w:szCs w:val="20"/>
              </w:rPr>
              <w:t xml:space="preserve">                                                 "___" </w:t>
            </w:r>
            <w:r w:rsidRPr="006D6EF1">
              <w:rPr>
                <w:rFonts w:ascii="GHEA Grapalat" w:hAnsi="GHEA Grapalat" w:cs="Sylfaen"/>
                <w:color w:val="000000"/>
                <w:sz w:val="20"/>
                <w:szCs w:val="20"/>
              </w:rPr>
              <w:t xml:space="preserve">___ </w:t>
            </w:r>
            <w:r w:rsidRPr="006D6EF1">
              <w:rPr>
                <w:rFonts w:ascii="GHEA Grapalat" w:hAnsi="GHEA Grapalat" w:cs="Tahoma"/>
                <w:color w:val="000000"/>
                <w:sz w:val="20"/>
                <w:szCs w:val="20"/>
              </w:rPr>
              <w:t xml:space="preserve">20___ </w:t>
            </w:r>
            <w:r w:rsidRPr="006D6EF1">
              <w:rPr>
                <w:rFonts w:ascii="GHEA Grapalat" w:hAnsi="GHEA Grapalat" w:cs="Sylfaen"/>
                <w:color w:val="000000"/>
                <w:sz w:val="20"/>
                <w:szCs w:val="20"/>
              </w:rPr>
              <w:t>թ.</w:t>
            </w:r>
            <w:r w:rsidRPr="006D6EF1">
              <w:rPr>
                <w:rFonts w:ascii="GHEA Grapalat" w:hAnsi="GHEA Grapalat" w:cs="Sylfaen"/>
                <w:sz w:val="20"/>
                <w:szCs w:val="20"/>
              </w:rPr>
              <w:t xml:space="preserve"> </w:t>
            </w:r>
          </w:p>
          <w:p w:rsidR="006D6EF1" w:rsidRPr="006D6EF1" w:rsidRDefault="006D6EF1" w:rsidP="006D6EF1">
            <w:pPr>
              <w:rPr>
                <w:rFonts w:ascii="GHEA Grapalat" w:hAnsi="GHEA Grapalat" w:cs="Sylfaen"/>
                <w:sz w:val="20"/>
                <w:szCs w:val="20"/>
              </w:rPr>
            </w:pPr>
          </w:p>
          <w:p w:rsidR="006D6EF1" w:rsidRPr="006D6EF1" w:rsidRDefault="006D6EF1" w:rsidP="006D6EF1">
            <w:pPr>
              <w:rPr>
                <w:rFonts w:ascii="GHEA Grapalat" w:hAnsi="GHEA Grapalat" w:cs="Sylfaen"/>
                <w:sz w:val="20"/>
                <w:szCs w:val="20"/>
              </w:rPr>
            </w:pPr>
            <w:r w:rsidRPr="006D6EF1">
              <w:rPr>
                <w:rFonts w:ascii="GHEA Grapalat" w:hAnsi="GHEA Grapalat" w:cs="Sylfaen"/>
                <w:sz w:val="20"/>
                <w:szCs w:val="20"/>
              </w:rPr>
              <w:t xml:space="preserve">  </w:t>
            </w:r>
          </w:p>
          <w:p w:rsidR="006D6EF1" w:rsidRPr="006D6EF1" w:rsidRDefault="006D6EF1" w:rsidP="006D6EF1">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D6EF1" w:rsidRPr="006D6EF1" w:rsidRDefault="006D6EF1" w:rsidP="006D6EF1">
            <w:pPr>
              <w:rPr>
                <w:rFonts w:ascii="GHEA Grapalat" w:hAnsi="GHEA Grapalat" w:cs="Sylfaen"/>
                <w:sz w:val="20"/>
                <w:szCs w:val="20"/>
              </w:rPr>
            </w:pPr>
            <w:r w:rsidRPr="006D6EF1">
              <w:rPr>
                <w:rFonts w:ascii="GHEA Grapalat" w:hAnsi="GHEA Grapalat" w:cs="Sylfaen"/>
                <w:sz w:val="20"/>
                <w:szCs w:val="20"/>
              </w:rPr>
              <w:t xml:space="preserve">23.բ.                                                                 Կ.Տ.    </w:t>
            </w:r>
          </w:p>
          <w:p w:rsidR="006D6EF1" w:rsidRPr="006D6EF1" w:rsidRDefault="006D6EF1" w:rsidP="006D6EF1">
            <w:pPr>
              <w:rPr>
                <w:rFonts w:ascii="GHEA Grapalat" w:hAnsi="GHEA Grapalat" w:cs="Sylfaen"/>
                <w:sz w:val="20"/>
                <w:szCs w:val="20"/>
              </w:rPr>
            </w:pPr>
          </w:p>
          <w:p w:rsidR="006D6EF1" w:rsidRPr="006D6EF1" w:rsidRDefault="006D6EF1" w:rsidP="006D6EF1">
            <w:pPr>
              <w:rPr>
                <w:rFonts w:ascii="GHEA Grapalat" w:hAnsi="GHEA Grapalat" w:cs="Sylfaen"/>
                <w:sz w:val="20"/>
                <w:szCs w:val="20"/>
              </w:rPr>
            </w:pPr>
            <w:r w:rsidRPr="006D6EF1">
              <w:rPr>
                <w:rFonts w:ascii="GHEA Grapalat" w:hAnsi="GHEA Grapalat" w:cs="Sylfaen"/>
                <w:sz w:val="20"/>
                <w:szCs w:val="20"/>
              </w:rPr>
              <w:t xml:space="preserve">                     </w:t>
            </w:r>
          </w:p>
          <w:p w:rsidR="006D6EF1" w:rsidRPr="006D6EF1" w:rsidRDefault="006D6EF1" w:rsidP="006D6EF1">
            <w:pPr>
              <w:rPr>
                <w:rFonts w:ascii="GHEA Grapalat" w:hAnsi="GHEA Grapalat" w:cs="Sylfaen"/>
                <w:color w:val="000000"/>
                <w:sz w:val="20"/>
                <w:szCs w:val="20"/>
              </w:rPr>
            </w:pPr>
            <w:r w:rsidRPr="006D6EF1">
              <w:rPr>
                <w:rFonts w:ascii="GHEA Grapalat" w:hAnsi="GHEA Grapalat" w:cs="Sylfaen"/>
                <w:sz w:val="20"/>
                <w:szCs w:val="20"/>
              </w:rPr>
              <w:t>23.</w:t>
            </w:r>
            <w:r w:rsidRPr="006D6EF1">
              <w:rPr>
                <w:rFonts w:ascii="GHEA Grapalat" w:hAnsi="GHEA Grapalat" w:cs="Sylfaen"/>
                <w:sz w:val="20"/>
                <w:szCs w:val="20"/>
                <w:lang w:val="hy-AM"/>
              </w:rPr>
              <w:t>գ</w:t>
            </w:r>
            <w:r w:rsidRPr="006D6EF1">
              <w:rPr>
                <w:rFonts w:ascii="GHEA Grapalat" w:hAnsi="GHEA Grapalat" w:cs="Sylfaen"/>
                <w:sz w:val="20"/>
                <w:szCs w:val="20"/>
              </w:rPr>
              <w:t xml:space="preserve">.Կատարման ամսաթիվը`           </w:t>
            </w:r>
            <w:r w:rsidRPr="006D6EF1">
              <w:rPr>
                <w:rFonts w:ascii="GHEA Grapalat" w:hAnsi="GHEA Grapalat" w:cs="Tahoma"/>
                <w:color w:val="000000"/>
                <w:sz w:val="20"/>
                <w:szCs w:val="20"/>
              </w:rPr>
              <w:t xml:space="preserve">"___" </w:t>
            </w:r>
            <w:r w:rsidRPr="006D6EF1">
              <w:rPr>
                <w:rFonts w:ascii="GHEA Grapalat" w:hAnsi="GHEA Grapalat" w:cs="Sylfaen"/>
                <w:color w:val="000000"/>
                <w:sz w:val="20"/>
                <w:szCs w:val="20"/>
              </w:rPr>
              <w:t xml:space="preserve">___ </w:t>
            </w:r>
            <w:r w:rsidRPr="006D6EF1">
              <w:rPr>
                <w:rFonts w:ascii="GHEA Grapalat" w:hAnsi="GHEA Grapalat" w:cs="Tahoma"/>
                <w:color w:val="000000"/>
                <w:sz w:val="20"/>
                <w:szCs w:val="20"/>
              </w:rPr>
              <w:t>20___</w:t>
            </w:r>
            <w:r w:rsidRPr="006D6EF1">
              <w:rPr>
                <w:rFonts w:ascii="GHEA Grapalat" w:hAnsi="GHEA Grapalat" w:cs="Sylfaen"/>
                <w:color w:val="000000"/>
                <w:sz w:val="20"/>
                <w:szCs w:val="20"/>
              </w:rPr>
              <w:t>թ.</w:t>
            </w:r>
          </w:p>
          <w:p w:rsidR="006D6EF1" w:rsidRPr="006D6EF1" w:rsidRDefault="006D6EF1" w:rsidP="006D6EF1">
            <w:pPr>
              <w:rPr>
                <w:rFonts w:ascii="GHEA Grapalat" w:hAnsi="GHEA Grapalat" w:cs="Sylfaen"/>
                <w:color w:val="000000"/>
                <w:sz w:val="20"/>
                <w:szCs w:val="20"/>
              </w:rPr>
            </w:pPr>
          </w:p>
          <w:p w:rsidR="006D6EF1" w:rsidRPr="006D6EF1" w:rsidRDefault="006D6EF1" w:rsidP="006D6EF1">
            <w:pPr>
              <w:rPr>
                <w:rFonts w:ascii="GHEA Grapalat" w:hAnsi="GHEA Grapalat" w:cs="Sylfaen"/>
                <w:sz w:val="20"/>
                <w:szCs w:val="20"/>
              </w:rPr>
            </w:pPr>
          </w:p>
          <w:p w:rsidR="006D6EF1" w:rsidRPr="006D6EF1" w:rsidRDefault="006D6EF1" w:rsidP="006D6EF1">
            <w:pPr>
              <w:jc w:val="right"/>
              <w:rPr>
                <w:rFonts w:ascii="GHEA Grapalat" w:hAnsi="GHEA Grapalat" w:cs="Arial"/>
                <w:sz w:val="20"/>
                <w:szCs w:val="20"/>
              </w:rPr>
            </w:pPr>
          </w:p>
        </w:tc>
      </w:tr>
    </w:tbl>
    <w:p w:rsidR="006D6EF1" w:rsidRPr="006D6EF1" w:rsidRDefault="006D6EF1" w:rsidP="006D6EF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D6EF1" w:rsidRPr="006D6EF1" w:rsidRDefault="006D6EF1" w:rsidP="006D6EF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D6EF1" w:rsidRPr="006D6EF1" w:rsidRDefault="006D6EF1" w:rsidP="006D6EF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D6EF1" w:rsidRPr="006D6EF1" w:rsidRDefault="006D6EF1" w:rsidP="006D6EF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D6EF1" w:rsidRPr="006D6EF1" w:rsidRDefault="006D6EF1" w:rsidP="006D6EF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D6EF1" w:rsidRPr="006D6EF1" w:rsidRDefault="006D6EF1" w:rsidP="006D6EF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6D6EF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D6EF1" w:rsidRPr="006D6EF1" w:rsidRDefault="006D6EF1" w:rsidP="006D6EF1">
      <w:pPr>
        <w:jc w:val="center"/>
        <w:rPr>
          <w:rFonts w:ascii="GHEA Grapalat" w:hAnsi="GHEA Grapalat"/>
          <w:b/>
          <w:sz w:val="22"/>
          <w:szCs w:val="22"/>
          <w:lang w:val="nl-NL"/>
        </w:rPr>
      </w:pPr>
      <w:r w:rsidRPr="006D6EF1">
        <w:rPr>
          <w:rFonts w:ascii="GHEA Grapalat" w:hAnsi="GHEA Grapalat"/>
          <w:b/>
          <w:lang w:val="hy-AM"/>
        </w:rPr>
        <w:br w:type="page"/>
      </w:r>
      <w:r w:rsidRPr="006D6EF1">
        <w:rPr>
          <w:rFonts w:ascii="GHEA Grapalat" w:hAnsi="GHEA Grapalat"/>
          <w:b/>
          <w:sz w:val="22"/>
          <w:szCs w:val="22"/>
          <w:lang w:val="hy-AM"/>
        </w:rPr>
        <w:lastRenderedPageBreak/>
        <w:t>Վճարման</w:t>
      </w:r>
      <w:r w:rsidRPr="006D6EF1">
        <w:rPr>
          <w:rFonts w:ascii="GHEA Grapalat" w:hAnsi="GHEA Grapalat"/>
          <w:b/>
          <w:sz w:val="22"/>
          <w:szCs w:val="22"/>
          <w:lang w:val="nl-NL"/>
        </w:rPr>
        <w:t xml:space="preserve"> </w:t>
      </w:r>
      <w:r w:rsidRPr="006D6EF1">
        <w:rPr>
          <w:rFonts w:ascii="GHEA Grapalat" w:hAnsi="GHEA Grapalat"/>
          <w:b/>
          <w:sz w:val="22"/>
          <w:szCs w:val="22"/>
          <w:lang w:val="hy-AM"/>
        </w:rPr>
        <w:t>պահանջագրի</w:t>
      </w:r>
      <w:r w:rsidRPr="006D6EF1">
        <w:rPr>
          <w:rFonts w:ascii="GHEA Grapalat" w:hAnsi="GHEA Grapalat"/>
          <w:b/>
          <w:sz w:val="22"/>
          <w:szCs w:val="22"/>
          <w:lang w:val="nl-NL"/>
        </w:rPr>
        <w:t xml:space="preserve"> </w:t>
      </w:r>
      <w:r w:rsidRPr="006D6EF1">
        <w:rPr>
          <w:rFonts w:ascii="GHEA Grapalat" w:hAnsi="GHEA Grapalat"/>
          <w:b/>
          <w:sz w:val="22"/>
          <w:szCs w:val="22"/>
          <w:lang w:val="hy-AM"/>
        </w:rPr>
        <w:t>պարտադիր</w:t>
      </w:r>
      <w:r w:rsidRPr="006D6EF1">
        <w:rPr>
          <w:rFonts w:ascii="GHEA Grapalat" w:hAnsi="GHEA Grapalat"/>
          <w:b/>
          <w:sz w:val="22"/>
          <w:szCs w:val="22"/>
          <w:lang w:val="nl-NL"/>
        </w:rPr>
        <w:t xml:space="preserve"> </w:t>
      </w:r>
      <w:r w:rsidRPr="006D6EF1">
        <w:rPr>
          <w:rFonts w:ascii="GHEA Grapalat" w:hAnsi="GHEA Grapalat"/>
          <w:b/>
          <w:sz w:val="22"/>
          <w:szCs w:val="22"/>
          <w:lang w:val="hy-AM"/>
        </w:rPr>
        <w:t>վավերապայմանները</w:t>
      </w:r>
      <w:r w:rsidRPr="006D6EF1">
        <w:rPr>
          <w:rFonts w:ascii="GHEA Grapalat" w:hAnsi="GHEA Grapalat"/>
          <w:b/>
          <w:sz w:val="22"/>
          <w:szCs w:val="22"/>
          <w:lang w:val="nl-NL"/>
        </w:rPr>
        <w:t xml:space="preserve"> </w:t>
      </w:r>
      <w:r w:rsidRPr="006D6EF1">
        <w:rPr>
          <w:rFonts w:ascii="GHEA Grapalat" w:hAnsi="GHEA Grapalat"/>
          <w:b/>
          <w:sz w:val="22"/>
          <w:szCs w:val="22"/>
          <w:lang w:val="hy-AM"/>
        </w:rPr>
        <w:t>և</w:t>
      </w:r>
      <w:r w:rsidRPr="006D6EF1">
        <w:rPr>
          <w:rFonts w:ascii="GHEA Grapalat" w:hAnsi="GHEA Grapalat"/>
          <w:b/>
          <w:sz w:val="22"/>
          <w:szCs w:val="22"/>
          <w:lang w:val="nl-NL"/>
        </w:rPr>
        <w:t xml:space="preserve"> </w:t>
      </w:r>
      <w:r w:rsidRPr="006D6EF1">
        <w:rPr>
          <w:rFonts w:ascii="GHEA Grapalat" w:hAnsi="GHEA Grapalat"/>
          <w:b/>
          <w:sz w:val="22"/>
          <w:szCs w:val="22"/>
          <w:lang w:val="hy-AM"/>
        </w:rPr>
        <w:t>լրացման</w:t>
      </w:r>
      <w:r w:rsidRPr="006D6EF1">
        <w:rPr>
          <w:rFonts w:ascii="GHEA Grapalat" w:hAnsi="GHEA Grapalat"/>
          <w:b/>
          <w:sz w:val="22"/>
          <w:szCs w:val="22"/>
          <w:lang w:val="nl-NL"/>
        </w:rPr>
        <w:t xml:space="preserve"> </w:t>
      </w:r>
      <w:r w:rsidRPr="006D6EF1">
        <w:rPr>
          <w:rFonts w:ascii="GHEA Grapalat" w:hAnsi="GHEA Grapalat"/>
          <w:b/>
          <w:sz w:val="22"/>
          <w:szCs w:val="22"/>
          <w:lang w:val="hy-AM"/>
        </w:rPr>
        <w:t>ուղեցույցը</w:t>
      </w:r>
    </w:p>
    <w:p w:rsidR="006D6EF1" w:rsidRPr="006D6EF1" w:rsidRDefault="006D6EF1" w:rsidP="006D6EF1">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both"/>
              <w:rPr>
                <w:rFonts w:ascii="GHEA Grapalat" w:hAnsi="GHEA Grapalat"/>
                <w:sz w:val="20"/>
                <w:szCs w:val="20"/>
              </w:rPr>
            </w:pPr>
            <w:r w:rsidRPr="006D6EF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b/>
                <w:sz w:val="20"/>
                <w:szCs w:val="20"/>
              </w:rPr>
            </w:pPr>
            <w:r w:rsidRPr="006D6EF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b/>
                <w:sz w:val="20"/>
                <w:szCs w:val="20"/>
              </w:rPr>
            </w:pPr>
            <w:r w:rsidRPr="006D6EF1">
              <w:rPr>
                <w:rFonts w:ascii="GHEA Grapalat" w:hAnsi="GHEA Grapalat"/>
                <w:b/>
                <w:sz w:val="20"/>
                <w:szCs w:val="20"/>
              </w:rPr>
              <w:t>Նշված դաշտի/</w:t>
            </w:r>
          </w:p>
          <w:p w:rsidR="006D6EF1" w:rsidRPr="006D6EF1" w:rsidRDefault="006D6EF1" w:rsidP="006D6EF1">
            <w:pPr>
              <w:jc w:val="center"/>
              <w:rPr>
                <w:rFonts w:ascii="GHEA Grapalat" w:hAnsi="GHEA Grapalat"/>
                <w:b/>
                <w:sz w:val="20"/>
                <w:szCs w:val="20"/>
              </w:rPr>
            </w:pPr>
            <w:r w:rsidRPr="006D6EF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b/>
                <w:sz w:val="20"/>
                <w:szCs w:val="20"/>
                <w:lang w:val="hy-AM"/>
              </w:rPr>
            </w:pPr>
            <w:r w:rsidRPr="006D6EF1">
              <w:rPr>
                <w:rFonts w:ascii="GHEA Grapalat" w:hAnsi="GHEA Grapalat"/>
                <w:b/>
                <w:sz w:val="20"/>
                <w:szCs w:val="20"/>
              </w:rPr>
              <w:t>Վավերապայմանի լրացման պահանջը</w:t>
            </w:r>
            <w:r w:rsidRPr="006D6EF1">
              <w:rPr>
                <w:rFonts w:ascii="GHEA Grapalat" w:hAnsi="GHEA Grapalat"/>
                <w:b/>
                <w:sz w:val="20"/>
                <w:szCs w:val="20"/>
                <w:lang w:val="hy-AM"/>
              </w:rPr>
              <w:t xml:space="preserve"> </w:t>
            </w:r>
          </w:p>
          <w:p w:rsidR="006D6EF1" w:rsidRPr="006D6EF1" w:rsidRDefault="006D6EF1" w:rsidP="006D6EF1">
            <w:pPr>
              <w:jc w:val="center"/>
              <w:rPr>
                <w:rFonts w:ascii="GHEA Grapalat" w:hAnsi="GHEA Grapalat"/>
                <w:b/>
                <w:sz w:val="20"/>
                <w:szCs w:val="20"/>
              </w:rPr>
            </w:pPr>
            <w:r w:rsidRPr="006D6EF1">
              <w:rPr>
                <w:rFonts w:ascii="GHEA Grapalat" w:hAnsi="GHEA Grapalat"/>
                <w:b/>
                <w:sz w:val="20"/>
                <w:szCs w:val="20"/>
              </w:rPr>
              <w:t>(</w:t>
            </w:r>
            <w:r w:rsidRPr="006D6EF1">
              <w:rPr>
                <w:rFonts w:ascii="GHEA Grapalat" w:hAnsi="GHEA Grapalat"/>
                <w:b/>
                <w:sz w:val="20"/>
                <w:szCs w:val="20"/>
                <w:lang w:val="hy-AM"/>
              </w:rPr>
              <w:t>գնումների գործընթացի հետ կապված</w:t>
            </w:r>
            <w:r w:rsidRPr="006D6EF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ind w:left="-588" w:firstLine="588"/>
              <w:jc w:val="center"/>
              <w:rPr>
                <w:rFonts w:ascii="GHEA Grapalat" w:hAnsi="GHEA Grapalat"/>
                <w:b/>
                <w:sz w:val="20"/>
                <w:szCs w:val="20"/>
              </w:rPr>
            </w:pPr>
            <w:r w:rsidRPr="006D6EF1">
              <w:rPr>
                <w:rFonts w:ascii="GHEA Grapalat" w:hAnsi="GHEA Grapalat"/>
                <w:b/>
                <w:sz w:val="20"/>
                <w:szCs w:val="20"/>
              </w:rPr>
              <w:t>Վավերապայմանը</w:t>
            </w:r>
          </w:p>
          <w:p w:rsidR="006D6EF1" w:rsidRPr="006D6EF1" w:rsidRDefault="006D6EF1" w:rsidP="006D6EF1">
            <w:pPr>
              <w:ind w:left="-588" w:firstLine="588"/>
              <w:jc w:val="center"/>
              <w:rPr>
                <w:rFonts w:ascii="GHEA Grapalat" w:hAnsi="GHEA Grapalat"/>
                <w:b/>
                <w:sz w:val="20"/>
                <w:szCs w:val="20"/>
              </w:rPr>
            </w:pPr>
            <w:r w:rsidRPr="006D6EF1">
              <w:rPr>
                <w:rFonts w:ascii="GHEA Grapalat" w:hAnsi="GHEA Grapalat"/>
                <w:b/>
                <w:sz w:val="20"/>
                <w:szCs w:val="20"/>
              </w:rPr>
              <w:t xml:space="preserve">լրացնող կողմը` </w:t>
            </w:r>
          </w:p>
          <w:p w:rsidR="006D6EF1" w:rsidRPr="006D6EF1" w:rsidRDefault="006D6EF1" w:rsidP="006D6EF1">
            <w:pPr>
              <w:ind w:left="-588" w:firstLine="588"/>
              <w:jc w:val="center"/>
              <w:rPr>
                <w:rFonts w:ascii="GHEA Grapalat" w:hAnsi="GHEA Grapalat"/>
                <w:b/>
                <w:sz w:val="20"/>
                <w:szCs w:val="20"/>
              </w:rPr>
            </w:pPr>
            <w:r w:rsidRPr="006D6EF1">
              <w:rPr>
                <w:rFonts w:ascii="GHEA Grapalat" w:hAnsi="GHEA Grapalat"/>
                <w:b/>
                <w:sz w:val="20"/>
                <w:szCs w:val="20"/>
              </w:rPr>
              <w:t>շահառուն կամ վճարողը</w:t>
            </w:r>
          </w:p>
          <w:p w:rsidR="006D6EF1" w:rsidRPr="006D6EF1" w:rsidRDefault="006D6EF1" w:rsidP="006D6EF1">
            <w:pPr>
              <w:ind w:left="-588" w:firstLine="588"/>
              <w:jc w:val="center"/>
              <w:rPr>
                <w:rFonts w:ascii="GHEA Grapalat" w:hAnsi="GHEA Grapalat"/>
                <w:b/>
                <w:sz w:val="20"/>
                <w:szCs w:val="20"/>
              </w:rPr>
            </w:pPr>
            <w:r w:rsidRPr="006D6EF1">
              <w:rPr>
                <w:rFonts w:ascii="GHEA Grapalat" w:hAnsi="GHEA Grapalat"/>
                <w:b/>
                <w:sz w:val="20"/>
                <w:szCs w:val="20"/>
              </w:rPr>
              <w:t>(</w:t>
            </w:r>
            <w:r w:rsidRPr="006D6EF1">
              <w:rPr>
                <w:rFonts w:ascii="GHEA Grapalat" w:hAnsi="GHEA Grapalat"/>
                <w:b/>
                <w:sz w:val="20"/>
                <w:szCs w:val="20"/>
                <w:lang w:val="hy-AM"/>
              </w:rPr>
              <w:t>գնումների գործընթացի հետ կապված</w:t>
            </w:r>
            <w:r w:rsidRPr="006D6EF1">
              <w:rPr>
                <w:rFonts w:ascii="GHEA Grapalat" w:hAnsi="GHEA Grapalat"/>
                <w:b/>
                <w:sz w:val="20"/>
                <w:szCs w:val="20"/>
              </w:rPr>
              <w:t>)</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b/>
                <w:sz w:val="20"/>
                <w:szCs w:val="20"/>
              </w:rPr>
            </w:pPr>
            <w:r w:rsidRPr="006D6EF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b/>
                <w:sz w:val="20"/>
                <w:szCs w:val="20"/>
              </w:rPr>
            </w:pPr>
            <w:r w:rsidRPr="006D6EF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b/>
                <w:sz w:val="20"/>
                <w:szCs w:val="20"/>
              </w:rPr>
            </w:pPr>
            <w:r w:rsidRPr="006D6EF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b/>
                <w:sz w:val="20"/>
                <w:szCs w:val="20"/>
              </w:rPr>
            </w:pPr>
            <w:r w:rsidRPr="006D6EF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b/>
                <w:sz w:val="20"/>
                <w:szCs w:val="20"/>
              </w:rPr>
            </w:pPr>
            <w:r w:rsidRPr="006D6EF1">
              <w:rPr>
                <w:rFonts w:ascii="GHEA Grapalat" w:hAnsi="GHEA Grapalat"/>
                <w:b/>
                <w:sz w:val="20"/>
                <w:szCs w:val="20"/>
              </w:rPr>
              <w:t>5</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Փաստաթղթի վրա նախապես լրացված է &lt;Վճարման պահանջագիր&gt;</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numPr>
                <w:ilvl w:val="0"/>
                <w:numId w:val="26"/>
              </w:numPr>
              <w:contextualSpacing/>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both"/>
              <w:rPr>
                <w:rFonts w:ascii="GHEA Grapalat" w:hAnsi="GHEA Grapalat"/>
                <w:sz w:val="20"/>
                <w:szCs w:val="20"/>
              </w:rPr>
            </w:pPr>
            <w:r w:rsidRPr="006D6EF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շահառուի կողմից` վճարողի բանկին վճարման պահանջագիրը ներկայացնելիս</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numPr>
                <w:ilvl w:val="0"/>
                <w:numId w:val="26"/>
              </w:numPr>
              <w:ind w:hanging="436"/>
              <w:contextualSpacing/>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both"/>
              <w:rPr>
                <w:rFonts w:ascii="GHEA Grapalat" w:hAnsi="GHEA Grapalat"/>
                <w:sz w:val="20"/>
                <w:szCs w:val="20"/>
              </w:rPr>
            </w:pPr>
            <w:r w:rsidRPr="006D6EF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ind w:left="132" w:hanging="132"/>
              <w:jc w:val="center"/>
              <w:rPr>
                <w:rFonts w:ascii="GHEA Grapalat" w:hAnsi="GHEA Grapalat"/>
                <w:sz w:val="20"/>
                <w:szCs w:val="20"/>
                <w:lang w:val="hy-AM"/>
              </w:rPr>
            </w:pPr>
            <w:r w:rsidRPr="006D6EF1">
              <w:rPr>
                <w:rFonts w:ascii="GHEA Grapalat" w:hAnsi="GHEA Grapalat"/>
                <w:sz w:val="20"/>
                <w:szCs w:val="20"/>
              </w:rPr>
              <w:t>լրացվում է շահառուի կողմից` վճարողի բանկին վճարման պահանջագրի ներկայացման օրը</w:t>
            </w:r>
            <w:r w:rsidRPr="006D6EF1">
              <w:rPr>
                <w:rFonts w:ascii="GHEA Grapalat" w:hAnsi="GHEA Grapalat"/>
                <w:sz w:val="20"/>
                <w:szCs w:val="20"/>
                <w:lang w:val="hy-AM"/>
              </w:rPr>
              <w:t xml:space="preserve">: </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numPr>
                <w:ilvl w:val="0"/>
                <w:numId w:val="26"/>
              </w:numPr>
              <w:ind w:hanging="436"/>
              <w:contextualSpacing/>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both"/>
              <w:rPr>
                <w:rFonts w:ascii="GHEA Grapalat" w:hAnsi="GHEA Grapalat"/>
                <w:sz w:val="20"/>
                <w:szCs w:val="20"/>
              </w:rPr>
            </w:pPr>
            <w:r w:rsidRPr="006D6EF1">
              <w:rPr>
                <w:rFonts w:ascii="GHEA Grapalat" w:hAnsi="GHEA Grapalat" w:cs="Sylfaen"/>
                <w:sz w:val="20"/>
                <w:szCs w:val="20"/>
                <w:lang w:val="hy-AM"/>
              </w:rPr>
              <w:t>Վճարողի անվանումը</w:t>
            </w:r>
            <w:r w:rsidRPr="006D6EF1">
              <w:rPr>
                <w:rFonts w:ascii="GHEA Grapalat" w:hAnsi="GHEA Grapalat" w:cs="Sylfaen"/>
                <w:sz w:val="20"/>
                <w:szCs w:val="20"/>
              </w:rPr>
              <w:t>,</w:t>
            </w:r>
            <w:r w:rsidRPr="006D6EF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6D6EF1">
              <w:rPr>
                <w:rFonts w:ascii="GHEA Grapalat" w:hAnsi="GHEA Grapalat"/>
                <w:sz w:val="20"/>
                <w:szCs w:val="20"/>
                <w:lang w:val="hy-AM"/>
              </w:rPr>
              <w:t xml:space="preserve"> </w:t>
            </w:r>
            <w:r w:rsidRPr="006D6EF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ind w:left="252" w:hanging="252"/>
              <w:jc w:val="center"/>
              <w:rPr>
                <w:rFonts w:ascii="GHEA Grapalat" w:hAnsi="GHEA Grapalat"/>
                <w:sz w:val="20"/>
                <w:szCs w:val="20"/>
              </w:rPr>
            </w:pPr>
            <w:r w:rsidRPr="006D6EF1">
              <w:rPr>
                <w:rFonts w:ascii="GHEA Grapalat" w:hAnsi="GHEA Grapalat"/>
                <w:sz w:val="20"/>
                <w:szCs w:val="20"/>
              </w:rPr>
              <w:t>լրացվում է վճարողի կողմից</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վճարողի կողմից</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վճարողի կողմից</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ոչ 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վճարողի կողմից</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ոչ 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lastRenderedPageBreak/>
              <w:t>լրացվում է վճարողի կողմից</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շահառու</w:t>
            </w:r>
            <w:r w:rsidRPr="006D6EF1">
              <w:rPr>
                <w:rFonts w:ascii="GHEA Grapalat" w:hAnsi="GHEA Grapalat" w:cs="Sylfaen"/>
                <w:sz w:val="20"/>
                <w:szCs w:val="20"/>
                <w:lang w:val="hy-AM"/>
              </w:rPr>
              <w:t>ի  անվանումը</w:t>
            </w:r>
            <w:r w:rsidRPr="006D6EF1">
              <w:rPr>
                <w:rFonts w:ascii="GHEA Grapalat" w:hAnsi="GHEA Grapalat" w:cs="Sylfaen"/>
                <w:sz w:val="20"/>
                <w:szCs w:val="20"/>
              </w:rPr>
              <w:t>,</w:t>
            </w:r>
            <w:r w:rsidRPr="006D6EF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նախապես լրացվում է շահառուի կողմից` հրավերով</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շահառուի Հ</w:t>
            </w:r>
            <w:r w:rsidRPr="006D6EF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ոչ պարտադիր</w:t>
            </w:r>
          </w:p>
          <w:p w:rsidR="006D6EF1" w:rsidRPr="006D6EF1" w:rsidRDefault="006D6EF1" w:rsidP="006D6EF1">
            <w:pPr>
              <w:jc w:val="center"/>
              <w:rPr>
                <w:rFonts w:ascii="GHEA Grapalat" w:hAnsi="GHEA Grapalat"/>
                <w:sz w:val="20"/>
                <w:szCs w:val="20"/>
              </w:rPr>
            </w:pPr>
            <w:r w:rsidRPr="006D6EF1">
              <w:rPr>
                <w:rFonts w:ascii="GHEA Grapalat" w:hAnsi="GHEA Grapalat" w:cs="Sylfaen"/>
                <w:sz w:val="20"/>
                <w:szCs w:val="20"/>
              </w:rPr>
              <w:t xml:space="preserve"> (</w:t>
            </w:r>
            <w:r w:rsidRPr="006D6EF1">
              <w:rPr>
                <w:rFonts w:ascii="GHEA Grapalat" w:hAnsi="GHEA Grapalat" w:cs="Sylfaen"/>
                <w:sz w:val="20"/>
                <w:szCs w:val="20"/>
                <w:lang w:val="hy-AM"/>
              </w:rPr>
              <w:t>գնումների հետ կապված գործընթացում չի լրացվում</w:t>
            </w:r>
            <w:r w:rsidRPr="006D6EF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cs="Sylfaen"/>
                <w:sz w:val="20"/>
                <w:szCs w:val="20"/>
                <w:lang w:val="ru-RU"/>
              </w:rPr>
              <w:t>(</w:t>
            </w:r>
            <w:proofErr w:type="gramStart"/>
            <w:r w:rsidRPr="006D6EF1">
              <w:rPr>
                <w:rFonts w:ascii="GHEA Grapalat" w:hAnsi="GHEA Grapalat" w:cs="Sylfaen"/>
                <w:sz w:val="20"/>
                <w:szCs w:val="20"/>
                <w:lang w:val="hy-AM"/>
              </w:rPr>
              <w:t>չի</w:t>
            </w:r>
            <w:proofErr w:type="gramEnd"/>
            <w:r w:rsidRPr="006D6EF1">
              <w:rPr>
                <w:rFonts w:ascii="GHEA Grapalat" w:hAnsi="GHEA Grapalat" w:cs="Sylfaen"/>
                <w:sz w:val="20"/>
                <w:szCs w:val="20"/>
                <w:lang w:val="hy-AM"/>
              </w:rPr>
              <w:t xml:space="preserve"> լրացվում</w:t>
            </w:r>
            <w:r w:rsidRPr="006D6EF1">
              <w:rPr>
                <w:rFonts w:ascii="GHEA Grapalat" w:hAnsi="GHEA Grapalat" w:cs="Sylfaen"/>
                <w:sz w:val="20"/>
                <w:szCs w:val="20"/>
                <w:lang w:val="ru-RU"/>
              </w:rPr>
              <w:t>)</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ոչ 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նախապես լրացվում է շահառուի կողմից` հրավերով</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նախապես լրացվում է շահառուի կողմից` հրավերով</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շահառուի այն բանկային (</w:t>
            </w:r>
            <w:r w:rsidRPr="006D6EF1">
              <w:rPr>
                <w:rFonts w:ascii="GHEA Grapalat" w:hAnsi="GHEA Grapalat"/>
                <w:sz w:val="20"/>
                <w:szCs w:val="20"/>
                <w:lang w:val="hy-AM"/>
              </w:rPr>
              <w:t>գանձապետական</w:t>
            </w:r>
            <w:r w:rsidRPr="006D6EF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նախապես լրացվում է շահառուի կողմից` հրավերով</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rPr>
              <w:t>լրացվում է վճարողի կողմից</w:t>
            </w:r>
            <w:r w:rsidRPr="006D6EF1">
              <w:rPr>
                <w:rFonts w:ascii="GHEA Grapalat" w:hAnsi="GHEA Grapalat"/>
                <w:sz w:val="20"/>
                <w:szCs w:val="20"/>
                <w:lang w:val="hy-AM"/>
              </w:rPr>
              <w:t xml:space="preserve"> </w:t>
            </w:r>
          </w:p>
        </w:tc>
      </w:tr>
      <w:tr w:rsidR="006D6EF1" w:rsidRPr="008379A4"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cs="Sylfaen"/>
                <w:sz w:val="20"/>
                <w:szCs w:val="20"/>
                <w:lang w:val="hy-AM"/>
              </w:rPr>
              <w:t>Ակցեպտավորված գումարը՝  (թվերով</w:t>
            </w:r>
            <w:r w:rsidRPr="006D6EF1">
              <w:rPr>
                <w:rFonts w:ascii="GHEA Grapalat" w:hAnsi="GHEA Grapalat" w:cs="Arial"/>
                <w:sz w:val="20"/>
                <w:szCs w:val="20"/>
                <w:lang w:val="hy-AM"/>
              </w:rPr>
              <w:t xml:space="preserve"> </w:t>
            </w:r>
            <w:r w:rsidRPr="006D6EF1">
              <w:rPr>
                <w:rFonts w:ascii="GHEA Grapalat" w:hAnsi="GHEA Grapalat" w:cs="Sylfaen"/>
                <w:sz w:val="20"/>
                <w:szCs w:val="20"/>
                <w:lang w:val="hy-AM"/>
              </w:rPr>
              <w:t>և</w:t>
            </w:r>
            <w:r w:rsidRPr="006D6EF1">
              <w:rPr>
                <w:rFonts w:ascii="GHEA Grapalat" w:hAnsi="GHEA Grapalat" w:cs="Arial"/>
                <w:sz w:val="20"/>
                <w:szCs w:val="20"/>
                <w:lang w:val="hy-AM"/>
              </w:rPr>
              <w:t xml:space="preserve"> </w:t>
            </w:r>
            <w:r w:rsidRPr="006D6EF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ոչ պարտադիր</w:t>
            </w:r>
          </w:p>
          <w:p w:rsidR="006D6EF1" w:rsidRPr="006D6EF1" w:rsidRDefault="006D6EF1" w:rsidP="006D6EF1">
            <w:pPr>
              <w:jc w:val="center"/>
              <w:rPr>
                <w:rFonts w:ascii="GHEA Grapalat" w:hAnsi="GHEA Grapalat"/>
                <w:sz w:val="20"/>
                <w:szCs w:val="20"/>
                <w:lang w:val="hy-AM"/>
              </w:rPr>
            </w:pPr>
            <w:r w:rsidRPr="006D6EF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cs="Sylfaen"/>
                <w:sz w:val="20"/>
                <w:szCs w:val="20"/>
                <w:lang w:val="hy-AM"/>
              </w:rPr>
              <w:t>(չի լրացվում եւ չի կիրառվում)</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վճարողի կողմից</w:t>
            </w:r>
          </w:p>
        </w:tc>
      </w:tr>
      <w:tr w:rsidR="006D6EF1" w:rsidRPr="008379A4"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rPr>
              <w:t xml:space="preserve">Պարտադիր </w:t>
            </w:r>
            <w:r w:rsidRPr="006D6EF1">
              <w:rPr>
                <w:rFonts w:ascii="GHEA Grapalat" w:hAnsi="GHEA Grapalat"/>
                <w:sz w:val="20"/>
                <w:szCs w:val="20"/>
                <w:lang w:val="hy-AM"/>
              </w:rPr>
              <w:t xml:space="preserve">լրացվում է </w:t>
            </w:r>
            <w:r w:rsidRPr="006D6EF1">
              <w:rPr>
                <w:rFonts w:ascii="GHEA Grapalat" w:hAnsi="GHEA Grapalat"/>
                <w:sz w:val="20"/>
                <w:szCs w:val="20"/>
              </w:rPr>
              <w:t>«</w:t>
            </w:r>
            <w:r w:rsidRPr="006D6EF1">
              <w:rPr>
                <w:rFonts w:ascii="GHEA Grapalat" w:hAnsi="GHEA Grapalat"/>
                <w:sz w:val="20"/>
                <w:szCs w:val="20"/>
                <w:lang w:val="hy-AM"/>
              </w:rPr>
              <w:t>պայմանագրի կատարման ապահովման համար</w:t>
            </w:r>
            <w:r w:rsidRPr="006D6EF1">
              <w:rPr>
                <w:rFonts w:ascii="GHEA Grapalat" w:hAnsi="GHEA Grapalat"/>
                <w:sz w:val="20"/>
                <w:szCs w:val="20"/>
              </w:rPr>
              <w:t>»</w:t>
            </w:r>
            <w:r w:rsidRPr="006D6EF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նախապես լրացվում է շահառուի կողմից` հրավերով</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6D6EF1">
              <w:rPr>
                <w:rFonts w:ascii="GHEA Grapalat" w:hAnsi="GHEA Grapalat"/>
                <w:sz w:val="20"/>
                <w:szCs w:val="20"/>
              </w:rPr>
              <w:lastRenderedPageBreak/>
              <w:t>լրացվում է պահանջագրի ներկայացման համար հիմք հանդիսացող պայմանագրի համարը</w:t>
            </w:r>
            <w:r w:rsidRPr="006D6EF1">
              <w:rPr>
                <w:rFonts w:ascii="GHEA Grapalat" w:hAnsi="GHEA Grapalat"/>
                <w:sz w:val="20"/>
                <w:szCs w:val="20"/>
                <w:lang w:val="hy-AM"/>
              </w:rPr>
              <w:t>,</w:t>
            </w:r>
            <w:r w:rsidRPr="006D6EF1">
              <w:rPr>
                <w:rFonts w:ascii="GHEA Grapalat" w:hAnsi="GHEA Grapalat" w:cs="Arial"/>
                <w:sz w:val="20"/>
                <w:szCs w:val="20"/>
                <w:lang w:val="hy-AM"/>
              </w:rPr>
              <w:t xml:space="preserve"> </w:t>
            </w:r>
            <w:r w:rsidRPr="006D6EF1">
              <w:rPr>
                <w:rFonts w:ascii="GHEA Grapalat" w:hAnsi="GHEA Grapalat"/>
                <w:sz w:val="20"/>
                <w:szCs w:val="20"/>
              </w:rPr>
              <w:t xml:space="preserve"> գնման ընթացակարգի ծածկագիրը</w:t>
            </w:r>
            <w:r w:rsidRPr="006D6EF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rPr>
              <w:lastRenderedPageBreak/>
              <w:t xml:space="preserve">լրացվում է </w:t>
            </w:r>
            <w:r w:rsidRPr="006D6EF1">
              <w:rPr>
                <w:rFonts w:ascii="GHEA Grapalat" w:hAnsi="GHEA Grapalat"/>
                <w:sz w:val="20"/>
                <w:szCs w:val="20"/>
                <w:lang w:val="hy-AM"/>
              </w:rPr>
              <w:t>շահառու</w:t>
            </w:r>
            <w:r w:rsidRPr="006D6EF1">
              <w:rPr>
                <w:rFonts w:ascii="GHEA Grapalat" w:hAnsi="GHEA Grapalat"/>
                <w:sz w:val="20"/>
                <w:szCs w:val="20"/>
              </w:rPr>
              <w:t>ի կողմից</w:t>
            </w:r>
          </w:p>
        </w:tc>
      </w:tr>
      <w:tr w:rsidR="006D6EF1" w:rsidRPr="008379A4"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Del="0010680B" w:rsidRDefault="006D6EF1" w:rsidP="006D6EF1">
            <w:pPr>
              <w:jc w:val="center"/>
              <w:rPr>
                <w:rFonts w:ascii="GHEA Grapalat" w:hAnsi="GHEA Grapalat"/>
                <w:sz w:val="20"/>
                <w:szCs w:val="20"/>
                <w:lang w:val="hy-AM"/>
              </w:rPr>
            </w:pPr>
            <w:r w:rsidRPr="006D6EF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cs="Sylfaen"/>
                <w:sz w:val="20"/>
                <w:szCs w:val="20"/>
                <w:lang w:val="hy-AM"/>
              </w:rPr>
            </w:pPr>
            <w:r w:rsidRPr="006D6EF1">
              <w:rPr>
                <w:rFonts w:ascii="GHEA Grapalat" w:hAnsi="GHEA Grapalat"/>
                <w:sz w:val="20"/>
                <w:szCs w:val="20"/>
              </w:rPr>
              <w:t>պարտադիր</w:t>
            </w:r>
            <w:r w:rsidRPr="006D6EF1">
              <w:rPr>
                <w:rFonts w:ascii="GHEA Grapalat" w:hAnsi="GHEA Grapalat" w:cs="Sylfaen"/>
                <w:sz w:val="20"/>
                <w:szCs w:val="20"/>
                <w:lang w:val="hy-AM"/>
              </w:rPr>
              <w:t xml:space="preserve"> </w:t>
            </w:r>
          </w:p>
          <w:p w:rsidR="006D6EF1" w:rsidRPr="006D6EF1" w:rsidRDefault="006D6EF1" w:rsidP="006D6EF1">
            <w:pPr>
              <w:jc w:val="center"/>
              <w:rPr>
                <w:rFonts w:ascii="GHEA Grapalat" w:hAnsi="GHEA Grapalat" w:cs="Sylfaen"/>
                <w:sz w:val="20"/>
                <w:szCs w:val="20"/>
                <w:lang w:val="hy-AM"/>
              </w:rPr>
            </w:pPr>
            <w:r w:rsidRPr="006D6EF1">
              <w:rPr>
                <w:rFonts w:ascii="GHEA Grapalat" w:hAnsi="GHEA Grapalat" w:cs="Sylfaen"/>
                <w:sz w:val="20"/>
                <w:szCs w:val="20"/>
                <w:lang w:val="hy-AM"/>
              </w:rPr>
              <w:t xml:space="preserve">լրացվում է &lt;ակցեպտավորված վճարում&gt; բառերը, </w:t>
            </w:r>
          </w:p>
          <w:p w:rsidR="006D6EF1" w:rsidRPr="006D6EF1" w:rsidRDefault="006D6EF1" w:rsidP="006D6EF1">
            <w:pPr>
              <w:jc w:val="center"/>
              <w:rPr>
                <w:rFonts w:ascii="GHEA Grapalat" w:hAnsi="GHEA Grapalat"/>
                <w:sz w:val="20"/>
                <w:szCs w:val="20"/>
                <w:lang w:val="hy-AM"/>
              </w:rPr>
            </w:pPr>
            <w:r w:rsidRPr="006D6EF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 xml:space="preserve">նախապես լրացվում է շահառուի կողմից </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ոչ 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6D6EF1">
              <w:rPr>
                <w:rFonts w:ascii="GHEA Grapalat" w:hAnsi="GHEA Grapalat"/>
                <w:sz w:val="20"/>
                <w:szCs w:val="20"/>
                <w:lang w:val="hy-AM"/>
              </w:rPr>
              <w:t xml:space="preserve"> </w:t>
            </w:r>
            <w:r w:rsidRPr="006D6EF1">
              <w:rPr>
                <w:rFonts w:ascii="GHEA Grapalat" w:hAnsi="GHEA Grapalat"/>
                <w:sz w:val="20"/>
                <w:szCs w:val="20"/>
              </w:rPr>
              <w:t>(</w:t>
            </w:r>
            <w:r w:rsidRPr="006D6EF1">
              <w:rPr>
                <w:rFonts w:ascii="GHEA Grapalat" w:hAnsi="GHEA Grapalat"/>
                <w:sz w:val="20"/>
                <w:szCs w:val="20"/>
                <w:lang w:val="hy-AM"/>
              </w:rPr>
              <w:t>վճարողի բանկին</w:t>
            </w:r>
            <w:r w:rsidRPr="006D6EF1">
              <w:rPr>
                <w:rFonts w:ascii="GHEA Grapalat" w:hAnsi="GHEA Grapalat"/>
                <w:sz w:val="20"/>
                <w:szCs w:val="20"/>
              </w:rPr>
              <w:t>)</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Եթ ե լրացվել է &lt;</w:t>
            </w:r>
            <w:r w:rsidRPr="006D6EF1">
              <w:rPr>
                <w:rFonts w:ascii="GHEA Grapalat" w:hAnsi="GHEA Grapalat" w:cs="Sylfaen"/>
                <w:sz w:val="20"/>
                <w:szCs w:val="20"/>
                <w:lang w:val="hy-AM"/>
              </w:rPr>
              <w:t>Վճարման կատարման հիմքեր&gt; դաշտը ապա այս տվյալը պարտադիր լրացվում է</w:t>
            </w:r>
            <w:r w:rsidRPr="006D6EF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շահառուի</w:t>
            </w:r>
            <w:r w:rsidRPr="006D6EF1">
              <w:rPr>
                <w:rFonts w:ascii="GHEA Grapalat" w:hAnsi="GHEA Grapalat"/>
                <w:sz w:val="20"/>
                <w:szCs w:val="20"/>
                <w:lang w:val="hy-AM"/>
              </w:rPr>
              <w:t xml:space="preserve"> </w:t>
            </w:r>
            <w:r w:rsidRPr="006D6EF1">
              <w:rPr>
                <w:rFonts w:ascii="GHEA Grapalat" w:hAnsi="GHEA Grapalat"/>
                <w:sz w:val="20"/>
                <w:szCs w:val="20"/>
              </w:rPr>
              <w:t>կողմից</w:t>
            </w:r>
          </w:p>
        </w:tc>
      </w:tr>
      <w:tr w:rsidR="006D6EF1" w:rsidRPr="008379A4"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2</w:t>
            </w:r>
            <w:r w:rsidRPr="006D6EF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rPr>
              <w:t>այս դաշտը լրացվում</w:t>
            </w:r>
            <w:r w:rsidRPr="006D6EF1">
              <w:rPr>
                <w:rFonts w:ascii="GHEA Grapalat" w:hAnsi="GHEA Grapalat"/>
                <w:sz w:val="20"/>
                <w:szCs w:val="20"/>
                <w:lang w:val="hy-AM"/>
              </w:rPr>
              <w:t xml:space="preserve"> է վճարողի կողմից պահանջագրի ներկայացման դեպքում: Ընդ որում</w:t>
            </w:r>
            <w:r w:rsidRPr="006D6EF1">
              <w:rPr>
                <w:rFonts w:ascii="GHEA Grapalat" w:hAnsi="GHEA Grapalat"/>
                <w:sz w:val="20"/>
                <w:szCs w:val="20"/>
              </w:rPr>
              <w:t xml:space="preserve"> եթե </w:t>
            </w:r>
            <w:r w:rsidRPr="006D6EF1">
              <w:rPr>
                <w:rFonts w:ascii="GHEA Grapalat" w:hAnsi="GHEA Grapalat" w:cs="Sylfaen"/>
                <w:sz w:val="20"/>
                <w:szCs w:val="20"/>
                <w:lang w:val="hy-AM"/>
              </w:rPr>
              <w:t xml:space="preserve">Վճարման պայմաններ դաշտում </w:t>
            </w:r>
            <w:r w:rsidRPr="006D6EF1">
              <w:rPr>
                <w:rFonts w:ascii="GHEA Grapalat" w:hAnsi="GHEA Grapalat"/>
                <w:sz w:val="20"/>
                <w:szCs w:val="20"/>
                <w:lang w:val="hy-AM"/>
              </w:rPr>
              <w:t>նշված է &lt;ակցեպտավորված վճարում&gt; ապա</w:t>
            </w:r>
            <w:r w:rsidRPr="006D6EF1">
              <w:rPr>
                <w:rFonts w:ascii="GHEA Grapalat" w:hAnsi="GHEA Grapalat" w:cs="Sylfaen"/>
                <w:sz w:val="20"/>
                <w:szCs w:val="20"/>
                <w:lang w:val="hy-AM"/>
              </w:rPr>
              <w:t xml:space="preserve"> </w:t>
            </w:r>
            <w:r w:rsidRPr="006D6EF1">
              <w:rPr>
                <w:rFonts w:ascii="GHEA Grapalat" w:hAnsi="GHEA Grapalat"/>
                <w:sz w:val="20"/>
                <w:szCs w:val="20"/>
              </w:rPr>
              <w:t>վճարող</w:t>
            </w:r>
            <w:r w:rsidRPr="006D6EF1">
              <w:rPr>
                <w:rFonts w:ascii="GHEA Grapalat" w:hAnsi="GHEA Grapalat"/>
                <w:sz w:val="20"/>
                <w:szCs w:val="20"/>
                <w:lang w:val="hy-AM"/>
              </w:rPr>
              <w:t xml:space="preserve">ը ստորագրելով՝ </w:t>
            </w:r>
            <w:r w:rsidRPr="006D6EF1">
              <w:rPr>
                <w:rFonts w:ascii="GHEA Grapalat" w:hAnsi="GHEA Grapalat" w:cs="Sylfaen"/>
                <w:sz w:val="20"/>
                <w:szCs w:val="20"/>
                <w:lang w:val="hy-AM"/>
              </w:rPr>
              <w:t xml:space="preserve">նախապես </w:t>
            </w:r>
            <w:r w:rsidRPr="006D6EF1">
              <w:rPr>
                <w:rFonts w:ascii="GHEA Grapalat" w:hAnsi="GHEA Grapalat"/>
                <w:sz w:val="20"/>
                <w:szCs w:val="20"/>
                <w:lang w:val="hy-AM"/>
              </w:rPr>
              <w:t xml:space="preserve">համաձայնվում  </w:t>
            </w:r>
            <w:r w:rsidRPr="006D6EF1">
              <w:rPr>
                <w:rFonts w:ascii="GHEA Grapalat" w:hAnsi="GHEA Grapalat" w:cs="Sylfaen"/>
                <w:sz w:val="20"/>
                <w:szCs w:val="20"/>
                <w:lang w:val="hy-AM"/>
              </w:rPr>
              <w:t xml:space="preserve">  </w:t>
            </w:r>
            <w:r w:rsidRPr="006D6EF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D6EF1" w:rsidRPr="006D6EF1" w:rsidRDefault="006D6EF1" w:rsidP="006D6EF1">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 xml:space="preserve">ստորագրվում է վճարողի կողմից կամ </w:t>
            </w:r>
          </w:p>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դրվում է վճարողի էլեկտրոնային ստորագրությունը</w:t>
            </w:r>
          </w:p>
          <w:p w:rsidR="006D6EF1" w:rsidRPr="006D6EF1" w:rsidRDefault="006D6EF1" w:rsidP="006D6EF1">
            <w:pPr>
              <w:jc w:val="center"/>
              <w:rPr>
                <w:rFonts w:ascii="GHEA Grapalat" w:hAnsi="GHEA Grapalat"/>
                <w:sz w:val="20"/>
                <w:szCs w:val="20"/>
                <w:lang w:val="hy-AM"/>
              </w:rPr>
            </w:pPr>
          </w:p>
        </w:tc>
      </w:tr>
      <w:tr w:rsidR="006D6EF1" w:rsidRPr="008379A4" w:rsidTr="006D6EF1">
        <w:tc>
          <w:tcPr>
            <w:tcW w:w="720" w:type="dxa"/>
            <w:tcBorders>
              <w:top w:val="single" w:sz="4" w:space="0" w:color="auto"/>
              <w:left w:val="single" w:sz="4" w:space="0" w:color="auto"/>
              <w:bottom w:val="single" w:sz="4" w:space="0" w:color="auto"/>
              <w:right w:val="single" w:sz="4" w:space="0" w:color="auto"/>
            </w:tcBorders>
            <w:vAlign w:val="center"/>
          </w:tcPr>
          <w:p w:rsidR="006D6EF1" w:rsidRPr="006D6EF1" w:rsidRDefault="006D6EF1" w:rsidP="006D6EF1">
            <w:pPr>
              <w:rPr>
                <w:rFonts w:ascii="GHEA Grapalat" w:hAnsi="GHEA Grapalat"/>
                <w:sz w:val="20"/>
                <w:szCs w:val="20"/>
              </w:rPr>
            </w:pPr>
            <w:r w:rsidRPr="006D6EF1">
              <w:rPr>
                <w:rFonts w:ascii="GHEA Grapalat" w:hAnsi="GHEA Grapalat"/>
                <w:sz w:val="20"/>
                <w:szCs w:val="20"/>
                <w:lang w:val="hy-AM"/>
              </w:rPr>
              <w:t>2</w:t>
            </w:r>
            <w:r w:rsidRPr="006D6EF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 xml:space="preserve">պարտադիր` </w:t>
            </w:r>
          </w:p>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rPr>
              <w:t>կնիքի առկայության դեպքում</w:t>
            </w:r>
            <w:r w:rsidRPr="006D6EF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 xml:space="preserve">կնքվում է վճարողի կողմից </w:t>
            </w:r>
          </w:p>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թղթային եղանակով ներկայացնելիս</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22</w:t>
            </w:r>
            <w:r w:rsidRPr="006D6EF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r w:rsidRPr="006D6EF1">
              <w:rPr>
                <w:rFonts w:ascii="GHEA Grapalat" w:hAnsi="GHEA Grapalat"/>
                <w:sz w:val="20"/>
                <w:szCs w:val="20"/>
                <w:lang w:val="hy-AM"/>
              </w:rPr>
              <w:t>՝</w:t>
            </w:r>
            <w:r w:rsidRPr="006D6EF1">
              <w:rPr>
                <w:rFonts w:ascii="GHEA Grapalat" w:hAnsi="GHEA Grapalat"/>
                <w:sz w:val="20"/>
                <w:szCs w:val="20"/>
              </w:rPr>
              <w:t xml:space="preserve"> </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ստորագրվում է շահառուի կողմից</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vAlign w:val="center"/>
          </w:tcPr>
          <w:p w:rsidR="006D6EF1" w:rsidRPr="006D6EF1" w:rsidRDefault="006D6EF1" w:rsidP="006D6EF1">
            <w:pPr>
              <w:rPr>
                <w:rFonts w:ascii="GHEA Grapalat" w:hAnsi="GHEA Grapalat"/>
                <w:sz w:val="20"/>
                <w:szCs w:val="20"/>
              </w:rPr>
            </w:pPr>
            <w:r w:rsidRPr="006D6EF1">
              <w:rPr>
                <w:rFonts w:ascii="GHEA Grapalat" w:hAnsi="GHEA Grapalat"/>
                <w:sz w:val="20"/>
                <w:szCs w:val="20"/>
                <w:lang w:val="hy-AM"/>
              </w:rPr>
              <w:t>22</w:t>
            </w:r>
            <w:r w:rsidRPr="006D6EF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 xml:space="preserve">պարտադիր` </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rPr>
              <w:t>կնքվում է շահառուի կողմից</w:t>
            </w:r>
            <w:r w:rsidRPr="006D6EF1">
              <w:rPr>
                <w:rFonts w:ascii="GHEA Grapalat" w:hAnsi="GHEA Grapalat"/>
                <w:sz w:val="20"/>
                <w:szCs w:val="20"/>
                <w:lang w:val="hy-AM"/>
              </w:rPr>
              <w:t xml:space="preserve"> </w:t>
            </w:r>
          </w:p>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թղթային եղանակով բանկ ներկայացնելիս</w:t>
            </w: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2</w:t>
            </w:r>
            <w:r w:rsidRPr="006D6EF1">
              <w:rPr>
                <w:rFonts w:ascii="GHEA Grapalat" w:hAnsi="GHEA Grapalat"/>
                <w:sz w:val="20"/>
                <w:szCs w:val="20"/>
                <w:lang w:val="hy-AM"/>
              </w:rPr>
              <w:t>3</w:t>
            </w:r>
            <w:r w:rsidRPr="006D6EF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վճարողին սպասարկող ֆինանսական կազմակերպությա</w:t>
            </w:r>
            <w:r w:rsidRPr="006D6EF1">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 xml:space="preserve">վճարման պահանջագիրը վճարողին սպասարկող ֆինանսական </w:t>
            </w:r>
            <w:r w:rsidRPr="006D6EF1">
              <w:rPr>
                <w:rFonts w:ascii="GHEA Grapalat" w:hAnsi="GHEA Grapalat"/>
                <w:sz w:val="20"/>
                <w:szCs w:val="20"/>
              </w:rPr>
              <w:lastRenderedPageBreak/>
              <w:t>կազմակերպության</w:t>
            </w:r>
            <w:r w:rsidRPr="006D6EF1">
              <w:rPr>
                <w:rFonts w:ascii="GHEA Grapalat" w:hAnsi="GHEA Grapalat"/>
                <w:sz w:val="20"/>
                <w:szCs w:val="20"/>
                <w:lang w:val="hy-AM"/>
              </w:rPr>
              <w:t>ը</w:t>
            </w:r>
            <w:r w:rsidRPr="006D6EF1">
              <w:rPr>
                <w:rFonts w:ascii="GHEA Grapalat" w:hAnsi="GHEA Grapalat"/>
                <w:sz w:val="20"/>
                <w:szCs w:val="20"/>
              </w:rPr>
              <w:t xml:space="preserve"> թղթային եղանակով </w:t>
            </w:r>
            <w:r w:rsidRPr="006D6EF1">
              <w:rPr>
                <w:rFonts w:ascii="GHEA Grapalat" w:hAnsi="GHEA Grapalat"/>
                <w:sz w:val="20"/>
                <w:szCs w:val="20"/>
                <w:lang w:val="hy-AM"/>
              </w:rPr>
              <w:t xml:space="preserve"> </w:t>
            </w:r>
            <w:r w:rsidRPr="006D6EF1">
              <w:rPr>
                <w:rFonts w:ascii="GHEA Grapalat" w:hAnsi="GHEA Grapalat"/>
                <w:sz w:val="20"/>
                <w:szCs w:val="20"/>
              </w:rPr>
              <w:t>ներկայաց</w:t>
            </w:r>
            <w:r w:rsidRPr="006D6EF1">
              <w:rPr>
                <w:rFonts w:ascii="GHEA Grapalat" w:hAnsi="GHEA Grapalat"/>
                <w:sz w:val="20"/>
                <w:szCs w:val="20"/>
                <w:lang w:val="hy-AM"/>
              </w:rPr>
              <w:t>ված լի</w:t>
            </w:r>
            <w:r w:rsidRPr="006D6EF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vAlign w:val="center"/>
          </w:tcPr>
          <w:p w:rsidR="006D6EF1" w:rsidRPr="006D6EF1" w:rsidRDefault="006D6EF1" w:rsidP="006D6EF1">
            <w:pPr>
              <w:rPr>
                <w:rFonts w:ascii="GHEA Grapalat" w:hAnsi="GHEA Grapalat"/>
                <w:sz w:val="20"/>
                <w:szCs w:val="20"/>
              </w:rPr>
            </w:pPr>
            <w:r w:rsidRPr="006D6EF1">
              <w:rPr>
                <w:rFonts w:ascii="GHEA Grapalat" w:hAnsi="GHEA Grapalat"/>
                <w:sz w:val="20"/>
                <w:szCs w:val="20"/>
              </w:rPr>
              <w:lastRenderedPageBreak/>
              <w:t>2</w:t>
            </w:r>
            <w:r w:rsidRPr="006D6EF1">
              <w:rPr>
                <w:rFonts w:ascii="GHEA Grapalat" w:hAnsi="GHEA Grapalat"/>
                <w:sz w:val="20"/>
                <w:szCs w:val="20"/>
                <w:lang w:val="hy-AM"/>
              </w:rPr>
              <w:t>3</w:t>
            </w:r>
            <w:r w:rsidRPr="006D6EF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 xml:space="preserve">վճարողին սպասարկող ֆինանսական կազմակերպության (մասնաճյուղի) </w:t>
            </w:r>
            <w:r w:rsidRPr="006D6EF1">
              <w:rPr>
                <w:rFonts w:ascii="GHEA Grapalat" w:hAnsi="GHEA Grapalat"/>
                <w:sz w:val="20"/>
                <w:szCs w:val="20"/>
                <w:lang w:val="hy-AM"/>
              </w:rPr>
              <w:t>դրոշմա</w:t>
            </w:r>
            <w:r w:rsidRPr="006D6EF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վճարման պահանջագիրը վճարողին սպասարկող ֆինանսական կազմակերպության</w:t>
            </w:r>
            <w:r w:rsidRPr="006D6EF1">
              <w:rPr>
                <w:rFonts w:ascii="GHEA Grapalat" w:hAnsi="GHEA Grapalat"/>
                <w:sz w:val="20"/>
                <w:szCs w:val="20"/>
                <w:lang w:val="hy-AM"/>
              </w:rPr>
              <w:t>ը</w:t>
            </w:r>
            <w:r w:rsidRPr="006D6EF1">
              <w:rPr>
                <w:rFonts w:ascii="GHEA Grapalat" w:hAnsi="GHEA Grapalat"/>
                <w:sz w:val="20"/>
                <w:szCs w:val="20"/>
              </w:rPr>
              <w:t xml:space="preserve"> թղթային եղանակով ներկայաց</w:t>
            </w:r>
            <w:r w:rsidRPr="006D6EF1">
              <w:rPr>
                <w:rFonts w:ascii="GHEA Grapalat" w:hAnsi="GHEA Grapalat"/>
                <w:sz w:val="20"/>
                <w:szCs w:val="20"/>
                <w:lang w:val="hy-AM"/>
              </w:rPr>
              <w:t>ված լի</w:t>
            </w:r>
            <w:r w:rsidRPr="006D6EF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rPr>
              <w:t>2</w:t>
            </w:r>
            <w:r w:rsidRPr="006D6EF1">
              <w:rPr>
                <w:rFonts w:ascii="GHEA Grapalat" w:hAnsi="GHEA Grapalat"/>
                <w:sz w:val="20"/>
                <w:szCs w:val="20"/>
                <w:lang w:val="hy-AM"/>
              </w:rPr>
              <w:t>3</w:t>
            </w:r>
            <w:r w:rsidRPr="006D6EF1">
              <w:rPr>
                <w:rFonts w:ascii="GHEA Grapalat" w:hAnsi="GHEA Grapalat"/>
                <w:sz w:val="20"/>
                <w:szCs w:val="20"/>
              </w:rPr>
              <w:t>.</w:t>
            </w:r>
            <w:r w:rsidRPr="006D6EF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lang w:val="hy-AM"/>
              </w:rPr>
            </w:pPr>
            <w:r w:rsidRPr="006D6EF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2</w:t>
            </w:r>
            <w:r w:rsidRPr="006D6EF1">
              <w:rPr>
                <w:rFonts w:ascii="GHEA Grapalat" w:hAnsi="GHEA Grapalat"/>
                <w:sz w:val="20"/>
                <w:szCs w:val="20"/>
                <w:lang w:val="hy-AM"/>
              </w:rPr>
              <w:t>4</w:t>
            </w:r>
            <w:r w:rsidRPr="006D6EF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ոչ 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 xml:space="preserve">լրացվում է </w:t>
            </w:r>
            <w:r w:rsidRPr="006D6EF1">
              <w:rPr>
                <w:rFonts w:ascii="GHEA Grapalat" w:hAnsi="GHEA Grapalat"/>
                <w:sz w:val="20"/>
                <w:szCs w:val="20"/>
              </w:rPr>
              <w:t>վճարման պահանջագիրը շահառուին սպասարկող ֆինանսական կազմակերպության</w:t>
            </w:r>
            <w:r w:rsidRPr="006D6EF1">
              <w:rPr>
                <w:rFonts w:ascii="GHEA Grapalat" w:hAnsi="GHEA Grapalat"/>
                <w:sz w:val="20"/>
                <w:szCs w:val="20"/>
                <w:lang w:val="hy-AM"/>
              </w:rPr>
              <w:t xml:space="preserve">ը </w:t>
            </w:r>
            <w:r w:rsidRPr="006D6EF1">
              <w:rPr>
                <w:rFonts w:ascii="GHEA Grapalat" w:hAnsi="GHEA Grapalat"/>
                <w:sz w:val="20"/>
                <w:szCs w:val="20"/>
              </w:rPr>
              <w:t xml:space="preserve"> ներկայաց</w:t>
            </w:r>
            <w:r w:rsidRPr="006D6EF1">
              <w:rPr>
                <w:rFonts w:ascii="GHEA Grapalat" w:hAnsi="GHEA Grapalat"/>
                <w:sz w:val="20"/>
                <w:szCs w:val="20"/>
                <w:lang w:val="hy-AM"/>
              </w:rPr>
              <w:t>վ</w:t>
            </w:r>
            <w:r w:rsidRPr="006D6EF1">
              <w:rPr>
                <w:rFonts w:ascii="GHEA Grapalat" w:hAnsi="GHEA Grapalat"/>
                <w:sz w:val="20"/>
                <w:szCs w:val="20"/>
              </w:rPr>
              <w:t>ելու դեպքում</w:t>
            </w:r>
            <w:r w:rsidRPr="006D6EF1">
              <w:rPr>
                <w:rFonts w:ascii="GHEA Grapalat" w:hAnsi="GHEA Grapalat"/>
                <w:sz w:val="20"/>
                <w:szCs w:val="20"/>
                <w:lang w:val="hy-AM"/>
              </w:rPr>
              <w:t xml:space="preserve">, որտեղ </w:t>
            </w:r>
            <w:r w:rsidRPr="006D6EF1" w:rsidDel="00DF049B">
              <w:rPr>
                <w:rFonts w:ascii="GHEA Grapalat" w:hAnsi="GHEA Grapalat"/>
                <w:sz w:val="20"/>
                <w:szCs w:val="20"/>
                <w:lang w:val="hy-AM"/>
              </w:rPr>
              <w:t xml:space="preserve"> </w:t>
            </w:r>
            <w:r w:rsidRPr="006D6EF1">
              <w:rPr>
                <w:rFonts w:ascii="GHEA Grapalat" w:hAnsi="GHEA Grapalat"/>
                <w:sz w:val="20"/>
                <w:szCs w:val="20"/>
                <w:lang w:val="hy-AM"/>
              </w:rPr>
              <w:t xml:space="preserve"> </w:t>
            </w:r>
            <w:r w:rsidRPr="006D6EF1">
              <w:rPr>
                <w:rFonts w:ascii="GHEA Grapalat" w:hAnsi="GHEA Grapalat"/>
                <w:sz w:val="20"/>
                <w:szCs w:val="20"/>
              </w:rPr>
              <w:t xml:space="preserve">աշխատակցի ստորագրությունը </w:t>
            </w:r>
            <w:r w:rsidRPr="006D6EF1">
              <w:rPr>
                <w:rFonts w:ascii="GHEA Grapalat" w:hAnsi="GHEA Grapalat"/>
                <w:sz w:val="20"/>
                <w:szCs w:val="20"/>
                <w:lang w:val="hy-AM"/>
              </w:rPr>
              <w:t xml:space="preserve">դրվում է </w:t>
            </w:r>
            <w:r w:rsidRPr="006D6EF1">
              <w:rPr>
                <w:rFonts w:ascii="GHEA Grapalat" w:hAnsi="GHEA Grapalat"/>
                <w:sz w:val="20"/>
                <w:szCs w:val="20"/>
              </w:rPr>
              <w:t>թղթային եղանակով ներկայաց</w:t>
            </w:r>
            <w:r w:rsidRPr="006D6EF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2</w:t>
            </w:r>
            <w:r w:rsidRPr="006D6EF1">
              <w:rPr>
                <w:rFonts w:ascii="GHEA Grapalat" w:hAnsi="GHEA Grapalat"/>
                <w:sz w:val="20"/>
                <w:szCs w:val="20"/>
                <w:lang w:val="hy-AM"/>
              </w:rPr>
              <w:t>4</w:t>
            </w:r>
            <w:r w:rsidRPr="006D6EF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 xml:space="preserve">շահառռւին սպասարկող ֆինանսական կազմակերպության (մասնաճյուղի) </w:t>
            </w:r>
            <w:r w:rsidRPr="006D6EF1">
              <w:rPr>
                <w:rFonts w:ascii="GHEA Grapalat" w:hAnsi="GHEA Grapalat"/>
                <w:sz w:val="20"/>
                <w:szCs w:val="20"/>
                <w:lang w:val="hy-AM"/>
              </w:rPr>
              <w:t>դրոշմա</w:t>
            </w:r>
            <w:r w:rsidRPr="006D6EF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 xml:space="preserve">ոչ </w:t>
            </w: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 xml:space="preserve">լրացվում է </w:t>
            </w:r>
            <w:r w:rsidRPr="006D6EF1">
              <w:rPr>
                <w:rFonts w:ascii="GHEA Grapalat" w:hAnsi="GHEA Grapalat"/>
                <w:sz w:val="20"/>
                <w:szCs w:val="20"/>
              </w:rPr>
              <w:t xml:space="preserve">վճարման պահանջագիրը </w:t>
            </w:r>
            <w:r w:rsidRPr="006D6EF1">
              <w:rPr>
                <w:rFonts w:ascii="GHEA Grapalat" w:hAnsi="GHEA Grapalat"/>
                <w:sz w:val="20"/>
                <w:szCs w:val="20"/>
                <w:lang w:val="hy-AM"/>
              </w:rPr>
              <w:t xml:space="preserve">վերջինիս </w:t>
            </w:r>
            <w:r w:rsidRPr="006D6EF1">
              <w:rPr>
                <w:rFonts w:ascii="GHEA Grapalat" w:hAnsi="GHEA Grapalat"/>
                <w:sz w:val="20"/>
                <w:szCs w:val="20"/>
              </w:rPr>
              <w:t>ներկայաց</w:t>
            </w:r>
            <w:r w:rsidRPr="006D6EF1">
              <w:rPr>
                <w:rFonts w:ascii="GHEA Grapalat" w:hAnsi="GHEA Grapalat"/>
                <w:sz w:val="20"/>
                <w:szCs w:val="20"/>
                <w:lang w:val="hy-AM"/>
              </w:rPr>
              <w:t>վ</w:t>
            </w:r>
            <w:r w:rsidRPr="006D6EF1">
              <w:rPr>
                <w:rFonts w:ascii="GHEA Grapalat" w:hAnsi="GHEA Grapalat"/>
                <w:sz w:val="20"/>
                <w:szCs w:val="20"/>
              </w:rPr>
              <w:t>ելու դեպքում</w:t>
            </w:r>
            <w:r w:rsidRPr="006D6EF1">
              <w:rPr>
                <w:rFonts w:ascii="GHEA Grapalat" w:hAnsi="GHEA Grapalat"/>
                <w:sz w:val="20"/>
                <w:szCs w:val="20"/>
                <w:lang w:val="hy-AM"/>
              </w:rPr>
              <w:t xml:space="preserve">, որտեղ </w:t>
            </w:r>
            <w:r w:rsidRPr="006D6EF1" w:rsidDel="00DF049B">
              <w:rPr>
                <w:rFonts w:ascii="GHEA Grapalat" w:hAnsi="GHEA Grapalat"/>
                <w:sz w:val="20"/>
                <w:szCs w:val="20"/>
                <w:lang w:val="hy-AM"/>
              </w:rPr>
              <w:t xml:space="preserve"> </w:t>
            </w:r>
            <w:r w:rsidRPr="006D6EF1">
              <w:rPr>
                <w:rFonts w:ascii="GHEA Grapalat" w:hAnsi="GHEA Grapalat"/>
                <w:sz w:val="20"/>
                <w:szCs w:val="20"/>
                <w:lang w:val="hy-AM"/>
              </w:rPr>
              <w:t xml:space="preserve"> դրոշմակնիքը</w:t>
            </w:r>
            <w:r w:rsidRPr="006D6EF1">
              <w:rPr>
                <w:rFonts w:ascii="GHEA Grapalat" w:hAnsi="GHEA Grapalat"/>
                <w:sz w:val="20"/>
                <w:szCs w:val="20"/>
              </w:rPr>
              <w:t xml:space="preserve"> </w:t>
            </w:r>
            <w:r w:rsidRPr="006D6EF1">
              <w:rPr>
                <w:rFonts w:ascii="GHEA Grapalat" w:hAnsi="GHEA Grapalat"/>
                <w:sz w:val="20"/>
                <w:szCs w:val="20"/>
                <w:lang w:val="hy-AM"/>
              </w:rPr>
              <w:t xml:space="preserve">դրվում է </w:t>
            </w:r>
            <w:r w:rsidRPr="006D6EF1">
              <w:rPr>
                <w:rFonts w:ascii="GHEA Grapalat" w:hAnsi="GHEA Grapalat"/>
                <w:sz w:val="20"/>
                <w:szCs w:val="20"/>
              </w:rPr>
              <w:t>թղթային եղանակով ներկայաց</w:t>
            </w:r>
            <w:r w:rsidRPr="006D6EF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p>
        </w:tc>
      </w:tr>
      <w:tr w:rsidR="006D6EF1" w:rsidRPr="006D6EF1" w:rsidTr="006D6EF1">
        <w:tc>
          <w:tcPr>
            <w:tcW w:w="72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2</w:t>
            </w:r>
            <w:r w:rsidRPr="006D6EF1">
              <w:rPr>
                <w:rFonts w:ascii="GHEA Grapalat" w:hAnsi="GHEA Grapalat"/>
                <w:sz w:val="20"/>
                <w:szCs w:val="20"/>
                <w:lang w:val="hy-AM"/>
              </w:rPr>
              <w:t>4</w:t>
            </w:r>
            <w:r w:rsidRPr="006D6EF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 xml:space="preserve">ոչ </w:t>
            </w:r>
            <w:r w:rsidRPr="006D6EF1">
              <w:rPr>
                <w:rFonts w:ascii="GHEA Grapalat" w:hAnsi="GHEA Grapalat"/>
                <w:sz w:val="20"/>
                <w:szCs w:val="20"/>
              </w:rPr>
              <w:t>պարտադիր</w:t>
            </w:r>
          </w:p>
          <w:p w:rsidR="006D6EF1" w:rsidRPr="006D6EF1" w:rsidRDefault="006D6EF1" w:rsidP="006D6EF1">
            <w:pPr>
              <w:jc w:val="center"/>
              <w:rPr>
                <w:rFonts w:ascii="GHEA Grapalat" w:hAnsi="GHEA Grapalat"/>
                <w:sz w:val="20"/>
                <w:szCs w:val="20"/>
              </w:rPr>
            </w:pPr>
            <w:r w:rsidRPr="006D6EF1">
              <w:rPr>
                <w:rFonts w:ascii="GHEA Grapalat" w:hAnsi="GHEA Grapalat"/>
                <w:sz w:val="20"/>
                <w:szCs w:val="20"/>
                <w:lang w:val="hy-AM"/>
              </w:rPr>
              <w:t xml:space="preserve">լրացվում է </w:t>
            </w:r>
            <w:r w:rsidRPr="006D6EF1">
              <w:rPr>
                <w:rFonts w:ascii="GHEA Grapalat" w:hAnsi="GHEA Grapalat"/>
                <w:sz w:val="20"/>
                <w:szCs w:val="20"/>
              </w:rPr>
              <w:t xml:space="preserve">վճարման պահանջագիրը </w:t>
            </w:r>
            <w:r w:rsidRPr="006D6EF1">
              <w:rPr>
                <w:rFonts w:ascii="GHEA Grapalat" w:hAnsi="GHEA Grapalat"/>
                <w:sz w:val="20"/>
                <w:szCs w:val="20"/>
                <w:lang w:val="hy-AM"/>
              </w:rPr>
              <w:t xml:space="preserve">վերջինիս </w:t>
            </w:r>
            <w:r w:rsidRPr="006D6EF1">
              <w:rPr>
                <w:rFonts w:ascii="GHEA Grapalat" w:hAnsi="GHEA Grapalat"/>
                <w:sz w:val="20"/>
                <w:szCs w:val="20"/>
              </w:rPr>
              <w:t>ներկայաց</w:t>
            </w:r>
            <w:r w:rsidRPr="006D6EF1">
              <w:rPr>
                <w:rFonts w:ascii="GHEA Grapalat" w:hAnsi="GHEA Grapalat"/>
                <w:sz w:val="20"/>
                <w:szCs w:val="20"/>
                <w:lang w:val="hy-AM"/>
              </w:rPr>
              <w:t>վ</w:t>
            </w:r>
            <w:r w:rsidRPr="006D6EF1">
              <w:rPr>
                <w:rFonts w:ascii="GHEA Grapalat" w:hAnsi="GHEA Grapalat"/>
                <w:sz w:val="20"/>
                <w:szCs w:val="20"/>
              </w:rPr>
              <w:t>ելու դեպքում</w:t>
            </w:r>
            <w:r w:rsidRPr="006D6EF1">
              <w:rPr>
                <w:rFonts w:ascii="GHEA Grapalat" w:hAnsi="GHEA Grapalat"/>
                <w:sz w:val="20"/>
                <w:szCs w:val="20"/>
                <w:lang w:val="hy-AM"/>
              </w:rPr>
              <w:t xml:space="preserve">,   որտեղ </w:t>
            </w:r>
            <w:r w:rsidRPr="006D6EF1" w:rsidDel="00DF049B">
              <w:rPr>
                <w:rFonts w:ascii="GHEA Grapalat" w:hAnsi="GHEA Grapalat"/>
                <w:sz w:val="20"/>
                <w:szCs w:val="20"/>
                <w:lang w:val="hy-AM"/>
              </w:rPr>
              <w:t xml:space="preserve"> </w:t>
            </w:r>
            <w:r w:rsidRPr="006D6EF1">
              <w:rPr>
                <w:rFonts w:ascii="GHEA Grapalat" w:hAnsi="GHEA Grapalat"/>
                <w:sz w:val="20"/>
                <w:szCs w:val="20"/>
                <w:lang w:val="hy-AM"/>
              </w:rPr>
              <w:t xml:space="preserve"> սույն տվյալները</w:t>
            </w:r>
            <w:r w:rsidRPr="006D6EF1">
              <w:rPr>
                <w:rFonts w:ascii="GHEA Grapalat" w:hAnsi="GHEA Grapalat"/>
                <w:sz w:val="20"/>
                <w:szCs w:val="20"/>
              </w:rPr>
              <w:t xml:space="preserve"> </w:t>
            </w:r>
            <w:r w:rsidRPr="006D6EF1">
              <w:rPr>
                <w:rFonts w:ascii="GHEA Grapalat" w:hAnsi="GHEA Grapalat"/>
                <w:sz w:val="20"/>
                <w:szCs w:val="20"/>
                <w:lang w:val="hy-AM"/>
              </w:rPr>
              <w:t xml:space="preserve">դրվում են </w:t>
            </w:r>
            <w:r w:rsidRPr="006D6EF1">
              <w:rPr>
                <w:rFonts w:ascii="GHEA Grapalat" w:hAnsi="GHEA Grapalat"/>
                <w:sz w:val="20"/>
                <w:szCs w:val="20"/>
              </w:rPr>
              <w:t>թղթային եղանակով ներկայաց</w:t>
            </w:r>
            <w:r w:rsidRPr="006D6EF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D6EF1" w:rsidRPr="006D6EF1" w:rsidRDefault="006D6EF1" w:rsidP="006D6EF1">
            <w:pPr>
              <w:jc w:val="center"/>
              <w:rPr>
                <w:rFonts w:ascii="GHEA Grapalat" w:hAnsi="GHEA Grapalat"/>
                <w:sz w:val="20"/>
                <w:szCs w:val="20"/>
              </w:rPr>
            </w:pPr>
          </w:p>
        </w:tc>
      </w:tr>
    </w:tbl>
    <w:p w:rsidR="006D6EF1" w:rsidRDefault="006D6EF1" w:rsidP="00F02279">
      <w:pPr>
        <w:pStyle w:val="31"/>
        <w:spacing w:line="240" w:lineRule="auto"/>
        <w:jc w:val="right"/>
        <w:rPr>
          <w:rFonts w:ascii="GHEA Grapalat" w:hAnsi="GHEA Grapalat" w:cs="Sylfaen"/>
          <w:b/>
        </w:rPr>
      </w:pPr>
    </w:p>
    <w:p w:rsidR="006D6EF1" w:rsidRDefault="006D6EF1" w:rsidP="00F02279">
      <w:pPr>
        <w:pStyle w:val="31"/>
        <w:spacing w:line="240" w:lineRule="auto"/>
        <w:jc w:val="right"/>
        <w:rPr>
          <w:rFonts w:ascii="GHEA Grapalat" w:hAnsi="GHEA Grapalat" w:cs="Sylfaen"/>
          <w:b/>
        </w:rPr>
      </w:pPr>
    </w:p>
    <w:p w:rsidR="006D6EF1" w:rsidRDefault="006D6EF1" w:rsidP="00F02279">
      <w:pPr>
        <w:pStyle w:val="31"/>
        <w:spacing w:line="240" w:lineRule="auto"/>
        <w:jc w:val="right"/>
        <w:rPr>
          <w:rFonts w:ascii="GHEA Grapalat" w:hAnsi="GHEA Grapalat" w:cs="Sylfaen"/>
          <w:b/>
        </w:rPr>
      </w:pPr>
    </w:p>
    <w:p w:rsidR="006D6EF1" w:rsidRDefault="006D6EF1" w:rsidP="00F02279">
      <w:pPr>
        <w:pStyle w:val="31"/>
        <w:spacing w:line="240" w:lineRule="auto"/>
        <w:jc w:val="right"/>
        <w:rPr>
          <w:rFonts w:ascii="GHEA Grapalat" w:hAnsi="GHEA Grapalat" w:cs="Sylfaen"/>
          <w:b/>
        </w:rPr>
      </w:pPr>
    </w:p>
    <w:p w:rsidR="006D6EF1" w:rsidRDefault="006D6EF1" w:rsidP="00F02279">
      <w:pPr>
        <w:pStyle w:val="31"/>
        <w:spacing w:line="240" w:lineRule="auto"/>
        <w:jc w:val="right"/>
        <w:rPr>
          <w:rFonts w:ascii="GHEA Grapalat" w:hAnsi="GHEA Grapalat" w:cs="Sylfaen"/>
          <w:b/>
        </w:rPr>
      </w:pPr>
    </w:p>
    <w:p w:rsidR="006D6EF1" w:rsidRDefault="006D6EF1" w:rsidP="00F02279">
      <w:pPr>
        <w:pStyle w:val="31"/>
        <w:spacing w:line="240" w:lineRule="auto"/>
        <w:jc w:val="right"/>
        <w:rPr>
          <w:rFonts w:ascii="GHEA Grapalat" w:hAnsi="GHEA Grapalat" w:cs="Sylfaen"/>
          <w:b/>
        </w:rPr>
      </w:pPr>
    </w:p>
    <w:p w:rsidR="006D6EF1" w:rsidRDefault="006D6EF1" w:rsidP="00F02279">
      <w:pPr>
        <w:pStyle w:val="31"/>
        <w:spacing w:line="240" w:lineRule="auto"/>
        <w:jc w:val="right"/>
        <w:rPr>
          <w:rFonts w:ascii="GHEA Grapalat" w:hAnsi="GHEA Grapalat" w:cs="Sylfaen"/>
          <w:b/>
        </w:rPr>
      </w:pPr>
    </w:p>
    <w:p w:rsidR="006D6EF1" w:rsidRDefault="006D6EF1" w:rsidP="00F02279">
      <w:pPr>
        <w:pStyle w:val="31"/>
        <w:spacing w:line="240" w:lineRule="auto"/>
        <w:jc w:val="right"/>
        <w:rPr>
          <w:rFonts w:ascii="GHEA Grapalat" w:hAnsi="GHEA Grapalat" w:cs="Sylfaen"/>
          <w:b/>
        </w:rPr>
      </w:pPr>
    </w:p>
    <w:p w:rsidR="006D6EF1" w:rsidRDefault="006D6EF1" w:rsidP="00F02279">
      <w:pPr>
        <w:pStyle w:val="31"/>
        <w:spacing w:line="240" w:lineRule="auto"/>
        <w:jc w:val="right"/>
        <w:rPr>
          <w:rFonts w:ascii="GHEA Grapalat" w:hAnsi="GHEA Grapalat" w:cs="Sylfaen"/>
          <w:b/>
        </w:rPr>
      </w:pPr>
    </w:p>
    <w:p w:rsidR="006D6EF1" w:rsidRDefault="006D6EF1" w:rsidP="00F02279">
      <w:pPr>
        <w:pStyle w:val="31"/>
        <w:spacing w:line="240" w:lineRule="auto"/>
        <w:jc w:val="right"/>
        <w:rPr>
          <w:rFonts w:ascii="GHEA Grapalat" w:hAnsi="GHEA Grapalat" w:cs="Sylfaen"/>
          <w:b/>
        </w:rPr>
      </w:pPr>
    </w:p>
    <w:p w:rsidR="006D6EF1" w:rsidRDefault="006D6EF1" w:rsidP="00F02279">
      <w:pPr>
        <w:pStyle w:val="31"/>
        <w:spacing w:line="240" w:lineRule="auto"/>
        <w:jc w:val="right"/>
        <w:rPr>
          <w:rFonts w:ascii="GHEA Grapalat" w:hAnsi="GHEA Grapalat" w:cs="Sylfaen"/>
          <w:b/>
        </w:rPr>
      </w:pPr>
    </w:p>
    <w:p w:rsidR="006D6EF1" w:rsidRDefault="006D6EF1" w:rsidP="00F02279">
      <w:pPr>
        <w:pStyle w:val="31"/>
        <w:spacing w:line="240" w:lineRule="auto"/>
        <w:jc w:val="right"/>
        <w:rPr>
          <w:rFonts w:ascii="GHEA Grapalat" w:hAnsi="GHEA Grapalat" w:cs="Sylfaen"/>
          <w:b/>
        </w:rPr>
      </w:pPr>
    </w:p>
    <w:p w:rsidR="006D6EF1" w:rsidRDefault="006D6EF1" w:rsidP="00F02279">
      <w:pPr>
        <w:pStyle w:val="31"/>
        <w:spacing w:line="240" w:lineRule="auto"/>
        <w:jc w:val="right"/>
        <w:rPr>
          <w:rFonts w:ascii="GHEA Grapalat" w:hAnsi="GHEA Grapalat" w:cs="Sylfaen"/>
          <w:b/>
        </w:rPr>
      </w:pPr>
    </w:p>
    <w:p w:rsidR="006D6EF1" w:rsidRPr="006D6EF1" w:rsidRDefault="006D6EF1" w:rsidP="00F02279">
      <w:pPr>
        <w:pStyle w:val="31"/>
        <w:spacing w:line="240" w:lineRule="auto"/>
        <w:jc w:val="right"/>
        <w:rPr>
          <w:rFonts w:ascii="GHEA Grapalat" w:hAnsi="GHEA Grapalat" w:cs="Sylfaen"/>
          <w:b/>
        </w:rPr>
      </w:pPr>
    </w:p>
    <w:p w:rsidR="006D6EF1" w:rsidRDefault="006D6EF1" w:rsidP="00F02279">
      <w:pPr>
        <w:pStyle w:val="31"/>
        <w:spacing w:line="240" w:lineRule="auto"/>
        <w:jc w:val="right"/>
        <w:rPr>
          <w:rFonts w:ascii="GHEA Grapalat" w:hAnsi="GHEA Grapalat" w:cs="Sylfaen"/>
          <w:b/>
          <w:lang w:val="hy-AM"/>
        </w:rPr>
      </w:pPr>
    </w:p>
    <w:p w:rsidR="00F02279" w:rsidRPr="00C00C71"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9419E" w:rsidRPr="00C00C71">
        <w:rPr>
          <w:rFonts w:ascii="GHEA Grapalat" w:hAnsi="GHEA Grapalat" w:cs="Sylfaen"/>
          <w:b/>
          <w:lang w:val="hy-AM"/>
        </w:rPr>
        <w:t>7</w:t>
      </w:r>
      <w:r w:rsidR="00812744" w:rsidRPr="00C00C71">
        <w:rPr>
          <w:rFonts w:ascii="GHEA Grapalat" w:hAnsi="GHEA Grapalat" w:cs="Sylfaen"/>
          <w:b/>
          <w:vertAlign w:val="superscript"/>
          <w:lang w:val="hy-AM"/>
        </w:rPr>
        <w:t>2</w:t>
      </w:r>
      <w:r w:rsidR="007758EB" w:rsidRPr="00C00C71">
        <w:rPr>
          <w:rFonts w:ascii="GHEA Grapalat" w:hAnsi="GHEA Grapalat" w:cs="Sylfaen"/>
          <w:b/>
          <w:vertAlign w:val="superscript"/>
          <w:lang w:val="hy-AM"/>
        </w:rPr>
        <w:t>5</w:t>
      </w:r>
      <w:r w:rsidRPr="00E6597C">
        <w:rPr>
          <w:rStyle w:val="af6"/>
          <w:rFonts w:ascii="GHEA Grapalat" w:hAnsi="GHEA Grapalat" w:cs="Sylfaen"/>
          <w:b/>
          <w:color w:val="FFFFFF"/>
        </w:rPr>
        <w:footnoteReference w:id="14"/>
      </w:r>
    </w:p>
    <w:p w:rsidR="004953F5" w:rsidRDefault="004953F5" w:rsidP="004953F5">
      <w:pPr>
        <w:pStyle w:val="31"/>
        <w:spacing w:line="240" w:lineRule="auto"/>
        <w:jc w:val="right"/>
        <w:rPr>
          <w:rFonts w:ascii="GHEA Grapalat" w:hAnsi="GHEA Grapalat" w:cs="Sylfaen"/>
          <w:b/>
          <w:lang w:val="hy-AM"/>
        </w:rPr>
      </w:pPr>
      <w:r w:rsidRPr="00AF7AD5">
        <w:rPr>
          <w:rFonts w:ascii="GHEA Grapalat" w:hAnsi="GHEA Grapalat"/>
          <w:b/>
          <w:i/>
          <w:lang w:val="hy-AM"/>
        </w:rPr>
        <w:t>Գ</w:t>
      </w:r>
      <w:r w:rsidR="00410DB3">
        <w:rPr>
          <w:rFonts w:ascii="GHEA Grapalat" w:hAnsi="GHEA Grapalat"/>
          <w:b/>
          <w:i/>
        </w:rPr>
        <w:t>Հ</w:t>
      </w:r>
      <w:r w:rsidRPr="00AF7AD5">
        <w:rPr>
          <w:rFonts w:ascii="GHEA Grapalat" w:hAnsi="GHEA Grapalat"/>
          <w:b/>
          <w:i/>
          <w:lang w:val="hy-AM"/>
        </w:rPr>
        <w:t>-</w:t>
      </w:r>
      <w:r w:rsidRPr="00AF7AD5">
        <w:rPr>
          <w:rFonts w:ascii="GHEA Grapalat" w:hAnsi="GHEA Grapalat"/>
          <w:b/>
          <w:lang w:val="hy-AM"/>
        </w:rPr>
        <w:t>Հ</w:t>
      </w:r>
      <w:r w:rsidRPr="00AF7AD5">
        <w:rPr>
          <w:rFonts w:ascii="GHEA Grapalat" w:hAnsi="GHEA Grapalat"/>
          <w:b/>
          <w:i/>
          <w:lang w:val="hy-AM"/>
        </w:rPr>
        <w:t>ԲՄԱՇՁԲ</w:t>
      </w:r>
      <w:r w:rsidRPr="00AF7AD5">
        <w:rPr>
          <w:rFonts w:ascii="GHEA Grapalat" w:hAnsi="GHEA Grapalat"/>
          <w:b/>
          <w:i/>
          <w:lang w:val="af-ZA"/>
        </w:rPr>
        <w:t>-21</w:t>
      </w:r>
      <w:r w:rsidRPr="00AF7AD5">
        <w:rPr>
          <w:rFonts w:ascii="GHEA Grapalat" w:hAnsi="GHEA Grapalat"/>
          <w:b/>
          <w:i/>
          <w:lang w:val="hy-AM"/>
        </w:rPr>
        <w:t>/</w:t>
      </w:r>
      <w:r w:rsidR="00410DB3">
        <w:rPr>
          <w:rFonts w:ascii="GHEA Grapalat" w:hAnsi="GHEA Grapalat"/>
          <w:b/>
          <w:i/>
        </w:rPr>
        <w:t>21</w:t>
      </w:r>
      <w:bookmarkStart w:id="15" w:name="_GoBack"/>
      <w:bookmarkEnd w:id="15"/>
      <w:r w:rsidRPr="00E6597C">
        <w:rPr>
          <w:rFonts w:ascii="GHEA Grapalat" w:hAnsi="GHEA Grapalat" w:cs="Sylfaen"/>
          <w:b/>
          <w:lang w:val="hy-AM"/>
        </w:rPr>
        <w:t xml:space="preserve">  </w:t>
      </w:r>
      <w:r w:rsidR="00F02279" w:rsidRPr="00E6597C">
        <w:rPr>
          <w:rFonts w:ascii="GHEA Grapalat" w:hAnsi="GHEA Grapalat" w:cs="Sylfaen"/>
          <w:b/>
          <w:lang w:val="hy-AM"/>
        </w:rPr>
        <w:t>ծածկագրով</w:t>
      </w:r>
    </w:p>
    <w:p w:rsidR="00F02279" w:rsidRPr="00E6597C" w:rsidRDefault="004953F5" w:rsidP="004953F5">
      <w:pPr>
        <w:pStyle w:val="31"/>
        <w:spacing w:line="240" w:lineRule="auto"/>
        <w:jc w:val="right"/>
        <w:rPr>
          <w:rFonts w:ascii="GHEA Grapalat" w:hAnsi="GHEA Grapalat" w:cs="Sylfaen"/>
          <w:b/>
          <w:lang w:val="hy-AM"/>
        </w:rPr>
      </w:pPr>
      <w:r w:rsidRPr="004953F5">
        <w:rPr>
          <w:rFonts w:ascii="GHEA Grapalat" w:hAnsi="GHEA Grapalat" w:cs="Sylfaen"/>
          <w:b/>
          <w:lang w:val="hy-AM"/>
        </w:rPr>
        <w:t xml:space="preserve">Հրատապ </w:t>
      </w:r>
      <w:r>
        <w:rPr>
          <w:rFonts w:ascii="GHEA Grapalat" w:hAnsi="GHEA Grapalat" w:cs="Sylfaen"/>
          <w:b/>
          <w:lang w:val="hy-AM"/>
        </w:rPr>
        <w:t xml:space="preserve"> </w:t>
      </w:r>
      <w:r w:rsidR="00F02279" w:rsidRPr="00E6597C">
        <w:rPr>
          <w:rFonts w:ascii="GHEA Grapalat" w:hAnsi="GHEA Grapalat" w:cs="Sylfaen"/>
          <w:b/>
          <w:lang w:val="hy-AM"/>
        </w:rPr>
        <w:t>բաց մրցույթի հրավերի</w:t>
      </w:r>
    </w:p>
    <w:p w:rsidR="00F02279" w:rsidRPr="00E6597C" w:rsidRDefault="00F02279" w:rsidP="00F02279">
      <w:pPr>
        <w:jc w:val="right"/>
        <w:rPr>
          <w:rFonts w:ascii="GHEA Grapalat" w:hAnsi="GHEA Grapalat"/>
          <w:lang w:val="es-ES"/>
        </w:rPr>
      </w:pPr>
    </w:p>
    <w:p w:rsidR="00F02279" w:rsidRPr="00E6597C" w:rsidRDefault="00F02279" w:rsidP="00F02279">
      <w:pPr>
        <w:tabs>
          <w:tab w:val="left" w:pos="2268"/>
        </w:tabs>
        <w:ind w:left="-284" w:firstLine="284"/>
        <w:jc w:val="right"/>
        <w:rPr>
          <w:rFonts w:ascii="GHEA Grapalat" w:hAnsi="GHEA Grapalat"/>
          <w:lang w:val="es-ES"/>
        </w:rPr>
      </w:pPr>
    </w:p>
    <w:p w:rsidR="00F02279" w:rsidRPr="00E6597C" w:rsidRDefault="00F02279" w:rsidP="00F02279">
      <w:pPr>
        <w:ind w:left="-142" w:firstLine="142"/>
        <w:jc w:val="center"/>
        <w:rPr>
          <w:rFonts w:ascii="GHEA Grapalat" w:hAnsi="GHEA Grapalat"/>
          <w:b/>
          <w:sz w:val="20"/>
          <w:szCs w:val="20"/>
          <w:lang w:val="es-ES"/>
        </w:rPr>
      </w:pPr>
      <w:r w:rsidRPr="00E6597C">
        <w:rPr>
          <w:rFonts w:ascii="GHEA Grapalat" w:hAnsi="GHEA Grapalat" w:cs="Sylfaen"/>
          <w:b/>
          <w:sz w:val="20"/>
          <w:szCs w:val="20"/>
          <w:lang w:val="pt-BR"/>
        </w:rPr>
        <w:t>ՊԵՏՈՒԹՅԱՆ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ԿԱՐԻՔՆԵՐԻ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ՀԱՄԱՐ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p>
    <w:p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ՊԵՏԱԿԱՆ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rsidR="00F02279" w:rsidRPr="00E6597C" w:rsidRDefault="00F02279" w:rsidP="00F02279">
      <w:pPr>
        <w:jc w:val="both"/>
        <w:rPr>
          <w:rFonts w:ascii="GHEA Grapalat" w:hAnsi="GHEA Grapalat"/>
          <w:lang w:val="es-ES"/>
        </w:rPr>
      </w:pPr>
    </w:p>
    <w:p w:rsidR="00F02279" w:rsidRPr="00E6597C" w:rsidRDefault="00F02279" w:rsidP="00F02279">
      <w:pPr>
        <w:jc w:val="both"/>
        <w:rPr>
          <w:rFonts w:ascii="GHEA Grapalat" w:hAnsi="GHEA Grapalat"/>
          <w:lang w:val="es-ES"/>
        </w:rPr>
      </w:pPr>
    </w:p>
    <w:p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F02279" w:rsidRPr="00E6597C" w:rsidRDefault="00F02279" w:rsidP="00F02279">
      <w:pPr>
        <w:ind w:firstLine="709"/>
        <w:jc w:val="both"/>
        <w:rPr>
          <w:rFonts w:ascii="GHEA Grapalat" w:hAnsi="GHEA Grapalat"/>
          <w:b/>
          <w:lang w:val="es-ES"/>
        </w:rPr>
      </w:pPr>
    </w:p>
    <w:p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rsidR="00F02279" w:rsidRPr="004953F5" w:rsidRDefault="00F02279" w:rsidP="004953F5">
      <w:pPr>
        <w:ind w:firstLine="720"/>
        <w:jc w:val="both"/>
        <w:rPr>
          <w:rFonts w:ascii="GHEA Grapalat" w:hAnsi="GHEA Grapalat"/>
          <w:vertAlign w:val="superscript"/>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004953F5" w:rsidRPr="004953F5">
        <w:rPr>
          <w:rFonts w:ascii="GHEA Grapalat" w:hAnsi="GHEA Grapalat" w:cs="Sylfaen"/>
          <w:b/>
          <w:sz w:val="20"/>
          <w:szCs w:val="20"/>
          <w:lang w:val="pt-BR"/>
        </w:rPr>
        <w:t>ՀՀ Կոտայքի մարզի Գառնի գյուղի խմելու ջրի համակարգի</w:t>
      </w:r>
      <w:r w:rsidR="004953F5">
        <w:rPr>
          <w:rFonts w:ascii="GHEA Grapalat" w:hAnsi="GHEA Grapalat" w:cs="Sylfaen"/>
          <w:b/>
          <w:sz w:val="20"/>
          <w:szCs w:val="20"/>
          <w:lang w:val="pt-BR"/>
        </w:rPr>
        <w:t xml:space="preserve"> </w:t>
      </w:r>
      <w:r w:rsidR="004953F5" w:rsidRPr="004953F5">
        <w:rPr>
          <w:rFonts w:ascii="GHEA Grapalat" w:hAnsi="GHEA Grapalat" w:cs="Sylfaen"/>
          <w:b/>
          <w:sz w:val="20"/>
          <w:szCs w:val="20"/>
          <w:lang w:val="pt-BR"/>
        </w:rPr>
        <w:t>վերակառուցման աշխատանքները</w:t>
      </w:r>
      <w:r w:rsidR="004953F5" w:rsidRPr="00E6597C">
        <w:rPr>
          <w:rFonts w:ascii="GHEA Grapalat" w:hAnsi="GHEA Grapalat"/>
          <w:sz w:val="20"/>
          <w:szCs w:val="20"/>
          <w:lang w:val="es-ES"/>
        </w:rPr>
        <w:t xml:space="preserve"> (</w:t>
      </w:r>
      <w:r w:rsidR="004953F5" w:rsidRPr="00E6597C">
        <w:rPr>
          <w:rFonts w:ascii="GHEA Grapalat" w:hAnsi="GHEA Grapalat" w:cs="Sylfaen"/>
          <w:sz w:val="20"/>
          <w:szCs w:val="20"/>
          <w:lang w:val="pt-BR"/>
        </w:rPr>
        <w:t>այսուհետ</w:t>
      </w:r>
      <w:r w:rsidR="004953F5" w:rsidRPr="00E6597C">
        <w:rPr>
          <w:rFonts w:ascii="GHEA Grapalat" w:hAnsi="GHEA Grapalat"/>
          <w:sz w:val="20"/>
          <w:szCs w:val="20"/>
          <w:lang w:val="es-ES"/>
        </w:rPr>
        <w:t xml:space="preserve">` </w:t>
      </w:r>
      <w:r w:rsidR="004953F5" w:rsidRPr="00E6597C">
        <w:rPr>
          <w:rFonts w:ascii="GHEA Grapalat" w:hAnsi="GHEA Grapalat" w:cs="Sylfaen"/>
          <w:sz w:val="20"/>
          <w:szCs w:val="20"/>
          <w:lang w:val="pt-BR"/>
        </w:rPr>
        <w:t>աշխատանք</w:t>
      </w:r>
      <w:r w:rsidR="004953F5" w:rsidRPr="00E6597C">
        <w:rPr>
          <w:rFonts w:ascii="GHEA Grapalat" w:hAnsi="GHEA Grapalat"/>
          <w:sz w:val="20"/>
          <w:szCs w:val="20"/>
          <w:lang w:val="es-ES"/>
        </w:rPr>
        <w:t xml:space="preserve">), </w:t>
      </w:r>
      <w:r w:rsidR="004953F5" w:rsidRPr="00E6597C">
        <w:rPr>
          <w:rFonts w:ascii="GHEA Grapalat" w:hAnsi="GHEA Grapalat" w:cs="Sylfaen"/>
          <w:sz w:val="20"/>
          <w:szCs w:val="20"/>
          <w:lang w:val="pt-BR"/>
        </w:rPr>
        <w:t>իսկ</w:t>
      </w:r>
      <w:r w:rsidR="004953F5" w:rsidRPr="00E6597C">
        <w:rPr>
          <w:rFonts w:ascii="GHEA Grapalat" w:hAnsi="GHEA Grapalat"/>
          <w:sz w:val="20"/>
          <w:szCs w:val="20"/>
          <w:lang w:val="es-ES"/>
        </w:rPr>
        <w:t xml:space="preserve"> </w:t>
      </w:r>
      <w:r w:rsidR="004953F5" w:rsidRPr="00E6597C">
        <w:rPr>
          <w:rFonts w:ascii="GHEA Grapalat" w:hAnsi="GHEA Grapalat" w:cs="Sylfaen"/>
          <w:sz w:val="20"/>
          <w:szCs w:val="20"/>
          <w:lang w:val="pt-BR"/>
        </w:rPr>
        <w:t>Պատվիրատուն</w:t>
      </w:r>
      <w:r w:rsidR="004953F5" w:rsidRPr="00E6597C">
        <w:rPr>
          <w:rFonts w:ascii="GHEA Grapalat" w:hAnsi="GHEA Grapalat"/>
          <w:sz w:val="20"/>
          <w:szCs w:val="20"/>
          <w:lang w:val="es-ES"/>
        </w:rPr>
        <w:t xml:space="preserve"> </w:t>
      </w:r>
      <w:r w:rsidR="004953F5" w:rsidRPr="00E6597C">
        <w:rPr>
          <w:rFonts w:ascii="GHEA Grapalat" w:hAnsi="GHEA Grapalat" w:cs="Sylfaen"/>
          <w:sz w:val="20"/>
          <w:szCs w:val="20"/>
          <w:lang w:val="pt-BR"/>
        </w:rPr>
        <w:t>պարտավորվում</w:t>
      </w:r>
      <w:r w:rsidR="004953F5" w:rsidRPr="00E6597C">
        <w:rPr>
          <w:rFonts w:ascii="GHEA Grapalat" w:hAnsi="GHEA Grapalat"/>
          <w:sz w:val="20"/>
          <w:szCs w:val="20"/>
          <w:lang w:val="es-ES"/>
        </w:rPr>
        <w:t xml:space="preserve"> </w:t>
      </w:r>
      <w:r w:rsidR="004953F5" w:rsidRPr="00E6597C">
        <w:rPr>
          <w:rFonts w:ascii="GHEA Grapalat" w:hAnsi="GHEA Grapalat" w:cs="Sylfaen"/>
          <w:sz w:val="20"/>
          <w:szCs w:val="20"/>
          <w:lang w:val="pt-BR"/>
        </w:rPr>
        <w:t>է</w:t>
      </w:r>
      <w:r w:rsidR="004953F5" w:rsidRPr="00E6597C">
        <w:rPr>
          <w:rFonts w:ascii="GHEA Grapalat" w:hAnsi="GHEA Grapalat"/>
          <w:sz w:val="20"/>
          <w:szCs w:val="20"/>
          <w:lang w:val="es-ES"/>
        </w:rPr>
        <w:t xml:space="preserve"> </w:t>
      </w:r>
      <w:r w:rsidR="004953F5" w:rsidRPr="00E6597C">
        <w:rPr>
          <w:rFonts w:ascii="GHEA Grapalat" w:hAnsi="GHEA Grapalat" w:cs="Sylfaen"/>
          <w:sz w:val="20"/>
          <w:szCs w:val="20"/>
          <w:lang w:val="pt-BR"/>
        </w:rPr>
        <w:t>ընդունել</w:t>
      </w:r>
      <w:r w:rsidR="004953F5" w:rsidRPr="00E6597C">
        <w:rPr>
          <w:rFonts w:ascii="GHEA Grapalat" w:hAnsi="GHEA Grapalat"/>
          <w:sz w:val="20"/>
          <w:szCs w:val="20"/>
          <w:lang w:val="es-ES"/>
        </w:rPr>
        <w:t xml:space="preserve"> </w:t>
      </w:r>
      <w:r w:rsidR="004953F5" w:rsidRPr="00E6597C">
        <w:rPr>
          <w:rFonts w:ascii="GHEA Grapalat" w:hAnsi="GHEA Grapalat" w:cs="Sylfaen"/>
          <w:sz w:val="20"/>
          <w:szCs w:val="20"/>
          <w:lang w:val="pt-BR"/>
        </w:rPr>
        <w:t>կատարված</w:t>
      </w:r>
      <w:r w:rsidR="004953F5" w:rsidRPr="00E6597C">
        <w:rPr>
          <w:rFonts w:ascii="GHEA Grapalat" w:hAnsi="GHEA Grapalat"/>
          <w:sz w:val="20"/>
          <w:szCs w:val="20"/>
          <w:lang w:val="es-ES"/>
        </w:rPr>
        <w:t xml:space="preserve"> ա</w:t>
      </w:r>
      <w:r w:rsidR="004953F5" w:rsidRPr="00E6597C">
        <w:rPr>
          <w:rFonts w:ascii="GHEA Grapalat" w:hAnsi="GHEA Grapalat" w:cs="Sylfaen"/>
          <w:sz w:val="20"/>
          <w:szCs w:val="20"/>
          <w:lang w:val="pt-BR"/>
        </w:rPr>
        <w:t>շխատանքը</w:t>
      </w:r>
      <w:r w:rsidR="004953F5" w:rsidRPr="00E6597C">
        <w:rPr>
          <w:rFonts w:ascii="GHEA Grapalat" w:hAnsi="GHEA Grapalat"/>
          <w:sz w:val="20"/>
          <w:szCs w:val="20"/>
          <w:lang w:val="es-ES"/>
        </w:rPr>
        <w:t xml:space="preserve"> </w:t>
      </w:r>
      <w:r w:rsidR="004953F5" w:rsidRPr="00E6597C">
        <w:rPr>
          <w:rFonts w:ascii="GHEA Grapalat" w:hAnsi="GHEA Grapalat" w:cs="Sylfaen"/>
          <w:sz w:val="20"/>
          <w:szCs w:val="20"/>
          <w:lang w:val="pt-BR"/>
        </w:rPr>
        <w:t>և</w:t>
      </w:r>
      <w:r w:rsidR="004953F5" w:rsidRPr="00E6597C">
        <w:rPr>
          <w:rFonts w:ascii="GHEA Grapalat" w:hAnsi="GHEA Grapalat"/>
          <w:sz w:val="20"/>
          <w:szCs w:val="20"/>
          <w:lang w:val="es-ES"/>
        </w:rPr>
        <w:t xml:space="preserve"> </w:t>
      </w:r>
      <w:r w:rsidR="004953F5" w:rsidRPr="00E6597C">
        <w:rPr>
          <w:rFonts w:ascii="GHEA Grapalat" w:hAnsi="GHEA Grapalat" w:cs="Sylfaen"/>
          <w:sz w:val="20"/>
          <w:szCs w:val="20"/>
          <w:lang w:val="pt-BR"/>
        </w:rPr>
        <w:t>վարձատրել</w:t>
      </w:r>
      <w:r w:rsidR="004953F5" w:rsidRPr="00E6597C">
        <w:rPr>
          <w:rFonts w:ascii="GHEA Grapalat" w:hAnsi="GHEA Grapalat" w:cs="Times Armenian"/>
          <w:sz w:val="20"/>
          <w:szCs w:val="20"/>
          <w:lang w:val="es-ES"/>
        </w:rPr>
        <w:t xml:space="preserve"> </w:t>
      </w:r>
      <w:r w:rsidR="004953F5" w:rsidRPr="00E6597C">
        <w:rPr>
          <w:rFonts w:ascii="GHEA Grapalat" w:hAnsi="GHEA Grapalat" w:cs="Sylfaen"/>
          <w:sz w:val="20"/>
          <w:szCs w:val="20"/>
          <w:lang w:val="pt-BR"/>
        </w:rPr>
        <w:t>դրա</w:t>
      </w:r>
      <w:r w:rsidR="004953F5" w:rsidRPr="00E6597C">
        <w:rPr>
          <w:rFonts w:ascii="GHEA Grapalat" w:hAnsi="GHEA Grapalat" w:cs="Times Armenian"/>
          <w:sz w:val="20"/>
          <w:szCs w:val="20"/>
          <w:lang w:val="es-ES"/>
        </w:rPr>
        <w:t xml:space="preserve"> </w:t>
      </w:r>
      <w:r w:rsidR="004953F5" w:rsidRPr="00E6597C">
        <w:rPr>
          <w:rFonts w:ascii="GHEA Grapalat" w:hAnsi="GHEA Grapalat" w:cs="Sylfaen"/>
          <w:sz w:val="20"/>
          <w:szCs w:val="20"/>
          <w:lang w:val="pt-BR"/>
        </w:rPr>
        <w:t>համար</w:t>
      </w:r>
      <w:r w:rsidR="004953F5" w:rsidRPr="00E6597C">
        <w:rPr>
          <w:rFonts w:ascii="GHEA Grapalat" w:hAnsi="GHEA Grapalat" w:cs="Tahoma"/>
          <w:sz w:val="20"/>
          <w:szCs w:val="20"/>
          <w:lang w:val="es-ES"/>
        </w:rPr>
        <w:t>։</w:t>
      </w:r>
      <w:r w:rsidR="004953F5" w:rsidRPr="0008230E">
        <w:rPr>
          <w:rFonts w:ascii="GHEA Grapalat" w:hAnsi="GHEA Grapalat" w:cs="Sylfaen"/>
          <w:b/>
          <w:i/>
          <w:lang w:val="af-ZA"/>
        </w:rPr>
        <w:t xml:space="preserve">  </w:t>
      </w:r>
      <w:r w:rsidRPr="00E6597C">
        <w:rPr>
          <w:rFonts w:ascii="GHEA Grapalat" w:hAnsi="GHEA Grapalat" w:cs="Sylfaen"/>
          <w:vertAlign w:val="superscript"/>
          <w:lang w:val="pt-BR"/>
        </w:rPr>
        <w:t xml:space="preserve">                                                                                                                                                                 </w:t>
      </w:r>
      <w:r w:rsidR="004953F5">
        <w:rPr>
          <w:rFonts w:ascii="GHEA Grapalat" w:hAnsi="GHEA Grapalat"/>
          <w:vertAlign w:val="superscript"/>
          <w:lang w:val="es-ES"/>
        </w:rPr>
        <w:t xml:space="preserve"> </w:t>
      </w:r>
    </w:p>
    <w:p w:rsidR="00F02279" w:rsidRPr="00E6597C" w:rsidRDefault="00F02279" w:rsidP="00F0227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ստանդարտներին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շինարարարական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նորմերին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կանոններին</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անբաժանելի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կազմող</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ծավալաթերթ</w:t>
      </w:r>
      <w:r w:rsidRPr="00E6597C">
        <w:rPr>
          <w:rFonts w:ascii="GHEA Grapalat" w:hAnsi="GHEA Grapalat" w:cs="Times Armenian"/>
          <w:sz w:val="20"/>
          <w:szCs w:val="20"/>
          <w:lang w:val="es-ES"/>
        </w:rPr>
        <w:t>-</w:t>
      </w:r>
      <w:r w:rsidRPr="00E6597C">
        <w:rPr>
          <w:rFonts w:ascii="GHEA Grapalat" w:hAnsi="GHEA Grapalat" w:cs="Sylfaen"/>
          <w:sz w:val="20"/>
          <w:szCs w:val="20"/>
          <w:lang w:val="pt-BR"/>
        </w:rPr>
        <w:t>նախահաշվին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ahoma"/>
          <w:sz w:val="20"/>
          <w:szCs w:val="20"/>
          <w:lang w:val="es-ES"/>
        </w:rPr>
        <w:t>։</w:t>
      </w:r>
    </w:p>
    <w:p w:rsidR="00DE4C7E" w:rsidRPr="00C00C71" w:rsidRDefault="00F02279" w:rsidP="00DE4C7E">
      <w:pPr>
        <w:tabs>
          <w:tab w:val="left" w:pos="1134"/>
        </w:tabs>
        <w:ind w:firstLine="720"/>
        <w:jc w:val="both"/>
        <w:rPr>
          <w:rFonts w:ascii="GHEA Grapalat" w:hAnsi="GHEA Grapalat" w:cs="Times Armenian"/>
          <w:b/>
          <w:lang w:val="hy-AM"/>
        </w:rPr>
      </w:pPr>
      <w:r w:rsidRPr="00C00C71">
        <w:rPr>
          <w:rFonts w:ascii="GHEA Grapalat" w:hAnsi="GHEA Grapalat"/>
          <w:sz w:val="20"/>
          <w:szCs w:val="20"/>
          <w:lang w:val="es-ES"/>
        </w:rPr>
        <w:t>1.3</w:t>
      </w:r>
      <w:r w:rsidRPr="00C00C71">
        <w:rPr>
          <w:rFonts w:ascii="GHEA Grapalat" w:hAnsi="GHEA Grapalat"/>
          <w:sz w:val="20"/>
          <w:szCs w:val="20"/>
          <w:lang w:val="es-ES"/>
        </w:rPr>
        <w:tab/>
        <w:t>Պ</w:t>
      </w:r>
      <w:r w:rsidRPr="00C00C71">
        <w:rPr>
          <w:rFonts w:ascii="GHEA Grapalat" w:hAnsi="GHEA Grapalat" w:cs="Sylfaen"/>
          <w:sz w:val="20"/>
          <w:szCs w:val="20"/>
          <w:lang w:val="pt-BR"/>
        </w:rPr>
        <w:t>այմանագրով</w:t>
      </w:r>
      <w:r w:rsidRPr="00C00C71">
        <w:rPr>
          <w:rFonts w:ascii="GHEA Grapalat" w:hAnsi="GHEA Grapalat" w:cs="Times Armenian"/>
          <w:sz w:val="20"/>
          <w:szCs w:val="20"/>
          <w:lang w:val="es-ES"/>
        </w:rPr>
        <w:t xml:space="preserve"> </w:t>
      </w:r>
      <w:r w:rsidRPr="00C00C71">
        <w:rPr>
          <w:rFonts w:ascii="GHEA Grapalat" w:hAnsi="GHEA Grapalat" w:cs="Sylfaen"/>
          <w:sz w:val="20"/>
          <w:szCs w:val="20"/>
          <w:lang w:val="pt-BR"/>
        </w:rPr>
        <w:t>նախատեսված</w:t>
      </w:r>
      <w:r w:rsidRPr="00C00C71">
        <w:rPr>
          <w:rFonts w:ascii="GHEA Grapalat" w:hAnsi="GHEA Grapalat" w:cs="Times Armenian"/>
          <w:sz w:val="20"/>
          <w:szCs w:val="20"/>
          <w:lang w:val="es-ES"/>
        </w:rPr>
        <w:t xml:space="preserve"> ա</w:t>
      </w:r>
      <w:r w:rsidRPr="00C00C71">
        <w:rPr>
          <w:rFonts w:ascii="GHEA Grapalat" w:hAnsi="GHEA Grapalat" w:cs="Sylfaen"/>
          <w:sz w:val="20"/>
          <w:szCs w:val="20"/>
          <w:lang w:val="pt-BR"/>
        </w:rPr>
        <w:t>շխատանքները</w:t>
      </w:r>
      <w:r w:rsidRPr="00C00C71">
        <w:rPr>
          <w:rFonts w:ascii="GHEA Grapalat" w:hAnsi="GHEA Grapalat" w:cs="Times Armenian"/>
          <w:sz w:val="20"/>
          <w:szCs w:val="20"/>
          <w:lang w:val="es-ES"/>
        </w:rPr>
        <w:t xml:space="preserve"> </w:t>
      </w:r>
      <w:r w:rsidRPr="00C00C71">
        <w:rPr>
          <w:rFonts w:ascii="GHEA Grapalat" w:hAnsi="GHEA Grapalat" w:cs="Sylfaen"/>
          <w:sz w:val="20"/>
          <w:szCs w:val="20"/>
          <w:lang w:val="pt-BR"/>
        </w:rPr>
        <w:t>սկսվում</w:t>
      </w:r>
      <w:r w:rsidRPr="00C00C71">
        <w:rPr>
          <w:rFonts w:ascii="GHEA Grapalat" w:hAnsi="GHEA Grapalat" w:cs="Times Armenian"/>
          <w:sz w:val="20"/>
          <w:szCs w:val="20"/>
          <w:lang w:val="es-ES"/>
        </w:rPr>
        <w:t xml:space="preserve"> </w:t>
      </w:r>
      <w:r w:rsidRPr="00C00C71">
        <w:rPr>
          <w:rFonts w:ascii="GHEA Grapalat" w:hAnsi="GHEA Grapalat" w:cs="Sylfaen"/>
          <w:sz w:val="20"/>
          <w:szCs w:val="20"/>
          <w:lang w:val="pt-BR"/>
        </w:rPr>
        <w:t>են</w:t>
      </w:r>
      <w:r w:rsidRPr="00C00C71">
        <w:rPr>
          <w:rFonts w:ascii="GHEA Grapalat" w:hAnsi="GHEA Grapalat" w:cs="Times Armenian"/>
          <w:sz w:val="20"/>
          <w:szCs w:val="20"/>
          <w:lang w:val="es-ES"/>
        </w:rPr>
        <w:t xml:space="preserve"> պ</w:t>
      </w:r>
      <w:r w:rsidRPr="00C00C71">
        <w:rPr>
          <w:rFonts w:ascii="GHEA Grapalat" w:hAnsi="GHEA Grapalat" w:cs="Sylfaen"/>
          <w:sz w:val="20"/>
          <w:szCs w:val="20"/>
          <w:lang w:val="pt-BR"/>
        </w:rPr>
        <w:t>այմանագիրն</w:t>
      </w:r>
      <w:r w:rsidRPr="00C00C71">
        <w:rPr>
          <w:rFonts w:ascii="GHEA Grapalat" w:hAnsi="GHEA Grapalat" w:cs="Times Armenian"/>
          <w:sz w:val="20"/>
          <w:szCs w:val="20"/>
          <w:lang w:val="es-ES"/>
        </w:rPr>
        <w:t xml:space="preserve">   </w:t>
      </w:r>
      <w:r w:rsidRPr="00C00C71">
        <w:rPr>
          <w:rFonts w:ascii="GHEA Grapalat" w:hAnsi="GHEA Grapalat" w:cs="Sylfaen"/>
          <w:sz w:val="20"/>
          <w:szCs w:val="20"/>
          <w:lang w:val="pt-BR"/>
        </w:rPr>
        <w:t>ուժի</w:t>
      </w:r>
      <w:r w:rsidRPr="00C00C71">
        <w:rPr>
          <w:rFonts w:ascii="GHEA Grapalat" w:hAnsi="GHEA Grapalat" w:cs="Times Armenian"/>
          <w:sz w:val="20"/>
          <w:szCs w:val="20"/>
          <w:lang w:val="es-ES"/>
        </w:rPr>
        <w:t xml:space="preserve"> </w:t>
      </w:r>
      <w:r w:rsidRPr="00C00C71">
        <w:rPr>
          <w:rFonts w:ascii="GHEA Grapalat" w:hAnsi="GHEA Grapalat" w:cs="Sylfaen"/>
          <w:sz w:val="20"/>
          <w:szCs w:val="20"/>
          <w:lang w:val="pt-BR"/>
        </w:rPr>
        <w:t>մեջ</w:t>
      </w:r>
      <w:r w:rsidRPr="00C00C71">
        <w:rPr>
          <w:rFonts w:ascii="GHEA Grapalat" w:hAnsi="GHEA Grapalat" w:cs="Times Armenian"/>
          <w:sz w:val="20"/>
          <w:szCs w:val="20"/>
          <w:lang w:val="es-ES"/>
        </w:rPr>
        <w:t xml:space="preserve"> </w:t>
      </w:r>
      <w:r w:rsidRPr="00C00C71">
        <w:rPr>
          <w:rFonts w:ascii="GHEA Grapalat" w:hAnsi="GHEA Grapalat" w:cs="Sylfaen"/>
          <w:sz w:val="20"/>
          <w:szCs w:val="20"/>
          <w:lang w:val="pt-BR"/>
        </w:rPr>
        <w:t>մտնելուց</w:t>
      </w:r>
      <w:r w:rsidRPr="00C00C71">
        <w:rPr>
          <w:rFonts w:ascii="GHEA Grapalat" w:hAnsi="GHEA Grapalat" w:cs="Times Armenian"/>
          <w:sz w:val="20"/>
          <w:szCs w:val="20"/>
          <w:lang w:val="es-ES"/>
        </w:rPr>
        <w:t xml:space="preserve"> </w:t>
      </w:r>
      <w:r w:rsidRPr="00C00C71">
        <w:rPr>
          <w:rFonts w:ascii="GHEA Grapalat" w:hAnsi="GHEA Grapalat" w:cs="Sylfaen"/>
          <w:sz w:val="20"/>
          <w:szCs w:val="20"/>
          <w:lang w:val="pt-BR"/>
        </w:rPr>
        <w:t>հետո</w:t>
      </w:r>
      <w:r w:rsidRPr="00C00C71">
        <w:rPr>
          <w:rFonts w:ascii="GHEA Grapalat" w:hAnsi="GHEA Grapalat" w:cs="Times Armenian"/>
          <w:sz w:val="20"/>
          <w:szCs w:val="20"/>
          <w:lang w:val="es-ES"/>
        </w:rPr>
        <w:t xml:space="preserve"> </w:t>
      </w:r>
      <w:r w:rsidRPr="00C00C71">
        <w:rPr>
          <w:rFonts w:ascii="GHEA Grapalat" w:hAnsi="GHEA Grapalat" w:cs="Sylfaen"/>
          <w:sz w:val="20"/>
          <w:szCs w:val="20"/>
          <w:lang w:val="pt-BR"/>
        </w:rPr>
        <w:t>և</w:t>
      </w:r>
      <w:r w:rsidRPr="00C00C71">
        <w:rPr>
          <w:rFonts w:ascii="GHEA Grapalat" w:hAnsi="GHEA Grapalat" w:cs="Times Armenian"/>
          <w:sz w:val="20"/>
          <w:szCs w:val="20"/>
          <w:lang w:val="es-ES"/>
        </w:rPr>
        <w:t xml:space="preserve">  </w:t>
      </w:r>
      <w:r w:rsidRPr="00C00C71">
        <w:rPr>
          <w:rFonts w:ascii="GHEA Grapalat" w:hAnsi="GHEA Grapalat" w:cs="Sylfaen"/>
          <w:sz w:val="20"/>
          <w:szCs w:val="20"/>
          <w:lang w:val="pt-BR"/>
        </w:rPr>
        <w:t>կատարման</w:t>
      </w:r>
      <w:r w:rsidRPr="00C00C71">
        <w:rPr>
          <w:rFonts w:ascii="GHEA Grapalat" w:hAnsi="GHEA Grapalat" w:cs="Times Armenian"/>
          <w:sz w:val="20"/>
          <w:szCs w:val="20"/>
          <w:lang w:val="es-ES"/>
        </w:rPr>
        <w:t xml:space="preserve"> </w:t>
      </w:r>
      <w:r w:rsidRPr="00C00C71">
        <w:rPr>
          <w:rFonts w:ascii="GHEA Grapalat" w:hAnsi="GHEA Grapalat" w:cs="Sylfaen"/>
          <w:sz w:val="20"/>
          <w:szCs w:val="20"/>
          <w:lang w:val="pt-BR"/>
        </w:rPr>
        <w:t>ժամկետը</w:t>
      </w:r>
      <w:r w:rsidRPr="00C00C71">
        <w:rPr>
          <w:rFonts w:ascii="GHEA Grapalat" w:hAnsi="GHEA Grapalat"/>
          <w:sz w:val="20"/>
          <w:szCs w:val="20"/>
          <w:lang w:val="es-ES"/>
        </w:rPr>
        <w:t xml:space="preserve"> </w:t>
      </w:r>
      <w:r w:rsidRPr="00C00C71">
        <w:rPr>
          <w:rFonts w:ascii="GHEA Grapalat" w:hAnsi="GHEA Grapalat" w:cs="Sylfaen"/>
          <w:sz w:val="20"/>
          <w:szCs w:val="20"/>
          <w:lang w:val="pt-BR"/>
        </w:rPr>
        <w:t>սահմանվում</w:t>
      </w:r>
      <w:r w:rsidRPr="00C00C71">
        <w:rPr>
          <w:rFonts w:ascii="GHEA Grapalat" w:hAnsi="GHEA Grapalat" w:cs="Times Armenian"/>
          <w:sz w:val="20"/>
          <w:szCs w:val="20"/>
          <w:lang w:val="es-ES"/>
        </w:rPr>
        <w:t xml:space="preserve"> </w:t>
      </w:r>
      <w:r w:rsidRPr="00C00C71">
        <w:rPr>
          <w:rFonts w:ascii="GHEA Grapalat" w:hAnsi="GHEA Grapalat" w:cs="Sylfaen"/>
          <w:sz w:val="20"/>
          <w:szCs w:val="20"/>
          <w:lang w:val="pt-BR"/>
        </w:rPr>
        <w:t>է</w:t>
      </w:r>
      <w:r w:rsidRPr="00C00C71">
        <w:rPr>
          <w:rFonts w:ascii="GHEA Grapalat" w:hAnsi="GHEA Grapalat" w:cs="Times Armenian"/>
          <w:sz w:val="20"/>
          <w:szCs w:val="20"/>
          <w:lang w:val="es-ES"/>
        </w:rPr>
        <w:t>`</w:t>
      </w:r>
      <w:r w:rsidR="00DE4C7E" w:rsidRPr="00C00C71">
        <w:rPr>
          <w:rFonts w:ascii="GHEA Grapalat" w:hAnsi="GHEA Grapalat" w:cs="Times Armenian"/>
          <w:lang w:val="es-ES"/>
        </w:rPr>
        <w:t xml:space="preserve"> </w:t>
      </w:r>
      <w:r w:rsidR="00C00C71" w:rsidRPr="00C00C71">
        <w:rPr>
          <w:rFonts w:ascii="GHEA Grapalat" w:hAnsi="GHEA Grapalat" w:cs="Times Armenian"/>
          <w:b/>
          <w:lang w:val="hy-AM"/>
        </w:rPr>
        <w:t>համաձան  Հավելված թիվ 2</w:t>
      </w:r>
      <w:r w:rsidRPr="00C00C71">
        <w:rPr>
          <w:rFonts w:ascii="GHEA Grapalat" w:hAnsi="GHEA Grapalat" w:cs="Times Armenian"/>
          <w:b/>
          <w:lang w:val="hy-AM"/>
        </w:rPr>
        <w:t>:</w:t>
      </w:r>
    </w:p>
    <w:p w:rsidR="00F02279" w:rsidRPr="00DE4C7E" w:rsidRDefault="00F02279" w:rsidP="00DE4C7E">
      <w:pPr>
        <w:tabs>
          <w:tab w:val="left" w:pos="1134"/>
        </w:tabs>
        <w:ind w:firstLine="720"/>
        <w:jc w:val="both"/>
        <w:rPr>
          <w:rFonts w:ascii="GHEA Grapalat" w:hAnsi="GHEA Grapalat" w:cs="Times Armenian"/>
          <w:highlight w:val="yellow"/>
          <w:lang w:val="es-ES"/>
        </w:rPr>
      </w:pP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տեսակի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փուլերի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որոշվում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համաձայնեցված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Հավելված</w:t>
      </w:r>
      <w:r w:rsidRPr="00E6597C">
        <w:rPr>
          <w:rFonts w:ascii="GHEA Grapalat" w:hAnsi="GHEA Grapalat" w:cs="Sylfaen"/>
          <w:sz w:val="20"/>
          <w:szCs w:val="20"/>
          <w:lang w:val="es-ES"/>
        </w:rPr>
        <w:t xml:space="preserve"> N 2)</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134"/>
        </w:tabs>
        <w:ind w:firstLine="720"/>
        <w:jc w:val="both"/>
        <w:rPr>
          <w:rFonts w:ascii="GHEA Grapalat" w:hAnsi="GHEA Grapalat"/>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rsidR="00F02279" w:rsidRPr="00E6597C" w:rsidRDefault="00F02279" w:rsidP="00F0227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DE4C7E" w:rsidRDefault="00F02279" w:rsidP="00DE4C7E">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lastRenderedPageBreak/>
        <w:t>գ</w:t>
      </w:r>
      <w:r w:rsidRPr="00E6597C">
        <w:rPr>
          <w:rFonts w:ascii="GHEA Grapalat" w:hAnsi="GHEA Grapalat"/>
          <w:sz w:val="20"/>
          <w:szCs w:val="20"/>
          <w:lang w:val="es-ES"/>
        </w:rPr>
        <w:t>)</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նախագծանախահաշվային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p>
    <w:p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b/>
          <w:i/>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գործիքներով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մեխանիզմներով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պատշաճ</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ծավալաթերթին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ahoma"/>
          <w:sz w:val="20"/>
          <w:szCs w:val="20"/>
          <w:lang w:val="es-ES"/>
        </w:rPr>
        <w:t>։</w:t>
      </w:r>
    </w:p>
    <w:p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շինմոնտաժային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նորմերին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մոնտաժված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էլեկտրական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ջեռուցման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ջրամատակարարման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կոյուղու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օդափոխիչ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փորձարկում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համալիր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փորձարկմանը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lastRenderedPageBreak/>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Sylfaen"/>
          <w:sz w:val="16"/>
          <w:szCs w:val="16"/>
          <w:u w:val="single"/>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w:t>
      </w:r>
      <w:r w:rsidR="004953F5" w:rsidRPr="004953F5">
        <w:rPr>
          <w:rFonts w:ascii="GHEA Grapalat" w:hAnsi="GHEA Grapalat" w:cs="Sylfaen"/>
          <w:sz w:val="20"/>
          <w:szCs w:val="20"/>
          <w:lang w:val="hy-AM"/>
        </w:rPr>
        <w:t xml:space="preserve"> </w:t>
      </w:r>
      <w:r w:rsidRPr="00E6597C">
        <w:rPr>
          <w:rFonts w:ascii="GHEA Grapalat" w:hAnsi="GHEA Grapalat" w:cs="Sylfaen"/>
          <w:sz w:val="20"/>
          <w:szCs w:val="20"/>
          <w:lang w:val="hy-AM"/>
        </w:rPr>
        <w:t xml:space="preserve"> </w:t>
      </w:r>
      <w:r w:rsidR="004953F5" w:rsidRPr="008059A7">
        <w:rPr>
          <w:rFonts w:ascii="GHEA Grapalat" w:hAnsi="GHEA Grapalat" w:cs="Sylfaen"/>
          <w:b/>
          <w:sz w:val="20"/>
          <w:lang w:val="hy-AM"/>
        </w:rPr>
        <w:t xml:space="preserve">2 </w:t>
      </w:r>
      <w:r w:rsidRPr="008059A7">
        <w:rPr>
          <w:rFonts w:ascii="GHEA Grapalat" w:hAnsi="GHEA Grapalat" w:cs="Sylfaen"/>
          <w:b/>
          <w:sz w:val="20"/>
          <w:lang w:val="hy-AM"/>
        </w:rPr>
        <w:t xml:space="preserve"> օրինակ </w:t>
      </w:r>
      <w:r w:rsidRPr="008059A7">
        <w:rPr>
          <w:rFonts w:ascii="GHEA Grapalat" w:hAnsi="GHEA Grapalat" w:cs="Sylfaen"/>
          <w:b/>
          <w:sz w:val="20"/>
          <w:szCs w:val="20"/>
          <w:lang w:val="hy-AM"/>
        </w:rPr>
        <w:t>(հավելված N 3):</w:t>
      </w:r>
      <w:r w:rsidRPr="00E6597C">
        <w:rPr>
          <w:rFonts w:ascii="GHEA Grapalat" w:hAnsi="GHEA Grapalat" w:cs="Sylfaen"/>
          <w:sz w:val="20"/>
          <w:szCs w:val="20"/>
          <w:lang w:val="hy-AM"/>
        </w:rPr>
        <w:t xml:space="preserve"> </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004953F5" w:rsidRPr="008059A7">
        <w:rPr>
          <w:rFonts w:ascii="GHEA Grapalat" w:hAnsi="GHEA Grapalat" w:cs="Sylfaen"/>
          <w:b/>
          <w:sz w:val="20"/>
          <w:szCs w:val="20"/>
          <w:u w:val="single"/>
          <w:lang w:val="hy-AM"/>
        </w:rPr>
        <w:t>20</w:t>
      </w:r>
      <w:r w:rsidRPr="00E6597C">
        <w:rPr>
          <w:rFonts w:ascii="GHEA Grapalat" w:hAnsi="GHEA Grapalat" w:cs="Sylfaen"/>
          <w:sz w:val="20"/>
          <w:szCs w:val="20"/>
          <w:lang w:val="hy-AM"/>
        </w:rPr>
        <w:t xml:space="preserve"> </w:t>
      </w:r>
      <w:r w:rsidRPr="008059A7">
        <w:rPr>
          <w:rFonts w:ascii="GHEA Grapalat" w:hAnsi="GHEA Grapalat" w:cs="Sylfaen"/>
          <w:b/>
          <w:sz w:val="20"/>
          <w:szCs w:val="20"/>
          <w:lang w:val="hy-AM"/>
        </w:rPr>
        <w:t>աշխատանքային</w:t>
      </w:r>
      <w:r w:rsidRPr="00E6597C">
        <w:rPr>
          <w:rFonts w:ascii="GHEA Grapalat" w:hAnsi="GHEA Grapalat" w:cs="Sylfaen"/>
          <w:sz w:val="20"/>
          <w:szCs w:val="20"/>
          <w:lang w:val="hy-AM"/>
        </w:rPr>
        <w:t xml:space="preserve">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E6597C">
        <w:rPr>
          <w:rFonts w:ascii="GHEA Grapalat" w:hAnsi="GHEA Grapalat" w:cs="Sylfaen"/>
          <w:sz w:val="20"/>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E6597C">
        <w:rPr>
          <w:rFonts w:ascii="GHEA Grapalat" w:hAnsi="GHEA Grapalat" w:cs="Sylfaen"/>
          <w:sz w:val="20"/>
        </w:rPr>
        <w:t>Պ</w:t>
      </w:r>
      <w:r w:rsidRPr="00E6597C">
        <w:rPr>
          <w:rFonts w:ascii="GHEA Grapalat" w:hAnsi="GHEA Grapalat" w:cs="Sylfaen"/>
          <w:sz w:val="20"/>
          <w:lang w:val="hy-AM"/>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F02279" w:rsidRPr="00E6597C" w:rsidRDefault="00F02279" w:rsidP="00F02279">
      <w:pPr>
        <w:tabs>
          <w:tab w:val="left" w:pos="1276"/>
        </w:tabs>
        <w:ind w:firstLine="720"/>
        <w:jc w:val="both"/>
        <w:rPr>
          <w:rFonts w:ascii="GHEA Grapalat" w:hAnsi="GHEA Grapalat"/>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rsidR="00F02279" w:rsidRPr="00E6597C" w:rsidRDefault="00F02279" w:rsidP="00F02279">
      <w:pPr>
        <w:tabs>
          <w:tab w:val="left" w:pos="1276"/>
        </w:tabs>
        <w:ind w:firstLine="720"/>
        <w:jc w:val="both"/>
        <w:rPr>
          <w:rFonts w:ascii="GHEA Grapalat" w:hAnsi="GHEA Grapalat"/>
          <w:sz w:val="20"/>
          <w:szCs w:val="20"/>
          <w:lang w:val="hy-AM"/>
        </w:rPr>
      </w:pPr>
    </w:p>
    <w:p w:rsidR="00F02279" w:rsidRPr="008059A7" w:rsidRDefault="00F02279" w:rsidP="008059A7">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4605D7">
        <w:rPr>
          <w:rFonts w:ascii="GHEA Grapalat" w:hAnsi="GHEA Grapalat" w:cs="Sylfaen"/>
          <w:sz w:val="20"/>
          <w:szCs w:val="20"/>
          <w:lang w:val="hy-AM"/>
        </w:rPr>
        <w:t>:</w:t>
      </w:r>
      <w:r w:rsidR="00FF75B6" w:rsidRPr="00FF75B6">
        <w:rPr>
          <w:rFonts w:ascii="GHEA Grapalat" w:hAnsi="GHEA Grapalat" w:cs="Sylfaen"/>
          <w:sz w:val="20"/>
          <w:szCs w:val="20"/>
          <w:vertAlign w:val="superscript"/>
          <w:lang w:val="hy-AM"/>
        </w:rPr>
        <w:t>28</w:t>
      </w:r>
    </w:p>
    <w:p w:rsidR="00453036" w:rsidRPr="00453036" w:rsidRDefault="00453036" w:rsidP="00453036">
      <w:pPr>
        <w:tabs>
          <w:tab w:val="num" w:pos="0"/>
          <w:tab w:val="left" w:pos="720"/>
          <w:tab w:val="num" w:pos="900"/>
        </w:tabs>
        <w:jc w:val="both"/>
        <w:rPr>
          <w:rFonts w:ascii="GHEA Grapalat" w:hAnsi="GHEA Grapalat"/>
          <w:sz w:val="20"/>
          <w:szCs w:val="20"/>
          <w:lang w:val="hy-AM"/>
        </w:rPr>
      </w:pPr>
      <w:r w:rsidRPr="00453036">
        <w:rPr>
          <w:rFonts w:ascii="GHEA Grapalat" w:hAnsi="GHEA Grapalat" w:cs="Sylfaen"/>
          <w:sz w:val="20"/>
          <w:szCs w:val="20"/>
          <w:lang w:val="hy-AM"/>
        </w:rPr>
        <w:t xml:space="preserve">        </w:t>
      </w:r>
      <w:r w:rsidRPr="00453036">
        <w:rPr>
          <w:rFonts w:ascii="GHEA Grapalat" w:hAnsi="GHEA Grapalat"/>
          <w:sz w:val="20"/>
          <w:szCs w:val="20"/>
          <w:lang w:val="hy-AM"/>
        </w:rPr>
        <w:t xml:space="preserve">5.2 </w:t>
      </w:r>
      <w:r w:rsidRPr="00453036">
        <w:rPr>
          <w:rFonts w:ascii="GHEA Grapalat" w:hAnsi="GHEA Grapalat" w:cs="Sylfaen"/>
          <w:sz w:val="20"/>
          <w:szCs w:val="20"/>
          <w:lang w:val="hy-AM"/>
        </w:rPr>
        <w:t>Աշխատանքի</w:t>
      </w:r>
      <w:r w:rsidRPr="00453036">
        <w:rPr>
          <w:rFonts w:ascii="GHEA Grapalat" w:hAnsi="GHEA Grapalat" w:cs="Times Armenian"/>
          <w:sz w:val="20"/>
          <w:szCs w:val="20"/>
          <w:lang w:val="hy-AM"/>
        </w:rPr>
        <w:t xml:space="preserve"> </w:t>
      </w:r>
      <w:r w:rsidRPr="00453036">
        <w:rPr>
          <w:rFonts w:ascii="GHEA Grapalat" w:hAnsi="GHEA Grapalat" w:cs="Sylfaen"/>
          <w:sz w:val="20"/>
          <w:szCs w:val="20"/>
          <w:lang w:val="hy-AM"/>
        </w:rPr>
        <w:t>գինը</w:t>
      </w:r>
      <w:r w:rsidRPr="00453036">
        <w:rPr>
          <w:rFonts w:ascii="GHEA Grapalat" w:hAnsi="GHEA Grapalat" w:cs="Times Armenian"/>
          <w:sz w:val="20"/>
          <w:szCs w:val="20"/>
          <w:lang w:val="hy-AM"/>
        </w:rPr>
        <w:t xml:space="preserve"> </w:t>
      </w:r>
      <w:r w:rsidRPr="00453036">
        <w:rPr>
          <w:rFonts w:ascii="GHEA Grapalat" w:hAnsi="GHEA Grapalat" w:cs="Sylfaen"/>
          <w:sz w:val="20"/>
          <w:szCs w:val="20"/>
          <w:lang w:val="hy-AM"/>
        </w:rPr>
        <w:t>կայուն</w:t>
      </w:r>
      <w:r w:rsidRPr="00453036">
        <w:rPr>
          <w:rFonts w:ascii="GHEA Grapalat" w:hAnsi="GHEA Grapalat" w:cs="Times Armenian"/>
          <w:sz w:val="20"/>
          <w:szCs w:val="20"/>
          <w:lang w:val="hy-AM"/>
        </w:rPr>
        <w:t xml:space="preserve"> </w:t>
      </w:r>
      <w:r w:rsidRPr="00453036">
        <w:rPr>
          <w:rFonts w:ascii="GHEA Grapalat" w:hAnsi="GHEA Grapalat" w:cs="Sylfaen"/>
          <w:sz w:val="20"/>
          <w:szCs w:val="20"/>
          <w:lang w:val="hy-AM"/>
        </w:rPr>
        <w:t>է</w:t>
      </w:r>
      <w:r w:rsidRPr="00453036">
        <w:rPr>
          <w:rFonts w:ascii="GHEA Grapalat" w:hAnsi="GHEA Grapalat" w:cs="Times Armenian"/>
          <w:sz w:val="20"/>
          <w:szCs w:val="20"/>
          <w:lang w:val="hy-AM"/>
        </w:rPr>
        <w:t xml:space="preserve"> </w:t>
      </w:r>
      <w:r w:rsidRPr="00453036">
        <w:rPr>
          <w:rFonts w:ascii="GHEA Grapalat" w:hAnsi="GHEA Grapalat" w:cs="Sylfaen"/>
          <w:sz w:val="20"/>
          <w:szCs w:val="20"/>
          <w:lang w:val="hy-AM"/>
        </w:rPr>
        <w:t>և</w:t>
      </w:r>
      <w:r w:rsidRPr="00453036">
        <w:rPr>
          <w:rFonts w:ascii="GHEA Grapalat" w:hAnsi="GHEA Grapalat" w:cs="Times Armenian"/>
          <w:sz w:val="20"/>
          <w:szCs w:val="20"/>
          <w:lang w:val="hy-AM"/>
        </w:rPr>
        <w:t xml:space="preserve"> </w:t>
      </w:r>
      <w:r w:rsidRPr="00453036">
        <w:rPr>
          <w:rFonts w:ascii="GHEA Grapalat" w:hAnsi="GHEA Grapalat" w:cs="Sylfaen"/>
          <w:sz w:val="20"/>
          <w:szCs w:val="20"/>
          <w:lang w:val="hy-AM"/>
        </w:rPr>
        <w:t>Կապալառուն</w:t>
      </w:r>
      <w:r w:rsidRPr="00453036">
        <w:rPr>
          <w:rFonts w:ascii="GHEA Grapalat" w:hAnsi="GHEA Grapalat" w:cs="Times Armenian"/>
          <w:sz w:val="20"/>
          <w:szCs w:val="20"/>
          <w:lang w:val="hy-AM"/>
        </w:rPr>
        <w:t xml:space="preserve"> </w:t>
      </w:r>
      <w:r w:rsidRPr="00453036">
        <w:rPr>
          <w:rFonts w:ascii="GHEA Grapalat" w:hAnsi="GHEA Grapalat" w:cs="Sylfaen"/>
          <w:sz w:val="20"/>
          <w:szCs w:val="20"/>
          <w:lang w:val="hy-AM"/>
        </w:rPr>
        <w:t>իրավունք</w:t>
      </w:r>
      <w:r w:rsidRPr="00453036">
        <w:rPr>
          <w:rFonts w:ascii="GHEA Grapalat" w:hAnsi="GHEA Grapalat" w:cs="Times Armenian"/>
          <w:sz w:val="20"/>
          <w:szCs w:val="20"/>
          <w:lang w:val="hy-AM"/>
        </w:rPr>
        <w:t xml:space="preserve"> </w:t>
      </w:r>
      <w:r w:rsidRPr="00453036">
        <w:rPr>
          <w:rFonts w:ascii="GHEA Grapalat" w:hAnsi="GHEA Grapalat" w:cs="Sylfaen"/>
          <w:sz w:val="20"/>
          <w:szCs w:val="20"/>
          <w:lang w:val="hy-AM"/>
        </w:rPr>
        <w:t>չունի</w:t>
      </w:r>
      <w:r w:rsidRPr="00453036">
        <w:rPr>
          <w:rFonts w:ascii="GHEA Grapalat" w:hAnsi="GHEA Grapalat" w:cs="Times Armenian"/>
          <w:sz w:val="20"/>
          <w:szCs w:val="20"/>
          <w:lang w:val="hy-AM"/>
        </w:rPr>
        <w:t xml:space="preserve"> </w:t>
      </w:r>
      <w:r w:rsidRPr="00453036">
        <w:rPr>
          <w:rFonts w:ascii="GHEA Grapalat" w:hAnsi="GHEA Grapalat" w:cs="Sylfaen"/>
          <w:sz w:val="20"/>
          <w:szCs w:val="20"/>
          <w:lang w:val="hy-AM"/>
        </w:rPr>
        <w:t>պահանջել</w:t>
      </w:r>
      <w:r w:rsidRPr="00453036">
        <w:rPr>
          <w:rFonts w:ascii="GHEA Grapalat" w:hAnsi="GHEA Grapalat" w:cs="Times Armenian"/>
          <w:sz w:val="20"/>
          <w:szCs w:val="20"/>
          <w:lang w:val="hy-AM"/>
        </w:rPr>
        <w:t xml:space="preserve"> </w:t>
      </w:r>
      <w:r w:rsidRPr="00453036">
        <w:rPr>
          <w:rFonts w:ascii="GHEA Grapalat" w:hAnsi="GHEA Grapalat" w:cs="Sylfaen"/>
          <w:sz w:val="20"/>
          <w:szCs w:val="20"/>
          <w:lang w:val="hy-AM"/>
        </w:rPr>
        <w:t>ավելացնելու</w:t>
      </w:r>
      <w:r w:rsidRPr="00453036">
        <w:rPr>
          <w:rFonts w:ascii="GHEA Grapalat" w:hAnsi="GHEA Grapalat" w:cs="Times Armenian"/>
          <w:sz w:val="20"/>
          <w:szCs w:val="20"/>
          <w:lang w:val="hy-AM"/>
        </w:rPr>
        <w:t xml:space="preserve">, </w:t>
      </w:r>
      <w:r w:rsidRPr="00453036">
        <w:rPr>
          <w:rFonts w:ascii="GHEA Grapalat" w:hAnsi="GHEA Grapalat" w:cs="Sylfaen"/>
          <w:sz w:val="20"/>
          <w:szCs w:val="20"/>
          <w:lang w:val="hy-AM"/>
        </w:rPr>
        <w:t>իսկ</w:t>
      </w:r>
      <w:r w:rsidRPr="00453036">
        <w:rPr>
          <w:rFonts w:ascii="GHEA Grapalat" w:hAnsi="GHEA Grapalat" w:cs="Times Armenian"/>
          <w:sz w:val="20"/>
          <w:szCs w:val="20"/>
          <w:lang w:val="hy-AM"/>
        </w:rPr>
        <w:t xml:space="preserve"> </w:t>
      </w:r>
      <w:r w:rsidRPr="00453036">
        <w:rPr>
          <w:rFonts w:ascii="GHEA Grapalat" w:hAnsi="GHEA Grapalat" w:cs="Sylfaen"/>
          <w:sz w:val="20"/>
          <w:szCs w:val="20"/>
          <w:lang w:val="hy-AM"/>
        </w:rPr>
        <w:t>Պատվիրատուն</w:t>
      </w:r>
      <w:r w:rsidRPr="00453036">
        <w:rPr>
          <w:rFonts w:ascii="GHEA Grapalat" w:hAnsi="GHEA Grapalat" w:cs="Times Armenian"/>
          <w:sz w:val="20"/>
          <w:szCs w:val="20"/>
          <w:lang w:val="hy-AM"/>
        </w:rPr>
        <w:t xml:space="preserve"> </w:t>
      </w:r>
      <w:r w:rsidRPr="00453036">
        <w:rPr>
          <w:rFonts w:ascii="GHEA Grapalat" w:hAnsi="GHEA Grapalat" w:cs="Sylfaen"/>
          <w:sz w:val="20"/>
          <w:szCs w:val="20"/>
          <w:lang w:val="hy-AM"/>
        </w:rPr>
        <w:t>նվազեցնելու</w:t>
      </w:r>
      <w:r w:rsidRPr="00453036">
        <w:rPr>
          <w:rFonts w:ascii="GHEA Grapalat" w:hAnsi="GHEA Grapalat" w:cs="Times Armenian"/>
          <w:sz w:val="20"/>
          <w:szCs w:val="20"/>
          <w:lang w:val="hy-AM"/>
        </w:rPr>
        <w:t xml:space="preserve"> </w:t>
      </w:r>
      <w:r w:rsidRPr="00453036">
        <w:rPr>
          <w:rFonts w:ascii="GHEA Grapalat" w:hAnsi="GHEA Grapalat" w:cs="Sylfaen"/>
          <w:sz w:val="20"/>
          <w:szCs w:val="20"/>
          <w:lang w:val="hy-AM"/>
        </w:rPr>
        <w:t>այդ</w:t>
      </w:r>
      <w:r w:rsidRPr="00453036">
        <w:rPr>
          <w:rFonts w:ascii="GHEA Grapalat" w:hAnsi="GHEA Grapalat" w:cs="Times Armenian"/>
          <w:sz w:val="20"/>
          <w:szCs w:val="20"/>
          <w:lang w:val="hy-AM"/>
        </w:rPr>
        <w:t xml:space="preserve"> </w:t>
      </w:r>
      <w:r w:rsidRPr="00453036">
        <w:rPr>
          <w:rFonts w:ascii="GHEA Grapalat" w:hAnsi="GHEA Grapalat" w:cs="Sylfaen"/>
          <w:sz w:val="20"/>
          <w:szCs w:val="20"/>
          <w:lang w:val="hy-AM"/>
        </w:rPr>
        <w:t>գինը</w:t>
      </w:r>
      <w:r w:rsidRPr="00453036">
        <w:rPr>
          <w:rFonts w:ascii="GHEA Grapalat" w:hAnsi="GHEA Grapalat" w:cs="Tahoma"/>
          <w:sz w:val="20"/>
          <w:szCs w:val="20"/>
          <w:lang w:val="hy-AM"/>
        </w:rPr>
        <w:t>։</w:t>
      </w:r>
    </w:p>
    <w:p w:rsidR="00453036" w:rsidRPr="00453036" w:rsidRDefault="00453036" w:rsidP="00453036">
      <w:pPr>
        <w:tabs>
          <w:tab w:val="num" w:pos="0"/>
          <w:tab w:val="left" w:pos="720"/>
          <w:tab w:val="num" w:pos="900"/>
        </w:tabs>
        <w:jc w:val="both"/>
        <w:rPr>
          <w:rFonts w:ascii="GHEA Grapalat" w:hAnsi="GHEA Grapalat" w:cs="Times Armenian"/>
          <w:sz w:val="20"/>
          <w:szCs w:val="20"/>
          <w:lang w:val="hy-AM"/>
        </w:rPr>
      </w:pPr>
      <w:r w:rsidRPr="00453036">
        <w:rPr>
          <w:rFonts w:ascii="GHEA Grapalat" w:hAnsi="GHEA Grapalat" w:cs="Sylfaen"/>
          <w:sz w:val="20"/>
          <w:szCs w:val="20"/>
          <w:lang w:val="hy-AM"/>
        </w:rPr>
        <w:t xml:space="preserve">       5.3</w:t>
      </w:r>
      <w:r w:rsidRPr="00453036">
        <w:rPr>
          <w:rFonts w:ascii="GHEA Grapalat" w:hAnsi="GHEA Grapalat" w:cs="Sylfaen"/>
          <w:sz w:val="20"/>
          <w:szCs w:val="20"/>
          <w:lang w:val="hy-AM"/>
        </w:rPr>
        <w:tab/>
        <w:t xml:space="preserve"> Պատվիրատուն</w:t>
      </w:r>
      <w:r w:rsidRPr="00453036">
        <w:rPr>
          <w:rFonts w:ascii="GHEA Grapalat" w:hAnsi="GHEA Grapalat" w:cs="Times Armenian"/>
          <w:sz w:val="20"/>
          <w:szCs w:val="20"/>
          <w:lang w:val="hy-AM"/>
        </w:rPr>
        <w:t xml:space="preserve"> </w:t>
      </w:r>
      <w:r w:rsidRPr="00453036">
        <w:rPr>
          <w:rFonts w:ascii="GHEA Grapalat" w:hAnsi="GHEA Grapalat" w:cs="Sylfaen"/>
          <w:sz w:val="20"/>
          <w:szCs w:val="20"/>
          <w:lang w:val="hy-AM"/>
        </w:rPr>
        <w:t>վճարում</w:t>
      </w:r>
      <w:r w:rsidRPr="00453036">
        <w:rPr>
          <w:rFonts w:ascii="GHEA Grapalat" w:hAnsi="GHEA Grapalat" w:cs="Times Armenian"/>
          <w:sz w:val="20"/>
          <w:szCs w:val="20"/>
          <w:lang w:val="hy-AM"/>
        </w:rPr>
        <w:t xml:space="preserve"> </w:t>
      </w:r>
      <w:r w:rsidRPr="00453036">
        <w:rPr>
          <w:rFonts w:ascii="GHEA Grapalat" w:hAnsi="GHEA Grapalat" w:cs="Sylfaen"/>
          <w:sz w:val="20"/>
          <w:szCs w:val="20"/>
          <w:lang w:val="hy-AM"/>
        </w:rPr>
        <w:t>է</w:t>
      </w:r>
      <w:r w:rsidRPr="00453036">
        <w:rPr>
          <w:rFonts w:ascii="GHEA Grapalat" w:hAnsi="GHEA Grapalat" w:cs="Times Armenian"/>
          <w:sz w:val="20"/>
          <w:szCs w:val="20"/>
          <w:lang w:val="hy-AM"/>
        </w:rPr>
        <w:t xml:space="preserve"> ա</w:t>
      </w:r>
      <w:r w:rsidRPr="00453036">
        <w:rPr>
          <w:rFonts w:ascii="GHEA Grapalat" w:hAnsi="GHEA Grapalat" w:cs="Sylfaen"/>
          <w:sz w:val="20"/>
          <w:szCs w:val="20"/>
          <w:lang w:val="hy-AM"/>
        </w:rPr>
        <w:t>շխատանքի</w:t>
      </w:r>
      <w:r w:rsidRPr="00453036">
        <w:rPr>
          <w:rFonts w:ascii="GHEA Grapalat" w:hAnsi="GHEA Grapalat" w:cs="Times Armenian"/>
          <w:sz w:val="20"/>
          <w:szCs w:val="20"/>
          <w:lang w:val="hy-AM"/>
        </w:rPr>
        <w:t xml:space="preserve"> </w:t>
      </w:r>
      <w:r w:rsidRPr="00453036">
        <w:rPr>
          <w:rFonts w:ascii="GHEA Grapalat" w:hAnsi="GHEA Grapalat" w:cs="Sylfaen"/>
          <w:sz w:val="20"/>
          <w:szCs w:val="20"/>
          <w:lang w:val="hy-AM"/>
        </w:rPr>
        <w:t>կամ</w:t>
      </w:r>
      <w:r w:rsidRPr="00453036">
        <w:rPr>
          <w:rFonts w:ascii="GHEA Grapalat" w:hAnsi="GHEA Grapalat" w:cs="Times Armenian"/>
          <w:sz w:val="20"/>
          <w:szCs w:val="20"/>
          <w:lang w:val="hy-AM"/>
        </w:rPr>
        <w:t xml:space="preserve"> </w:t>
      </w:r>
      <w:r w:rsidRPr="00453036">
        <w:rPr>
          <w:rFonts w:ascii="GHEA Grapalat" w:hAnsi="GHEA Grapalat" w:cs="Sylfaen"/>
          <w:sz w:val="20"/>
          <w:szCs w:val="20"/>
          <w:lang w:val="hy-AM"/>
        </w:rPr>
        <w:t>պայմանագրի</w:t>
      </w:r>
      <w:r w:rsidRPr="00453036">
        <w:rPr>
          <w:rFonts w:ascii="GHEA Grapalat" w:hAnsi="GHEA Grapalat" w:cs="Times Armenian"/>
          <w:sz w:val="20"/>
          <w:szCs w:val="20"/>
          <w:lang w:val="hy-AM"/>
        </w:rPr>
        <w:t xml:space="preserve"> </w:t>
      </w:r>
      <w:r w:rsidRPr="00453036">
        <w:rPr>
          <w:rFonts w:ascii="GHEA Grapalat" w:hAnsi="GHEA Grapalat" w:cs="Sylfaen"/>
          <w:sz w:val="20"/>
          <w:szCs w:val="20"/>
          <w:lang w:val="hy-AM"/>
        </w:rPr>
        <w:t>օրացուցային</w:t>
      </w:r>
      <w:r w:rsidRPr="00453036">
        <w:rPr>
          <w:rFonts w:ascii="GHEA Grapalat" w:hAnsi="GHEA Grapalat" w:cs="Times Armenian"/>
          <w:sz w:val="20"/>
          <w:szCs w:val="20"/>
          <w:lang w:val="hy-AM"/>
        </w:rPr>
        <w:t xml:space="preserve"> </w:t>
      </w:r>
      <w:r w:rsidRPr="00453036">
        <w:rPr>
          <w:rFonts w:ascii="GHEA Grapalat" w:hAnsi="GHEA Grapalat" w:cs="Sylfaen"/>
          <w:sz w:val="20"/>
          <w:szCs w:val="20"/>
          <w:lang w:val="hy-AM"/>
        </w:rPr>
        <w:t>գրաֆիկով</w:t>
      </w:r>
      <w:r w:rsidRPr="00453036">
        <w:rPr>
          <w:rFonts w:ascii="GHEA Grapalat" w:hAnsi="GHEA Grapalat" w:cs="Times Armenian"/>
          <w:sz w:val="20"/>
          <w:szCs w:val="20"/>
          <w:lang w:val="hy-AM"/>
        </w:rPr>
        <w:t xml:space="preserve"> </w:t>
      </w:r>
      <w:r w:rsidRPr="00453036">
        <w:rPr>
          <w:rFonts w:ascii="GHEA Grapalat" w:hAnsi="GHEA Grapalat" w:cs="Sylfaen"/>
          <w:sz w:val="20"/>
          <w:szCs w:val="20"/>
          <w:lang w:val="hy-AM"/>
        </w:rPr>
        <w:t xml:space="preserve">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F02279" w:rsidRPr="00E6597C" w:rsidRDefault="00F02279" w:rsidP="00F02279">
      <w:pPr>
        <w:tabs>
          <w:tab w:val="left" w:pos="1276"/>
        </w:tabs>
        <w:ind w:firstLine="720"/>
        <w:jc w:val="both"/>
        <w:rPr>
          <w:rFonts w:ascii="GHEA Grapalat" w:hAnsi="GHEA Grapalat" w:cs="Sylfaen"/>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տուգանք</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Arial"/>
          <w:sz w:val="20"/>
          <w:szCs w:val="20"/>
          <w:lang w:val="hy-AM"/>
        </w:rPr>
        <w:t xml:space="preserve"> 5.1 </w:t>
      </w:r>
      <w:r w:rsidRPr="00E6597C">
        <w:rPr>
          <w:rFonts w:ascii="GHEA Grapalat" w:hAnsi="GHEA Grapalat" w:cs="Sylfaen"/>
          <w:sz w:val="20"/>
          <w:szCs w:val="20"/>
          <w:lang w:val="hy-AM"/>
        </w:rPr>
        <w:t>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Arial"/>
          <w:sz w:val="20"/>
          <w:szCs w:val="20"/>
          <w:lang w:val="hy-AM"/>
        </w:rPr>
        <w:t xml:space="preserve"> 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տասնորդական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4605D7">
        <w:rPr>
          <w:rFonts w:ascii="GHEA Grapalat" w:hAnsi="GHEA Grapalat" w:cs="Sylfaen"/>
          <w:sz w:val="20"/>
          <w:szCs w:val="20"/>
          <w:lang w:val="hy-AM"/>
        </w:rPr>
        <w:t>:</w:t>
      </w:r>
      <w:r w:rsidRPr="004605D7">
        <w:rPr>
          <w:rFonts w:ascii="GHEA Grapalat" w:hAnsi="GHEA Grapalat" w:cs="Sylfaen"/>
          <w:sz w:val="20"/>
          <w:szCs w:val="20"/>
          <w:vertAlign w:val="superscript"/>
          <w:lang w:val="hy-AM"/>
        </w:rPr>
        <w:t>3</w:t>
      </w:r>
      <w:r w:rsidR="004678A5" w:rsidRPr="004678A5">
        <w:rPr>
          <w:rFonts w:ascii="GHEA Grapalat" w:hAnsi="GHEA Grapalat" w:cs="Sylfaen"/>
          <w:sz w:val="20"/>
          <w:szCs w:val="20"/>
          <w:vertAlign w:val="superscript"/>
          <w:lang w:val="hy-AM"/>
        </w:rPr>
        <w:t>0</w:t>
      </w:r>
      <w:r w:rsidRPr="00E6597C">
        <w:rPr>
          <w:rStyle w:val="af6"/>
          <w:rFonts w:ascii="GHEA Grapalat" w:hAnsi="GHEA Grapalat" w:cs="Sylfaen"/>
          <w:color w:val="FFFFFF"/>
          <w:sz w:val="20"/>
          <w:szCs w:val="20"/>
          <w:lang w:val="hy-AM"/>
        </w:rPr>
        <w:footnoteReference w:id="15"/>
      </w:r>
      <w:r w:rsidRPr="004605D7">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6.3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rsidR="00F02279" w:rsidRPr="00E6597C" w:rsidRDefault="00F02279" w:rsidP="00F02279">
      <w:pPr>
        <w:tabs>
          <w:tab w:val="left" w:pos="1276"/>
        </w:tabs>
        <w:ind w:firstLine="720"/>
        <w:jc w:val="both"/>
        <w:rPr>
          <w:rFonts w:ascii="GHEA Grapalat" w:hAnsi="GHEA Grapalat"/>
          <w:sz w:val="20"/>
          <w:szCs w:val="20"/>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lastRenderedPageBreak/>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4605D7">
        <w:rPr>
          <w:rFonts w:ascii="GHEA Grapalat" w:hAnsi="GHEA Grapalat" w:cs="Sylfaen"/>
          <w:sz w:val="20"/>
          <w:szCs w:val="20"/>
          <w:lang w:val="hy-AM"/>
        </w:rPr>
        <w:t>:</w:t>
      </w:r>
      <w:r w:rsidR="00C8523E" w:rsidRPr="004605D7">
        <w:rPr>
          <w:rFonts w:ascii="GHEA Grapalat" w:hAnsi="GHEA Grapalat" w:cs="Sylfaen"/>
          <w:sz w:val="20"/>
          <w:szCs w:val="20"/>
          <w:vertAlign w:val="superscript"/>
          <w:lang w:val="hy-AM"/>
        </w:rPr>
        <w:t>3</w:t>
      </w:r>
      <w:r w:rsidR="000C760E" w:rsidRPr="000C760E">
        <w:rPr>
          <w:rFonts w:ascii="GHEA Grapalat" w:hAnsi="GHEA Grapalat" w:cs="Sylfaen"/>
          <w:sz w:val="20"/>
          <w:szCs w:val="20"/>
          <w:vertAlign w:val="superscript"/>
          <w:lang w:val="hy-AM"/>
        </w:rPr>
        <w:t>1</w:t>
      </w:r>
      <w:r w:rsidRPr="00E6597C">
        <w:rPr>
          <w:rStyle w:val="af6"/>
          <w:rFonts w:ascii="GHEA Grapalat" w:hAnsi="GHEA Grapalat" w:cs="Sylfaen"/>
          <w:color w:val="FFFFFF"/>
          <w:sz w:val="20"/>
          <w:szCs w:val="20"/>
          <w:lang w:val="hy-AM"/>
        </w:rPr>
        <w:footnoteReference w:id="16"/>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C8523E" w:rsidRPr="004605D7">
        <w:rPr>
          <w:rFonts w:ascii="GHEA Grapalat" w:hAnsi="GHEA Grapalat" w:cs="Sylfaen"/>
          <w:sz w:val="20"/>
          <w:szCs w:val="20"/>
          <w:vertAlign w:val="superscript"/>
          <w:lang w:val="hy-AM"/>
        </w:rPr>
        <w:t>3</w:t>
      </w:r>
      <w:r w:rsidR="00195E9D" w:rsidRPr="00195E9D">
        <w:rPr>
          <w:rFonts w:ascii="GHEA Grapalat" w:hAnsi="GHEA Grapalat" w:cs="Sylfaen"/>
          <w:sz w:val="20"/>
          <w:szCs w:val="20"/>
          <w:vertAlign w:val="superscript"/>
          <w:lang w:val="hy-AM"/>
        </w:rPr>
        <w:t>2</w:t>
      </w:r>
      <w:r w:rsidRPr="00E6597C">
        <w:rPr>
          <w:rStyle w:val="af6"/>
          <w:rFonts w:ascii="GHEA Grapalat" w:hAnsi="GHEA Grapalat" w:cs="Sylfaen"/>
          <w:color w:val="FFFFFF"/>
          <w:sz w:val="20"/>
          <w:szCs w:val="20"/>
          <w:lang w:val="hy-AM"/>
        </w:rPr>
        <w:footnoteReference w:id="17"/>
      </w:r>
    </w:p>
    <w:p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1C6C36" w:rsidRPr="001C6C36">
        <w:rPr>
          <w:rFonts w:ascii="GHEA Grapalat" w:hAnsi="GHEA Grapalat" w:cs="Sylfaen"/>
          <w:sz w:val="20"/>
          <w:szCs w:val="20"/>
          <w:vertAlign w:val="superscript"/>
          <w:lang w:val="hy-AM"/>
        </w:rPr>
        <w:t>3</w:t>
      </w:r>
      <w:r w:rsidR="00195E9D" w:rsidRPr="00195E9D">
        <w:rPr>
          <w:rFonts w:ascii="GHEA Grapalat" w:hAnsi="GHEA Grapalat" w:cs="Sylfaen"/>
          <w:sz w:val="20"/>
          <w:szCs w:val="20"/>
          <w:vertAlign w:val="superscript"/>
          <w:lang w:val="hy-AM"/>
        </w:rPr>
        <w:t>3</w:t>
      </w:r>
      <w:r w:rsidRPr="00E6597C">
        <w:rPr>
          <w:rStyle w:val="af6"/>
          <w:rFonts w:ascii="GHEA Grapalat" w:hAnsi="GHEA Grapalat"/>
          <w:color w:val="FFFFFF"/>
          <w:sz w:val="20"/>
          <w:szCs w:val="20"/>
          <w:lang w:val="hy-AM"/>
        </w:rPr>
        <w:footnoteReference w:id="18"/>
      </w:r>
    </w:p>
    <w:p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 xml:space="preserve">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w:t>
      </w:r>
      <w:r w:rsidRPr="00E6597C">
        <w:rPr>
          <w:rFonts w:ascii="GHEA Grapalat" w:hAnsi="GHEA Grapalat" w:cs="Sylfaen"/>
          <w:sz w:val="20"/>
          <w:szCs w:val="20"/>
          <w:lang w:val="hy-AM"/>
        </w:rPr>
        <w:lastRenderedPageBreak/>
        <w:t>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4A1CC7" w:rsidRPr="004605D7" w:rsidRDefault="00F02279" w:rsidP="004A1CC7">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605D7">
        <w:rPr>
          <w:rFonts w:ascii="GHEA Grapalat" w:hAnsi="GHEA Grapalat"/>
          <w:sz w:val="20"/>
          <w:szCs w:val="20"/>
          <w:lang w:val="hy-AM" w:eastAsia="ru-RU"/>
        </w:rPr>
        <w:t xml:space="preserve">Պատվիրատուն այն </w:t>
      </w:r>
      <w:r w:rsidR="004A1CC7" w:rsidRPr="00E6597C">
        <w:rPr>
          <w:rFonts w:ascii="GHEA Grapalat" w:hAnsi="GHEA Grapalat"/>
          <w:sz w:val="20"/>
          <w:szCs w:val="20"/>
          <w:lang w:val="hy-AM" w:eastAsia="ru-RU"/>
        </w:rPr>
        <w:t xml:space="preserve">ուղարկվում է նաև </w:t>
      </w:r>
      <w:r w:rsidR="004A1CC7" w:rsidRPr="004605D7">
        <w:rPr>
          <w:rFonts w:ascii="GHEA Grapalat" w:hAnsi="GHEA Grapalat"/>
          <w:sz w:val="20"/>
          <w:szCs w:val="20"/>
          <w:lang w:val="hy-AM" w:eastAsia="ru-RU"/>
        </w:rPr>
        <w:t xml:space="preserve">Կապալառուի </w:t>
      </w:r>
      <w:r w:rsidR="004A1CC7" w:rsidRPr="00E6597C">
        <w:rPr>
          <w:rFonts w:ascii="GHEA Grapalat" w:hAnsi="GHEA Grapalat"/>
          <w:sz w:val="20"/>
          <w:szCs w:val="20"/>
          <w:lang w:val="hy-AM" w:eastAsia="ru-RU"/>
        </w:rPr>
        <w:t>էլեկտրոնային փոստին:</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rsidR="00F02279" w:rsidRDefault="00F02279" w:rsidP="00DE4C7E">
      <w:pPr>
        <w:tabs>
          <w:tab w:val="left" w:pos="1276"/>
        </w:tabs>
        <w:ind w:firstLine="720"/>
        <w:jc w:val="both"/>
        <w:rPr>
          <w:rFonts w:ascii="GHEA Grapalat" w:hAnsi="GHEA Grapalat" w:cs="Tahoma"/>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rsidR="00453036" w:rsidRPr="00453036" w:rsidRDefault="00453036" w:rsidP="00453036">
      <w:pPr>
        <w:ind w:firstLine="708"/>
        <w:jc w:val="both"/>
        <w:rPr>
          <w:rFonts w:ascii="GHEA Grapalat" w:hAnsi="GHEA Grapalat"/>
          <w:sz w:val="20"/>
          <w:szCs w:val="20"/>
          <w:vertAlign w:val="superscript"/>
          <w:lang w:val="hy-AM" w:eastAsia="ru-RU"/>
        </w:rPr>
      </w:pPr>
      <w:r w:rsidRPr="00453036">
        <w:rPr>
          <w:rFonts w:ascii="GHEA Grapalat" w:hAnsi="GHEA Grapalat"/>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քսանհինգպատիկը, ապա Պատվիրատուի կողմից համաձայնագիր կկնքվի, եթե Կապալառուի կողմից տուժանքի ձևով ներկայացված որակավորման և պայմանագրի ապահովումները` նախատեսված ֆինանսական միջոցների չափով, փոխարինվում են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453036">
        <w:rPr>
          <w:rFonts w:ascii="GHEA Grapalat" w:hAnsi="GHEA Grapalat"/>
          <w:sz w:val="20"/>
          <w:szCs w:val="20"/>
          <w:vertAlign w:val="superscript"/>
          <w:lang w:val="hy-AM" w:eastAsia="ru-RU"/>
        </w:rPr>
        <w:footnoteReference w:customMarkFollows="1" w:id="19"/>
        <w:t>34</w:t>
      </w:r>
    </w:p>
    <w:p w:rsidR="00F02279" w:rsidRPr="00E6597C" w:rsidRDefault="00F02279" w:rsidP="00453036">
      <w:pPr>
        <w:jc w:val="center"/>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rsidR="00F02279" w:rsidRPr="00E6597C" w:rsidRDefault="00F02279" w:rsidP="00F02279">
      <w:pPr>
        <w:ind w:firstLine="709"/>
        <w:jc w:val="both"/>
        <w:rPr>
          <w:rFonts w:ascii="GHEA Grapalat" w:hAnsi="GHEA Grapalat" w:cs="Sylfaen"/>
          <w:b/>
          <w:lang w:val="hy-AM"/>
        </w:rPr>
      </w:pPr>
    </w:p>
    <w:p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ind w:firstLine="709"/>
        <w:jc w:val="both"/>
        <w:rPr>
          <w:rFonts w:ascii="GHEA Grapalat" w:hAnsi="GHEA Grapalat" w:cs="Arial"/>
          <w:b/>
        </w:rPr>
      </w:pPr>
    </w:p>
    <w:p w:rsidR="00F02279" w:rsidRPr="00E6597C" w:rsidRDefault="00F02279" w:rsidP="00F02279">
      <w:pPr>
        <w:ind w:firstLine="567"/>
        <w:rPr>
          <w:rFonts w:ascii="GHEA Grapalat" w:hAnsi="GHEA Grapalat"/>
          <w:i/>
        </w:rPr>
      </w:pPr>
    </w:p>
    <w:p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lastRenderedPageBreak/>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rsidR="00F02279" w:rsidRPr="00E6597C" w:rsidRDefault="00F02279" w:rsidP="00F02279">
      <w:pPr>
        <w:ind w:firstLine="567"/>
        <w:jc w:val="right"/>
        <w:rPr>
          <w:rFonts w:ascii="GHEA Grapalat" w:hAnsi="GHEA Grapalat"/>
          <w:i/>
          <w:lang w:val="hy-AM"/>
        </w:rPr>
      </w:pPr>
    </w:p>
    <w:p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w:t>
      </w:r>
      <w:r w:rsidR="008059A7">
        <w:rPr>
          <w:rFonts w:ascii="GHEA Grapalat" w:hAnsi="GHEA Grapalat"/>
          <w:i/>
          <w:sz w:val="20"/>
          <w:szCs w:val="20"/>
          <w:lang w:val="pt-BR"/>
        </w:rPr>
        <w:t xml:space="preserve">21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810CE6">
      <w:pPr>
        <w:rPr>
          <w:rFonts w:ascii="GHEA Grapalat" w:hAnsi="GHEA Grapalat"/>
          <w:b/>
          <w:lang w:val="hy-AM"/>
        </w:rPr>
      </w:pPr>
    </w:p>
    <w:p w:rsidR="00F02279" w:rsidRPr="00E6597C" w:rsidRDefault="00F02279" w:rsidP="00F02279">
      <w:pPr>
        <w:jc w:val="center"/>
        <w:rPr>
          <w:rFonts w:ascii="GHEA Grapalat" w:hAnsi="GHEA Grapalat"/>
          <w:b/>
          <w:lang w:val="hy-AM"/>
        </w:rPr>
      </w:pPr>
    </w:p>
    <w:p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rsidR="00F02279" w:rsidRPr="00E6597C" w:rsidRDefault="00F02279" w:rsidP="00F02279">
      <w:pPr>
        <w:ind w:firstLine="567"/>
        <w:jc w:val="right"/>
        <w:rPr>
          <w:rFonts w:ascii="GHEA Grapalat" w:hAnsi="GHEA Grapalat"/>
          <w:i/>
          <w:lang w:val="hy-AM"/>
        </w:rPr>
      </w:pPr>
    </w:p>
    <w:p w:rsidR="00F02279" w:rsidRPr="004E067B" w:rsidRDefault="008059A7" w:rsidP="004E067B">
      <w:pPr>
        <w:ind w:firstLine="567"/>
        <w:jc w:val="center"/>
        <w:rPr>
          <w:rFonts w:ascii="GHEA Grapalat" w:hAnsi="GHEA Grapalat" w:cs="Sylfaen"/>
          <w:lang w:val="hy-AM"/>
        </w:rPr>
      </w:pPr>
      <w:r w:rsidRPr="008059A7">
        <w:rPr>
          <w:rFonts w:ascii="GHEA Grapalat" w:hAnsi="GHEA Grapalat" w:cs="Sylfaen"/>
          <w:lang w:val="hy-AM"/>
        </w:rPr>
        <w:t>ՀՀ</w:t>
      </w:r>
      <w:r w:rsidRPr="00E6176D">
        <w:rPr>
          <w:rFonts w:ascii="GHEA Grapalat" w:hAnsi="GHEA Grapalat" w:cs="Sylfaen"/>
          <w:lang w:val="af-ZA"/>
        </w:rPr>
        <w:t xml:space="preserve"> </w:t>
      </w:r>
      <w:r w:rsidRPr="008059A7">
        <w:rPr>
          <w:rFonts w:ascii="GHEA Grapalat" w:hAnsi="GHEA Grapalat" w:cs="Sylfaen"/>
          <w:lang w:val="hy-AM"/>
        </w:rPr>
        <w:t>ԿՈՏԱՅՔԻ</w:t>
      </w:r>
      <w:r w:rsidRPr="00E6176D">
        <w:rPr>
          <w:rFonts w:ascii="GHEA Grapalat" w:hAnsi="GHEA Grapalat" w:cs="Sylfaen"/>
          <w:lang w:val="af-ZA"/>
        </w:rPr>
        <w:t xml:space="preserve"> </w:t>
      </w:r>
      <w:r w:rsidRPr="008059A7">
        <w:rPr>
          <w:rFonts w:ascii="GHEA Grapalat" w:hAnsi="GHEA Grapalat" w:cs="Sylfaen"/>
          <w:lang w:val="hy-AM"/>
        </w:rPr>
        <w:t>ՄԱՐԶԻ</w:t>
      </w:r>
      <w:r w:rsidRPr="00E6176D">
        <w:rPr>
          <w:rFonts w:ascii="GHEA Grapalat" w:hAnsi="GHEA Grapalat" w:cs="Sylfaen"/>
          <w:lang w:val="af-ZA"/>
        </w:rPr>
        <w:t xml:space="preserve"> </w:t>
      </w:r>
      <w:r w:rsidRPr="008059A7">
        <w:rPr>
          <w:rFonts w:ascii="GHEA Grapalat" w:hAnsi="GHEA Grapalat" w:cs="Sylfaen"/>
          <w:lang w:val="hy-AM"/>
        </w:rPr>
        <w:t>ԳԱՌՆԻ</w:t>
      </w:r>
      <w:r w:rsidRPr="00E6176D">
        <w:rPr>
          <w:rFonts w:ascii="GHEA Grapalat" w:hAnsi="GHEA Grapalat" w:cs="Sylfaen"/>
          <w:lang w:val="af-ZA"/>
        </w:rPr>
        <w:t xml:space="preserve"> </w:t>
      </w:r>
      <w:r w:rsidRPr="008059A7">
        <w:rPr>
          <w:rFonts w:ascii="GHEA Grapalat" w:hAnsi="GHEA Grapalat" w:cs="Sylfaen"/>
          <w:lang w:val="hy-AM"/>
        </w:rPr>
        <w:t>ԳՅՈՒՂԻ</w:t>
      </w:r>
      <w:r w:rsidRPr="00E6176D">
        <w:rPr>
          <w:rFonts w:ascii="GHEA Grapalat" w:hAnsi="GHEA Grapalat" w:cs="Sylfaen"/>
          <w:lang w:val="af-ZA"/>
        </w:rPr>
        <w:t xml:space="preserve"> </w:t>
      </w:r>
      <w:r w:rsidRPr="008059A7">
        <w:rPr>
          <w:rFonts w:ascii="GHEA Grapalat" w:hAnsi="GHEA Grapalat" w:cs="Sylfaen"/>
          <w:lang w:val="hy-AM"/>
        </w:rPr>
        <w:t>ԽՄԵԼՈՒ</w:t>
      </w:r>
      <w:r w:rsidRPr="00E6176D">
        <w:rPr>
          <w:rFonts w:ascii="GHEA Grapalat" w:hAnsi="GHEA Grapalat" w:cs="Sylfaen"/>
          <w:lang w:val="af-ZA"/>
        </w:rPr>
        <w:t xml:space="preserve"> </w:t>
      </w:r>
      <w:r w:rsidRPr="008059A7">
        <w:rPr>
          <w:rFonts w:ascii="GHEA Grapalat" w:hAnsi="GHEA Grapalat" w:cs="Sylfaen"/>
          <w:lang w:val="hy-AM"/>
        </w:rPr>
        <w:t>ՋՐԻ</w:t>
      </w:r>
      <w:r w:rsidRPr="00E6176D">
        <w:rPr>
          <w:rFonts w:ascii="GHEA Grapalat" w:hAnsi="GHEA Grapalat" w:cs="Sylfaen"/>
          <w:lang w:val="af-ZA"/>
        </w:rPr>
        <w:t xml:space="preserve"> </w:t>
      </w:r>
      <w:r w:rsidRPr="008059A7">
        <w:rPr>
          <w:rFonts w:ascii="GHEA Grapalat" w:hAnsi="GHEA Grapalat" w:cs="Sylfaen"/>
          <w:lang w:val="hy-AM"/>
        </w:rPr>
        <w:t>ՀԱՄԱԿԱՐԳԻ</w:t>
      </w:r>
      <w:r w:rsidRPr="00E6176D">
        <w:rPr>
          <w:rFonts w:ascii="GHEA Grapalat" w:hAnsi="GHEA Grapalat" w:cs="Sylfaen"/>
          <w:lang w:val="af-ZA"/>
        </w:rPr>
        <w:t xml:space="preserve"> </w:t>
      </w:r>
      <w:r w:rsidRPr="008059A7">
        <w:rPr>
          <w:rFonts w:ascii="GHEA Grapalat" w:hAnsi="GHEA Grapalat" w:cs="Sylfaen"/>
          <w:lang w:val="hy-AM"/>
        </w:rPr>
        <w:t>ՎԵՐԱԿԱՌՈՒՑՄԱՆ</w:t>
      </w:r>
      <w:r w:rsidRPr="00E6176D">
        <w:rPr>
          <w:rFonts w:ascii="GHEA Grapalat" w:hAnsi="GHEA Grapalat" w:cs="Sylfaen"/>
          <w:lang w:val="af-ZA"/>
        </w:rPr>
        <w:t xml:space="preserve"> </w:t>
      </w:r>
      <w:r w:rsidRPr="008059A7">
        <w:rPr>
          <w:rFonts w:ascii="GHEA Grapalat" w:hAnsi="GHEA Grapalat" w:cs="Sylfaen"/>
          <w:lang w:val="hy-AM"/>
        </w:rPr>
        <w:t>ԱՇԽԱՏԱՆՔՆԵՐԻ</w:t>
      </w:r>
      <w:r w:rsidR="00F02279" w:rsidRPr="008059A7">
        <w:rPr>
          <w:rFonts w:ascii="GHEA Grapalat" w:hAnsi="GHEA Grapalat" w:cs="Sylfaen"/>
          <w:lang w:val="hy-AM"/>
        </w:rPr>
        <w:t xml:space="preserve"> ԿԱՏԱՐՄԱՆ</w:t>
      </w:r>
    </w:p>
    <w:p w:rsidR="00F02279" w:rsidRPr="00E6597C" w:rsidRDefault="00F02279" w:rsidP="00F02279">
      <w:pPr>
        <w:ind w:firstLine="567"/>
        <w:jc w:val="right"/>
        <w:rPr>
          <w:rFonts w:ascii="GHEA Grapalat" w:hAnsi="GHEA Grapalat"/>
          <w:i/>
          <w:lang w:val="pt-BR"/>
        </w:rPr>
      </w:pPr>
    </w:p>
    <w:tbl>
      <w:tblPr>
        <w:tblW w:w="11279" w:type="dxa"/>
        <w:tblInd w:w="-431" w:type="dxa"/>
        <w:tblLayout w:type="fixed"/>
        <w:tblLook w:val="04A0" w:firstRow="1" w:lastRow="0" w:firstColumn="1" w:lastColumn="0" w:noHBand="0" w:noVBand="1"/>
      </w:tblPr>
      <w:tblGrid>
        <w:gridCol w:w="710"/>
        <w:gridCol w:w="992"/>
        <w:gridCol w:w="4536"/>
        <w:gridCol w:w="735"/>
        <w:gridCol w:w="904"/>
        <w:gridCol w:w="1185"/>
        <w:gridCol w:w="1286"/>
        <w:gridCol w:w="931"/>
      </w:tblGrid>
      <w:tr w:rsidR="004E067B" w:rsidRPr="004E067B" w:rsidTr="004E067B">
        <w:trPr>
          <w:trHeight w:val="130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Ð/Ð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 </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0"/>
                <w:szCs w:val="20"/>
              </w:rPr>
            </w:pPr>
            <w:r w:rsidRPr="004E067B">
              <w:rPr>
                <w:rFonts w:ascii="Times Armenian" w:hAnsi="Times Armenian" w:cs="Arial"/>
                <w:sz w:val="20"/>
                <w:szCs w:val="20"/>
              </w:rPr>
              <w:t>²ßË³ï³ÝùÝ»ñÇ ³Ýí³ÝáõÙÁ</w:t>
            </w:r>
          </w:p>
        </w:tc>
        <w:tc>
          <w:tcPr>
            <w:tcW w:w="735" w:type="dxa"/>
            <w:tcBorders>
              <w:top w:val="single" w:sz="4" w:space="0" w:color="auto"/>
              <w:left w:val="nil"/>
              <w:bottom w:val="single" w:sz="4" w:space="0" w:color="auto"/>
              <w:right w:val="single" w:sz="4" w:space="0" w:color="auto"/>
            </w:tcBorders>
            <w:shd w:val="clear" w:color="auto" w:fill="auto"/>
            <w:textDirection w:val="btLr"/>
            <w:vAlign w:val="center"/>
            <w:hideMark/>
          </w:tcPr>
          <w:p w:rsidR="004E067B" w:rsidRPr="004E067B" w:rsidRDefault="004E067B" w:rsidP="004E067B">
            <w:pPr>
              <w:jc w:val="center"/>
              <w:rPr>
                <w:rFonts w:ascii="Times Armenian" w:hAnsi="Times Armenian" w:cs="Arial"/>
                <w:b/>
                <w:bCs/>
                <w:sz w:val="22"/>
                <w:szCs w:val="22"/>
              </w:rPr>
            </w:pPr>
            <w:r w:rsidRPr="004E067B">
              <w:rPr>
                <w:rFonts w:ascii="Times Armenian" w:hAnsi="Times Armenian" w:cs="Arial"/>
                <w:b/>
                <w:bCs/>
                <w:sz w:val="22"/>
                <w:szCs w:val="22"/>
              </w:rPr>
              <w:t>â³÷Ç ÙÇ³-íáñÁ</w:t>
            </w:r>
          </w:p>
        </w:tc>
        <w:tc>
          <w:tcPr>
            <w:tcW w:w="904" w:type="dxa"/>
            <w:tcBorders>
              <w:top w:val="single" w:sz="4" w:space="0" w:color="auto"/>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b/>
                <w:bCs/>
                <w:sz w:val="22"/>
                <w:szCs w:val="22"/>
              </w:rPr>
            </w:pPr>
            <w:r w:rsidRPr="004E067B">
              <w:rPr>
                <w:rFonts w:ascii="Times Armenian" w:hAnsi="Times Armenian" w:cs="Arial"/>
                <w:b/>
                <w:bCs/>
                <w:sz w:val="22"/>
                <w:szCs w:val="22"/>
              </w:rPr>
              <w:t>ø³-Ý³ÏÁ</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ØÇ³íáñÇ ³ñÅ»ùÁ, Ñ³½.¹ñ³Ù  (Ãí»ñáí)</w:t>
            </w:r>
          </w:p>
        </w:tc>
        <w:tc>
          <w:tcPr>
            <w:tcW w:w="1286" w:type="dxa"/>
            <w:tcBorders>
              <w:top w:val="single" w:sz="4" w:space="0" w:color="auto"/>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ÀÝ¹Ñ³Ýáõñ ³ñÅ»ùÁ, Ñ³½.¹ñ³Ù  (Ãí»ñáí)</w:t>
            </w:r>
          </w:p>
        </w:tc>
        <w:tc>
          <w:tcPr>
            <w:tcW w:w="931" w:type="dxa"/>
            <w:tcBorders>
              <w:top w:val="single" w:sz="4" w:space="0" w:color="auto"/>
              <w:left w:val="nil"/>
              <w:bottom w:val="single" w:sz="4" w:space="0" w:color="auto"/>
              <w:right w:val="single" w:sz="4" w:space="0" w:color="auto"/>
            </w:tcBorders>
            <w:shd w:val="clear" w:color="auto" w:fill="auto"/>
            <w:textDirection w:val="btLr"/>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Ընդհանուր</w:t>
            </w:r>
            <w:r w:rsidRPr="004E067B">
              <w:rPr>
                <w:rFonts w:ascii="Times Armenian" w:hAnsi="Times Armenian" w:cs="Arial"/>
                <w:sz w:val="22"/>
                <w:szCs w:val="22"/>
              </w:rPr>
              <w:t xml:space="preserve"> </w:t>
            </w:r>
            <w:r w:rsidRPr="004E067B">
              <w:rPr>
                <w:rFonts w:ascii="Sylfaen" w:hAnsi="Sylfaen" w:cs="Sylfaen"/>
                <w:sz w:val="22"/>
                <w:szCs w:val="22"/>
              </w:rPr>
              <w:t>արժեք</w:t>
            </w:r>
            <w:r w:rsidRPr="004E067B">
              <w:rPr>
                <w:rFonts w:ascii="Times Armenian" w:hAnsi="Times Armenian" w:cs="Times Armenian"/>
                <w:sz w:val="22"/>
                <w:szCs w:val="22"/>
              </w:rPr>
              <w:t>Ç</w:t>
            </w:r>
            <w:r w:rsidRPr="004E067B">
              <w:rPr>
                <w:rFonts w:ascii="Times Armenian" w:hAnsi="Times Armenian" w:cs="Arial"/>
                <w:sz w:val="22"/>
                <w:szCs w:val="22"/>
              </w:rPr>
              <w:t xml:space="preserve"> %</w:t>
            </w:r>
          </w:p>
        </w:tc>
      </w:tr>
      <w:tr w:rsidR="004E067B" w:rsidRPr="004E067B" w:rsidTr="004E067B">
        <w:trPr>
          <w:trHeight w:val="28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0"/>
                <w:szCs w:val="20"/>
              </w:rPr>
            </w:pPr>
            <w:r w:rsidRPr="004E067B">
              <w:rPr>
                <w:rFonts w:ascii="Times Armenian" w:hAnsi="Times Armenian" w:cs="Arial"/>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0"/>
                <w:szCs w:val="20"/>
              </w:rPr>
            </w:pPr>
            <w:r w:rsidRPr="004E067B">
              <w:rPr>
                <w:rFonts w:ascii="Times Armenian" w:hAnsi="Times Armenian" w:cs="Arial"/>
                <w:sz w:val="20"/>
                <w:szCs w:val="20"/>
              </w:rPr>
              <w:t> </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jc w:val="center"/>
              <w:rPr>
                <w:rFonts w:ascii="Times Armenian" w:hAnsi="Times Armenian" w:cs="Arial"/>
                <w:sz w:val="20"/>
                <w:szCs w:val="20"/>
              </w:rPr>
            </w:pPr>
            <w:r w:rsidRPr="004E067B">
              <w:rPr>
                <w:rFonts w:ascii="Times Armenian" w:hAnsi="Times Armenian" w:cs="Arial"/>
                <w:sz w:val="20"/>
                <w:szCs w:val="20"/>
              </w:rPr>
              <w:t>2</w:t>
            </w:r>
          </w:p>
        </w:tc>
        <w:tc>
          <w:tcPr>
            <w:tcW w:w="735" w:type="dxa"/>
            <w:tcBorders>
              <w:top w:val="nil"/>
              <w:left w:val="nil"/>
              <w:bottom w:val="single" w:sz="4" w:space="0" w:color="auto"/>
              <w:right w:val="single" w:sz="4" w:space="0" w:color="auto"/>
            </w:tcBorders>
            <w:shd w:val="clear" w:color="auto" w:fill="auto"/>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3</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4</w:t>
            </w:r>
          </w:p>
        </w:tc>
        <w:tc>
          <w:tcPr>
            <w:tcW w:w="1185" w:type="dxa"/>
            <w:tcBorders>
              <w:top w:val="nil"/>
              <w:left w:val="nil"/>
              <w:bottom w:val="single" w:sz="4" w:space="0" w:color="auto"/>
              <w:right w:val="single" w:sz="4" w:space="0" w:color="auto"/>
            </w:tcBorders>
            <w:shd w:val="clear" w:color="auto" w:fill="auto"/>
            <w:hideMark/>
          </w:tcPr>
          <w:p w:rsidR="004E067B" w:rsidRPr="004E067B" w:rsidRDefault="004E067B" w:rsidP="004E067B">
            <w:pPr>
              <w:jc w:val="center"/>
              <w:rPr>
                <w:rFonts w:ascii="Times Armenian" w:hAnsi="Times Armenian" w:cs="Arial"/>
                <w:sz w:val="20"/>
                <w:szCs w:val="20"/>
              </w:rPr>
            </w:pPr>
            <w:r w:rsidRPr="004E067B">
              <w:rPr>
                <w:rFonts w:ascii="Times Armenian" w:hAnsi="Times Armenian" w:cs="Arial"/>
                <w:sz w:val="20"/>
                <w:szCs w:val="20"/>
              </w:rPr>
              <w:t>5</w:t>
            </w:r>
          </w:p>
        </w:tc>
        <w:tc>
          <w:tcPr>
            <w:tcW w:w="1286" w:type="dxa"/>
            <w:tcBorders>
              <w:top w:val="nil"/>
              <w:left w:val="nil"/>
              <w:bottom w:val="single" w:sz="4" w:space="0" w:color="auto"/>
              <w:right w:val="single" w:sz="4" w:space="0" w:color="auto"/>
            </w:tcBorders>
            <w:shd w:val="clear" w:color="auto" w:fill="auto"/>
            <w:hideMark/>
          </w:tcPr>
          <w:p w:rsidR="004E067B" w:rsidRPr="004E067B" w:rsidRDefault="004E067B" w:rsidP="004E067B">
            <w:pPr>
              <w:jc w:val="center"/>
              <w:rPr>
                <w:rFonts w:ascii="Times Armenian" w:hAnsi="Times Armenian" w:cs="Arial"/>
                <w:sz w:val="20"/>
                <w:szCs w:val="20"/>
              </w:rPr>
            </w:pPr>
            <w:r w:rsidRPr="004E067B">
              <w:rPr>
                <w:rFonts w:ascii="Times Armenian" w:hAnsi="Times Armenian" w:cs="Arial"/>
                <w:sz w:val="20"/>
                <w:szCs w:val="20"/>
              </w:rPr>
              <w:t>6</w:t>
            </w:r>
          </w:p>
        </w:tc>
        <w:tc>
          <w:tcPr>
            <w:tcW w:w="931" w:type="dxa"/>
            <w:tcBorders>
              <w:top w:val="nil"/>
              <w:left w:val="nil"/>
              <w:bottom w:val="single" w:sz="4" w:space="0" w:color="auto"/>
              <w:right w:val="single" w:sz="4" w:space="0" w:color="auto"/>
            </w:tcBorders>
            <w:shd w:val="clear" w:color="auto" w:fill="auto"/>
            <w:hideMark/>
          </w:tcPr>
          <w:p w:rsidR="004E067B" w:rsidRPr="004E067B" w:rsidRDefault="004E067B" w:rsidP="004E067B">
            <w:pPr>
              <w:jc w:val="center"/>
              <w:rPr>
                <w:rFonts w:ascii="Times Armenian" w:hAnsi="Times Armenian" w:cs="Arial"/>
                <w:sz w:val="20"/>
                <w:szCs w:val="20"/>
              </w:rPr>
            </w:pPr>
            <w:r w:rsidRPr="004E067B">
              <w:rPr>
                <w:rFonts w:ascii="Times Armenian" w:hAnsi="Times Armenian" w:cs="Arial"/>
                <w:sz w:val="20"/>
                <w:szCs w:val="20"/>
              </w:rPr>
              <w:t>7</w:t>
            </w:r>
          </w:p>
        </w:tc>
      </w:tr>
      <w:tr w:rsidR="004E067B" w:rsidRPr="004E067B" w:rsidTr="004E067B">
        <w:trPr>
          <w:trHeight w:val="30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 </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b/>
                <w:bCs/>
                <w:i/>
                <w:iCs/>
                <w:sz w:val="22"/>
                <w:szCs w:val="22"/>
                <w:u w:val="single"/>
              </w:rPr>
            </w:pPr>
            <w:r w:rsidRPr="004E067B">
              <w:rPr>
                <w:rFonts w:ascii="Times Armenian" w:hAnsi="Times Armenian" w:cs="Arial"/>
                <w:b/>
                <w:bCs/>
                <w:i/>
                <w:iCs/>
                <w:sz w:val="22"/>
                <w:szCs w:val="22"/>
                <w:u w:val="single"/>
              </w:rPr>
              <w:t xml:space="preserve">1. </w:t>
            </w:r>
            <w:r w:rsidRPr="004E067B">
              <w:rPr>
                <w:rFonts w:ascii="Sylfaen" w:hAnsi="Sylfaen" w:cs="Sylfaen"/>
                <w:b/>
                <w:bCs/>
                <w:i/>
                <w:iCs/>
                <w:sz w:val="22"/>
                <w:szCs w:val="22"/>
                <w:u w:val="single"/>
              </w:rPr>
              <w:t>Բաշխիչ</w:t>
            </w:r>
            <w:r w:rsidRPr="004E067B">
              <w:rPr>
                <w:rFonts w:ascii="Times Armenian" w:hAnsi="Times Armenian" w:cs="Arial"/>
                <w:b/>
                <w:bCs/>
                <w:i/>
                <w:iCs/>
                <w:sz w:val="22"/>
                <w:szCs w:val="22"/>
                <w:u w:val="single"/>
              </w:rPr>
              <w:t xml:space="preserve"> </w:t>
            </w:r>
            <w:r w:rsidRPr="004E067B">
              <w:rPr>
                <w:rFonts w:ascii="Sylfaen" w:hAnsi="Sylfaen" w:cs="Sylfaen"/>
                <w:b/>
                <w:bCs/>
                <w:i/>
                <w:iCs/>
                <w:sz w:val="22"/>
                <w:szCs w:val="22"/>
                <w:u w:val="single"/>
              </w:rPr>
              <w:t>ցանց</w:t>
            </w:r>
            <w:r w:rsidRPr="004E067B">
              <w:rPr>
                <w:rFonts w:ascii="Times Armenian" w:hAnsi="Times Armenian" w:cs="Arial"/>
                <w:b/>
                <w:bCs/>
                <w:i/>
                <w:iCs/>
                <w:sz w:val="22"/>
                <w:szCs w:val="22"/>
                <w:u w:val="single"/>
              </w:rPr>
              <w:t xml:space="preserve"> W1-W13</w:t>
            </w:r>
          </w:p>
        </w:tc>
        <w:tc>
          <w:tcPr>
            <w:tcW w:w="735" w:type="dxa"/>
            <w:tcBorders>
              <w:top w:val="nil"/>
              <w:left w:val="nil"/>
              <w:bottom w:val="single" w:sz="4" w:space="0" w:color="auto"/>
              <w:right w:val="single" w:sz="4" w:space="0" w:color="auto"/>
            </w:tcBorders>
            <w:shd w:val="clear" w:color="auto" w:fill="auto"/>
            <w:hideMark/>
          </w:tcPr>
          <w:p w:rsidR="004E067B" w:rsidRPr="004E067B" w:rsidRDefault="004E067B" w:rsidP="004E067B">
            <w:pPr>
              <w:jc w:val="center"/>
              <w:rPr>
                <w:rFonts w:ascii="Times Armenian" w:hAnsi="Times Armenian" w:cs="Arial"/>
                <w:b/>
                <w:bCs/>
                <w:sz w:val="22"/>
                <w:szCs w:val="22"/>
              </w:rPr>
            </w:pPr>
            <w:r w:rsidRPr="004E067B">
              <w:rPr>
                <w:rFonts w:ascii="Times Armenian" w:hAnsi="Times Armenian" w:cs="Arial"/>
                <w:b/>
                <w:bCs/>
                <w:sz w:val="22"/>
                <w:szCs w:val="22"/>
              </w:rPr>
              <w:t> </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b/>
                <w:bCs/>
                <w:sz w:val="22"/>
                <w:szCs w:val="22"/>
              </w:rPr>
            </w:pPr>
            <w:r w:rsidRPr="004E067B">
              <w:rPr>
                <w:rFonts w:ascii="Times Armenian" w:hAnsi="Times Armenian" w:cs="Arial"/>
                <w:b/>
                <w:bCs/>
                <w:sz w:val="22"/>
                <w:szCs w:val="22"/>
              </w:rPr>
              <w:t> </w:t>
            </w:r>
          </w:p>
        </w:tc>
        <w:tc>
          <w:tcPr>
            <w:tcW w:w="1185" w:type="dxa"/>
            <w:tcBorders>
              <w:top w:val="nil"/>
              <w:left w:val="nil"/>
              <w:bottom w:val="single" w:sz="4" w:space="0" w:color="auto"/>
              <w:right w:val="single" w:sz="4" w:space="0" w:color="auto"/>
            </w:tcBorders>
            <w:shd w:val="clear" w:color="auto" w:fill="auto"/>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c>
          <w:tcPr>
            <w:tcW w:w="1286" w:type="dxa"/>
            <w:tcBorders>
              <w:top w:val="nil"/>
              <w:left w:val="nil"/>
              <w:bottom w:val="single" w:sz="4" w:space="0" w:color="auto"/>
              <w:right w:val="single" w:sz="4" w:space="0" w:color="auto"/>
            </w:tcBorders>
            <w:shd w:val="clear" w:color="auto" w:fill="auto"/>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43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 </w:t>
            </w:r>
          </w:p>
        </w:tc>
        <w:tc>
          <w:tcPr>
            <w:tcW w:w="992" w:type="dxa"/>
            <w:tcBorders>
              <w:top w:val="nil"/>
              <w:left w:val="nil"/>
              <w:bottom w:val="single" w:sz="4" w:space="0" w:color="auto"/>
              <w:right w:val="single" w:sz="4" w:space="0" w:color="auto"/>
            </w:tcBorders>
            <w:shd w:val="clear" w:color="auto" w:fill="auto"/>
            <w:hideMark/>
          </w:tcPr>
          <w:p w:rsidR="004E067B" w:rsidRPr="004E067B" w:rsidRDefault="004E067B" w:rsidP="004E067B">
            <w:pPr>
              <w:jc w:val="center"/>
              <w:rPr>
                <w:rFonts w:ascii="Times Armenian" w:hAnsi="Times Armenian" w:cs="Arial"/>
                <w:sz w:val="20"/>
                <w:szCs w:val="20"/>
              </w:rPr>
            </w:pPr>
            <w:r w:rsidRPr="004E067B">
              <w:rPr>
                <w:rFonts w:ascii="Times Armenian" w:hAnsi="Times Armenian" w:cs="Arial"/>
                <w:sz w:val="20"/>
                <w:szCs w:val="20"/>
              </w:rPr>
              <w:t> </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b/>
                <w:bCs/>
                <w:sz w:val="22"/>
                <w:szCs w:val="22"/>
                <w:u w:val="single"/>
              </w:rPr>
            </w:pPr>
            <w:r w:rsidRPr="004E067B">
              <w:rPr>
                <w:rFonts w:ascii="Sylfaen" w:hAnsi="Sylfaen" w:cs="Sylfaen"/>
                <w:b/>
                <w:bCs/>
                <w:sz w:val="22"/>
                <w:szCs w:val="22"/>
                <w:u w:val="single"/>
              </w:rPr>
              <w:t>Հողային</w:t>
            </w:r>
            <w:r w:rsidRPr="004E067B">
              <w:rPr>
                <w:rFonts w:ascii="Times Armenian" w:hAnsi="Times Armenian" w:cs="Arial"/>
                <w:b/>
                <w:bCs/>
                <w:sz w:val="22"/>
                <w:szCs w:val="22"/>
                <w:u w:val="single"/>
              </w:rPr>
              <w:t xml:space="preserve"> </w:t>
            </w:r>
            <w:r w:rsidRPr="004E067B">
              <w:rPr>
                <w:rFonts w:ascii="Sylfaen" w:hAnsi="Sylfaen" w:cs="Sylfaen"/>
                <w:b/>
                <w:bCs/>
                <w:sz w:val="22"/>
                <w:szCs w:val="22"/>
                <w:u w:val="single"/>
              </w:rPr>
              <w:t>աշխատանքեր</w:t>
            </w:r>
          </w:p>
        </w:tc>
        <w:tc>
          <w:tcPr>
            <w:tcW w:w="735" w:type="dxa"/>
            <w:tcBorders>
              <w:top w:val="nil"/>
              <w:left w:val="nil"/>
              <w:bottom w:val="single" w:sz="4" w:space="0" w:color="auto"/>
              <w:right w:val="single" w:sz="4" w:space="0" w:color="auto"/>
            </w:tcBorders>
            <w:shd w:val="clear" w:color="auto" w:fill="auto"/>
            <w:hideMark/>
          </w:tcPr>
          <w:p w:rsidR="004E067B" w:rsidRPr="004E067B" w:rsidRDefault="004E067B" w:rsidP="004E067B">
            <w:pPr>
              <w:jc w:val="center"/>
              <w:rPr>
                <w:rFonts w:ascii="Times Armenian" w:hAnsi="Times Armenian" w:cs="Arial"/>
                <w:sz w:val="20"/>
                <w:szCs w:val="20"/>
              </w:rPr>
            </w:pPr>
            <w:r w:rsidRPr="004E067B">
              <w:rPr>
                <w:rFonts w:ascii="Times Armenian" w:hAnsi="Times Armenian" w:cs="Arial"/>
                <w:sz w:val="20"/>
                <w:szCs w:val="20"/>
              </w:rPr>
              <w:t> </w:t>
            </w:r>
          </w:p>
        </w:tc>
        <w:tc>
          <w:tcPr>
            <w:tcW w:w="904" w:type="dxa"/>
            <w:tcBorders>
              <w:top w:val="nil"/>
              <w:left w:val="nil"/>
              <w:bottom w:val="single" w:sz="4" w:space="0" w:color="auto"/>
              <w:right w:val="single" w:sz="4" w:space="0" w:color="auto"/>
            </w:tcBorders>
            <w:shd w:val="clear" w:color="auto" w:fill="auto"/>
            <w:hideMark/>
          </w:tcPr>
          <w:p w:rsidR="004E067B" w:rsidRPr="004E067B" w:rsidRDefault="004E067B" w:rsidP="004E067B">
            <w:pPr>
              <w:jc w:val="center"/>
              <w:rPr>
                <w:rFonts w:ascii="Times Armenian" w:hAnsi="Times Armenian" w:cs="Arial"/>
                <w:sz w:val="20"/>
                <w:szCs w:val="20"/>
              </w:rPr>
            </w:pPr>
            <w:r w:rsidRPr="004E067B">
              <w:rPr>
                <w:rFonts w:ascii="Times Armenian" w:hAnsi="Times Armenian" w:cs="Arial"/>
                <w:sz w:val="20"/>
                <w:szCs w:val="20"/>
              </w:rPr>
              <w:t> </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34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1,1</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ինֆորմ</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Ասֆալտբետոնի</w:t>
            </w:r>
            <w:r w:rsidRPr="004E067B">
              <w:rPr>
                <w:rFonts w:ascii="Times Armenian" w:hAnsi="Times Armenian" w:cs="Arial"/>
                <w:sz w:val="22"/>
                <w:szCs w:val="22"/>
              </w:rPr>
              <w:t xml:space="preserve"> </w:t>
            </w:r>
            <w:r w:rsidRPr="004E067B">
              <w:rPr>
                <w:rFonts w:ascii="Sylfaen" w:hAnsi="Sylfaen" w:cs="Sylfaen"/>
                <w:sz w:val="22"/>
                <w:szCs w:val="22"/>
              </w:rPr>
              <w:t>կտրում</w:t>
            </w:r>
            <w:r w:rsidRPr="004E067B">
              <w:rPr>
                <w:rFonts w:ascii="Times Armenian" w:hAnsi="Times Armenian" w:cs="Arial"/>
                <w:sz w:val="22"/>
                <w:szCs w:val="22"/>
              </w:rPr>
              <w:t xml:space="preserve"> </w:t>
            </w:r>
            <w:r w:rsidRPr="004E067B">
              <w:rPr>
                <w:rFonts w:ascii="Sylfaen" w:hAnsi="Sylfaen" w:cs="Sylfaen"/>
                <w:sz w:val="22"/>
                <w:szCs w:val="22"/>
              </w:rPr>
              <w:t>սղոցով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մ</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4166,0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4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1,2</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27-33</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Ասֆալտբետոնե</w:t>
            </w:r>
            <w:r w:rsidRPr="004E067B">
              <w:rPr>
                <w:rFonts w:ascii="Times Armenian" w:hAnsi="Times Armenian" w:cs="Arial"/>
                <w:sz w:val="22"/>
                <w:szCs w:val="22"/>
              </w:rPr>
              <w:t xml:space="preserve"> </w:t>
            </w:r>
            <w:r w:rsidRPr="004E067B">
              <w:rPr>
                <w:rFonts w:ascii="Sylfaen" w:hAnsi="Sylfaen" w:cs="Sylfaen"/>
                <w:sz w:val="22"/>
                <w:szCs w:val="22"/>
              </w:rPr>
              <w:t>ծածկի</w:t>
            </w:r>
            <w:r w:rsidRPr="004E067B">
              <w:rPr>
                <w:rFonts w:ascii="Times Armenian" w:hAnsi="Times Armenian" w:cs="Arial"/>
                <w:sz w:val="22"/>
                <w:szCs w:val="22"/>
              </w:rPr>
              <w:t xml:space="preserve"> </w:t>
            </w:r>
            <w:r w:rsidRPr="004E067B">
              <w:rPr>
                <w:rFonts w:ascii="Sylfaen" w:hAnsi="Sylfaen" w:cs="Sylfaen"/>
                <w:sz w:val="22"/>
                <w:szCs w:val="22"/>
              </w:rPr>
              <w:t>քանդում</w:t>
            </w:r>
            <w:r w:rsidRPr="004E067B">
              <w:rPr>
                <w:rFonts w:ascii="Times Armenian" w:hAnsi="Times Armenian" w:cs="Arial"/>
                <w:sz w:val="22"/>
                <w:szCs w:val="22"/>
              </w:rPr>
              <w:t xml:space="preserve"> </w:t>
            </w:r>
            <w:r w:rsidRPr="004E067B">
              <w:rPr>
                <w:rFonts w:ascii="Sylfaen" w:hAnsi="Sylfaen" w:cs="Sylfaen"/>
                <w:sz w:val="22"/>
                <w:szCs w:val="22"/>
              </w:rPr>
              <w:t>ձեռքով</w:t>
            </w:r>
            <w:r w:rsidRPr="004E067B">
              <w:rPr>
                <w:rFonts w:ascii="Times Armenian" w:hAnsi="Times Armenian" w:cs="Arial"/>
                <w:sz w:val="22"/>
                <w:szCs w:val="22"/>
              </w:rPr>
              <w:t xml:space="preserve"> </w:t>
            </w:r>
            <w:r w:rsidRPr="004E067B">
              <w:rPr>
                <w:rFonts w:ascii="Sylfaen" w:hAnsi="Sylfaen" w:cs="Sylfaen"/>
                <w:sz w:val="22"/>
                <w:szCs w:val="22"/>
              </w:rPr>
              <w:t>հետահար</w:t>
            </w:r>
            <w:r w:rsidRPr="004E067B">
              <w:rPr>
                <w:rFonts w:ascii="Times Armenian" w:hAnsi="Times Armenian" w:cs="Arial"/>
                <w:sz w:val="22"/>
                <w:szCs w:val="22"/>
              </w:rPr>
              <w:t xml:space="preserve"> </w:t>
            </w:r>
            <w:r w:rsidRPr="004E067B">
              <w:rPr>
                <w:rFonts w:ascii="Sylfaen" w:hAnsi="Sylfaen" w:cs="Sylfaen"/>
                <w:sz w:val="22"/>
                <w:szCs w:val="22"/>
              </w:rPr>
              <w:t>մուրճով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մ</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10,0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43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1,3</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1-1589</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Ասֆալտբետոնե</w:t>
            </w:r>
            <w:r w:rsidRPr="004E067B">
              <w:rPr>
                <w:rFonts w:ascii="Times Armenian" w:hAnsi="Times Armenian" w:cs="Arial"/>
                <w:sz w:val="22"/>
                <w:szCs w:val="22"/>
              </w:rPr>
              <w:t xml:space="preserve"> </w:t>
            </w:r>
            <w:r w:rsidRPr="004E067B">
              <w:rPr>
                <w:rFonts w:ascii="Sylfaen" w:hAnsi="Sylfaen" w:cs="Sylfaen"/>
                <w:sz w:val="22"/>
                <w:szCs w:val="22"/>
              </w:rPr>
              <w:t>ծածկի</w:t>
            </w:r>
            <w:r w:rsidRPr="004E067B">
              <w:rPr>
                <w:rFonts w:ascii="Times Armenian" w:hAnsi="Times Armenian" w:cs="Arial"/>
                <w:sz w:val="22"/>
                <w:szCs w:val="22"/>
              </w:rPr>
              <w:t xml:space="preserve"> </w:t>
            </w:r>
            <w:r w:rsidRPr="004E067B">
              <w:rPr>
                <w:rFonts w:ascii="Sylfaen" w:hAnsi="Sylfaen" w:cs="Sylfaen"/>
                <w:sz w:val="22"/>
                <w:szCs w:val="22"/>
              </w:rPr>
              <w:t>քանդում</w:t>
            </w:r>
            <w:r w:rsidRPr="004E067B">
              <w:rPr>
                <w:rFonts w:ascii="Times Armenian" w:hAnsi="Times Armenian" w:cs="Arial"/>
                <w:sz w:val="22"/>
                <w:szCs w:val="22"/>
              </w:rPr>
              <w:t xml:space="preserve"> </w:t>
            </w:r>
            <w:r w:rsidRPr="004E067B">
              <w:rPr>
                <w:rFonts w:ascii="Sylfaen" w:hAnsi="Sylfaen" w:cs="Sylfaen"/>
                <w:sz w:val="22"/>
                <w:szCs w:val="22"/>
              </w:rPr>
              <w:t>էքսկավատորով</w:t>
            </w:r>
            <w:r w:rsidRPr="004E067B">
              <w:rPr>
                <w:rFonts w:ascii="Times Armenian" w:hAnsi="Times Armenian" w:cs="Arial"/>
                <w:sz w:val="22"/>
                <w:szCs w:val="22"/>
              </w:rPr>
              <w:t xml:space="preserve"> </w:t>
            </w:r>
            <w:r w:rsidRPr="004E067B">
              <w:rPr>
                <w:rFonts w:ascii="Sylfaen" w:hAnsi="Sylfaen" w:cs="Sylfaen"/>
                <w:sz w:val="22"/>
                <w:szCs w:val="22"/>
              </w:rPr>
              <w:t>բարձումով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մ</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324,0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109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1,4</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16"/>
                <w:szCs w:val="16"/>
                <w:lang w:val="ru-RU"/>
              </w:rPr>
            </w:pPr>
            <w:proofErr w:type="gramStart"/>
            <w:r w:rsidRPr="004E067B">
              <w:rPr>
                <w:rFonts w:ascii="Calibri" w:hAnsi="Calibri" w:cs="Calibri"/>
                <w:sz w:val="16"/>
                <w:szCs w:val="16"/>
                <w:lang w:val="ru-RU"/>
              </w:rPr>
              <w:t>сметные</w:t>
            </w:r>
            <w:proofErr w:type="gramEnd"/>
            <w:r w:rsidRPr="004E067B">
              <w:rPr>
                <w:rFonts w:ascii="Times Armenian" w:hAnsi="Times Armenian" w:cs="Arial"/>
                <w:sz w:val="16"/>
                <w:szCs w:val="16"/>
                <w:lang w:val="ru-RU"/>
              </w:rPr>
              <w:t xml:space="preserve"> </w:t>
            </w:r>
            <w:r w:rsidRPr="004E067B">
              <w:rPr>
                <w:rFonts w:ascii="Calibri" w:hAnsi="Calibri" w:cs="Calibri"/>
                <w:sz w:val="16"/>
                <w:szCs w:val="16"/>
                <w:lang w:val="ru-RU"/>
              </w:rPr>
              <w:t>цены</w:t>
            </w:r>
            <w:r w:rsidRPr="004E067B">
              <w:rPr>
                <w:rFonts w:ascii="Times Armenian" w:hAnsi="Times Armenian" w:cs="Arial"/>
                <w:sz w:val="16"/>
                <w:szCs w:val="16"/>
                <w:lang w:val="ru-RU"/>
              </w:rPr>
              <w:t xml:space="preserve"> </w:t>
            </w:r>
            <w:r w:rsidRPr="004E067B">
              <w:rPr>
                <w:rFonts w:ascii="Calibri" w:hAnsi="Calibri" w:cs="Calibri"/>
                <w:sz w:val="16"/>
                <w:szCs w:val="16"/>
                <w:lang w:val="ru-RU"/>
              </w:rPr>
              <w:t>на</w:t>
            </w:r>
            <w:r w:rsidRPr="004E067B">
              <w:rPr>
                <w:rFonts w:ascii="Times Armenian" w:hAnsi="Times Armenian" w:cs="Arial"/>
                <w:sz w:val="16"/>
                <w:szCs w:val="16"/>
                <w:lang w:val="ru-RU"/>
              </w:rPr>
              <w:t xml:space="preserve"> </w:t>
            </w:r>
            <w:r w:rsidRPr="004E067B">
              <w:rPr>
                <w:rFonts w:ascii="Calibri" w:hAnsi="Calibri" w:cs="Calibri"/>
                <w:sz w:val="16"/>
                <w:szCs w:val="16"/>
                <w:lang w:val="ru-RU"/>
              </w:rPr>
              <w:t>погрузочные</w:t>
            </w:r>
            <w:r w:rsidRPr="004E067B">
              <w:rPr>
                <w:rFonts w:ascii="Times Armenian" w:hAnsi="Times Armenian" w:cs="Arial"/>
                <w:sz w:val="16"/>
                <w:szCs w:val="16"/>
                <w:lang w:val="ru-RU"/>
              </w:rPr>
              <w:t xml:space="preserve"> </w:t>
            </w:r>
            <w:r w:rsidRPr="004E067B">
              <w:rPr>
                <w:rFonts w:ascii="Calibri" w:hAnsi="Calibri" w:cs="Calibri"/>
                <w:sz w:val="16"/>
                <w:szCs w:val="16"/>
                <w:lang w:val="ru-RU"/>
              </w:rPr>
              <w:t>работы</w:t>
            </w:r>
            <w:r w:rsidRPr="004E067B">
              <w:rPr>
                <w:rFonts w:ascii="Times Armenian" w:hAnsi="Times Armenian" w:cs="Arial"/>
                <w:sz w:val="16"/>
                <w:szCs w:val="16"/>
                <w:lang w:val="ru-RU"/>
              </w:rPr>
              <w:t xml:space="preserve"> </w:t>
            </w:r>
            <w:r w:rsidRPr="004E067B">
              <w:rPr>
                <w:rFonts w:ascii="Calibri" w:hAnsi="Calibri" w:cs="Calibri"/>
                <w:sz w:val="16"/>
                <w:szCs w:val="16"/>
                <w:lang w:val="ru-RU"/>
              </w:rPr>
              <w:t>п</w:t>
            </w:r>
            <w:r w:rsidRPr="004E067B">
              <w:rPr>
                <w:rFonts w:ascii="Times Armenian" w:hAnsi="Times Armenian" w:cs="Arial"/>
                <w:sz w:val="16"/>
                <w:szCs w:val="16"/>
                <w:lang w:val="ru-RU"/>
              </w:rPr>
              <w:t>29</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lang w:val="ru-RU"/>
              </w:rPr>
            </w:pPr>
            <w:r w:rsidRPr="004E067B">
              <w:rPr>
                <w:rFonts w:ascii="Sylfaen" w:hAnsi="Sylfaen" w:cs="Sylfaen"/>
                <w:sz w:val="22"/>
                <w:szCs w:val="22"/>
              </w:rPr>
              <w:t>Քանդած</w:t>
            </w:r>
            <w:r w:rsidRPr="004E067B">
              <w:rPr>
                <w:rFonts w:ascii="Arial Armenian" w:hAnsi="Arial Armenian" w:cs="Arial"/>
                <w:sz w:val="22"/>
                <w:szCs w:val="22"/>
                <w:lang w:val="ru-RU"/>
              </w:rPr>
              <w:t xml:space="preserve"> </w:t>
            </w:r>
            <w:r w:rsidRPr="004E067B">
              <w:rPr>
                <w:rFonts w:ascii="Sylfaen" w:hAnsi="Sylfaen" w:cs="Sylfaen"/>
                <w:sz w:val="22"/>
                <w:szCs w:val="22"/>
              </w:rPr>
              <w:t>ասֆալտբետոնե</w:t>
            </w:r>
            <w:r w:rsidRPr="004E067B">
              <w:rPr>
                <w:rFonts w:ascii="Arial Armenian" w:hAnsi="Arial Armenian" w:cs="Arial"/>
                <w:sz w:val="22"/>
                <w:szCs w:val="22"/>
                <w:lang w:val="ru-RU"/>
              </w:rPr>
              <w:t xml:space="preserve"> </w:t>
            </w:r>
            <w:r w:rsidRPr="004E067B">
              <w:rPr>
                <w:rFonts w:ascii="Sylfaen" w:hAnsi="Sylfaen" w:cs="Sylfaen"/>
                <w:sz w:val="22"/>
                <w:szCs w:val="22"/>
              </w:rPr>
              <w:t>թափոնների</w:t>
            </w:r>
            <w:r w:rsidRPr="004E067B">
              <w:rPr>
                <w:rFonts w:ascii="Arial Armenian" w:hAnsi="Arial Armenian" w:cs="Arial"/>
                <w:sz w:val="22"/>
                <w:szCs w:val="22"/>
                <w:lang w:val="ru-RU"/>
              </w:rPr>
              <w:t xml:space="preserve"> </w:t>
            </w:r>
            <w:r w:rsidRPr="004E067B">
              <w:rPr>
                <w:rFonts w:ascii="Sylfaen" w:hAnsi="Sylfaen" w:cs="Sylfaen"/>
                <w:sz w:val="22"/>
                <w:szCs w:val="22"/>
              </w:rPr>
              <w:t>բարձում</w:t>
            </w:r>
            <w:r w:rsidRPr="004E067B">
              <w:rPr>
                <w:rFonts w:ascii="Arial Armenian" w:hAnsi="Arial Armenian" w:cs="Arial"/>
                <w:sz w:val="22"/>
                <w:szCs w:val="22"/>
                <w:lang w:val="ru-RU"/>
              </w:rPr>
              <w:t xml:space="preserve"> </w:t>
            </w:r>
            <w:r w:rsidRPr="004E067B">
              <w:rPr>
                <w:rFonts w:ascii="Sylfaen" w:hAnsi="Sylfaen" w:cs="Sylfaen"/>
                <w:sz w:val="22"/>
                <w:szCs w:val="22"/>
              </w:rPr>
              <w:t>ինքնաթափ</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տ</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20,040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145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1,5</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18"/>
                <w:szCs w:val="18"/>
              </w:rPr>
            </w:pPr>
            <w:r w:rsidRPr="004E067B">
              <w:rPr>
                <w:rFonts w:ascii="Sylfaen" w:hAnsi="Sylfaen" w:cs="Sylfaen"/>
                <w:sz w:val="18"/>
                <w:szCs w:val="18"/>
              </w:rPr>
              <w:t>միջինացված</w:t>
            </w:r>
            <w:r w:rsidRPr="004E067B">
              <w:rPr>
                <w:rFonts w:ascii="Times Armenian" w:hAnsi="Times Armenian" w:cs="Arial"/>
                <w:sz w:val="18"/>
                <w:szCs w:val="18"/>
              </w:rPr>
              <w:t xml:space="preserve"> </w:t>
            </w:r>
            <w:r w:rsidRPr="004E067B">
              <w:rPr>
                <w:rFonts w:ascii="Sylfaen" w:hAnsi="Sylfaen" w:cs="Sylfaen"/>
                <w:sz w:val="18"/>
                <w:szCs w:val="18"/>
              </w:rPr>
              <w:t>շուկայական</w:t>
            </w:r>
            <w:r w:rsidRPr="004E067B">
              <w:rPr>
                <w:rFonts w:ascii="Times Armenian" w:hAnsi="Times Armenian" w:cs="Arial"/>
                <w:sz w:val="18"/>
                <w:szCs w:val="18"/>
              </w:rPr>
              <w:t xml:space="preserve"> </w:t>
            </w:r>
            <w:r w:rsidRPr="004E067B">
              <w:rPr>
                <w:rFonts w:ascii="Sylfaen" w:hAnsi="Sylfaen" w:cs="Sylfaen"/>
                <w:sz w:val="18"/>
                <w:szCs w:val="18"/>
              </w:rPr>
              <w:t>արժեք</w:t>
            </w:r>
            <w:r w:rsidRPr="004E067B">
              <w:rPr>
                <w:rFonts w:ascii="Times Armenian" w:hAnsi="Times Armenian" w:cs="Arial"/>
                <w:sz w:val="18"/>
                <w:szCs w:val="18"/>
              </w:rPr>
              <w:t xml:space="preserve"> 1</w:t>
            </w:r>
            <w:r w:rsidRPr="004E067B">
              <w:rPr>
                <w:rFonts w:ascii="Sylfaen" w:hAnsi="Sylfaen" w:cs="Sylfaen"/>
                <w:sz w:val="18"/>
                <w:szCs w:val="18"/>
              </w:rPr>
              <w:t>տ</w:t>
            </w:r>
            <w:r w:rsidRPr="004E067B">
              <w:rPr>
                <w:rFonts w:ascii="Times Armenian" w:hAnsi="Times Armenian" w:cs="Arial"/>
                <w:sz w:val="18"/>
                <w:szCs w:val="18"/>
              </w:rPr>
              <w:t>/</w:t>
            </w:r>
            <w:r w:rsidRPr="004E067B">
              <w:rPr>
                <w:rFonts w:ascii="Sylfaen" w:hAnsi="Sylfaen" w:cs="Sylfaen"/>
                <w:sz w:val="18"/>
                <w:szCs w:val="18"/>
              </w:rPr>
              <w:t>կմ</w:t>
            </w:r>
            <w:r w:rsidRPr="004E067B">
              <w:rPr>
                <w:rFonts w:ascii="Times Armenian" w:hAnsi="Times Armenian" w:cs="Arial"/>
                <w:sz w:val="18"/>
                <w:szCs w:val="18"/>
              </w:rPr>
              <w:t xml:space="preserve"> 80</w:t>
            </w:r>
            <w:r w:rsidRPr="004E067B">
              <w:rPr>
                <w:rFonts w:ascii="Sylfaen" w:hAnsi="Sylfaen" w:cs="Sylfaen"/>
                <w:sz w:val="18"/>
                <w:szCs w:val="18"/>
              </w:rPr>
              <w:t>դրամ</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Բարձված</w:t>
            </w:r>
            <w:r w:rsidRPr="004E067B">
              <w:rPr>
                <w:rFonts w:ascii="Times Armenian" w:hAnsi="Times Armenian" w:cs="Arial"/>
                <w:sz w:val="22"/>
                <w:szCs w:val="22"/>
              </w:rPr>
              <w:t xml:space="preserve"> </w:t>
            </w:r>
            <w:r w:rsidRPr="004E067B">
              <w:rPr>
                <w:rFonts w:ascii="Sylfaen" w:hAnsi="Sylfaen" w:cs="Sylfaen"/>
                <w:sz w:val="22"/>
                <w:szCs w:val="22"/>
              </w:rPr>
              <w:t>թափոնների</w:t>
            </w:r>
            <w:r w:rsidRPr="004E067B">
              <w:rPr>
                <w:rFonts w:ascii="Times Armenian" w:hAnsi="Times Armenian" w:cs="Arial"/>
                <w:sz w:val="22"/>
                <w:szCs w:val="22"/>
              </w:rPr>
              <w:t xml:space="preserve"> </w:t>
            </w:r>
            <w:r w:rsidRPr="004E067B">
              <w:rPr>
                <w:rFonts w:ascii="Sylfaen" w:hAnsi="Sylfaen" w:cs="Sylfaen"/>
                <w:sz w:val="22"/>
                <w:szCs w:val="22"/>
              </w:rPr>
              <w:t>ինքնաթափերով</w:t>
            </w:r>
            <w:r w:rsidRPr="004E067B">
              <w:rPr>
                <w:rFonts w:ascii="Times Armenian" w:hAnsi="Times Armenian" w:cs="Arial"/>
                <w:sz w:val="22"/>
                <w:szCs w:val="22"/>
              </w:rPr>
              <w:t xml:space="preserve"> </w:t>
            </w:r>
            <w:r w:rsidRPr="004E067B">
              <w:rPr>
                <w:rFonts w:ascii="Sylfaen" w:hAnsi="Sylfaen" w:cs="Sylfaen"/>
                <w:sz w:val="22"/>
                <w:szCs w:val="22"/>
              </w:rPr>
              <w:t>տեղափոխում</w:t>
            </w:r>
            <w:r w:rsidRPr="004E067B">
              <w:rPr>
                <w:rFonts w:ascii="Times Armenian" w:hAnsi="Times Armenian" w:cs="Arial"/>
                <w:sz w:val="22"/>
                <w:szCs w:val="22"/>
              </w:rPr>
              <w:t xml:space="preserve"> 5</w:t>
            </w:r>
            <w:r w:rsidRPr="004E067B">
              <w:rPr>
                <w:rFonts w:ascii="Sylfaen" w:hAnsi="Sylfaen" w:cs="Sylfaen"/>
                <w:sz w:val="22"/>
                <w:szCs w:val="22"/>
              </w:rPr>
              <w:t>կմ</w:t>
            </w:r>
            <w:r w:rsidRPr="004E067B">
              <w:rPr>
                <w:rFonts w:ascii="Times Armenian" w:hAnsi="Times Armenian" w:cs="Arial"/>
                <w:sz w:val="22"/>
                <w:szCs w:val="22"/>
              </w:rPr>
              <w:t xml:space="preserve"> </w:t>
            </w:r>
            <w:r w:rsidRPr="004E067B">
              <w:rPr>
                <w:rFonts w:ascii="Sylfaen" w:hAnsi="Sylfaen" w:cs="Sylfaen"/>
                <w:sz w:val="22"/>
                <w:szCs w:val="22"/>
              </w:rPr>
              <w:t>թափոնավայր</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տ</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668,0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1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1,6</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27-44</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Խճային</w:t>
            </w:r>
            <w:r w:rsidRPr="004E067B">
              <w:rPr>
                <w:rFonts w:ascii="Arial Armenian" w:hAnsi="Arial Armenian" w:cs="Arial"/>
                <w:sz w:val="22"/>
                <w:szCs w:val="22"/>
              </w:rPr>
              <w:t xml:space="preserve"> </w:t>
            </w:r>
            <w:r w:rsidRPr="004E067B">
              <w:rPr>
                <w:rFonts w:ascii="Sylfaen" w:hAnsi="Sylfaen" w:cs="Sylfaen"/>
                <w:sz w:val="22"/>
                <w:szCs w:val="22"/>
              </w:rPr>
              <w:t>հիմնատակի</w:t>
            </w:r>
            <w:r w:rsidRPr="004E067B">
              <w:rPr>
                <w:rFonts w:ascii="Arial Armenian" w:hAnsi="Arial Armenian" w:cs="Arial"/>
                <w:sz w:val="22"/>
                <w:szCs w:val="22"/>
              </w:rPr>
              <w:t xml:space="preserve"> </w:t>
            </w:r>
            <w:r w:rsidRPr="004E067B">
              <w:rPr>
                <w:rFonts w:ascii="Sylfaen" w:hAnsi="Sylfaen" w:cs="Sylfaen"/>
                <w:sz w:val="22"/>
                <w:szCs w:val="22"/>
              </w:rPr>
              <w:t>ստեղծում</w:t>
            </w:r>
            <w:r w:rsidRPr="004E067B">
              <w:rPr>
                <w:rFonts w:ascii="Arial Armenian" w:hAnsi="Arial Armenian" w:cs="Arial"/>
                <w:sz w:val="22"/>
                <w:szCs w:val="22"/>
              </w:rPr>
              <w:t xml:space="preserve"> 12</w:t>
            </w:r>
            <w:r w:rsidRPr="004E067B">
              <w:rPr>
                <w:rFonts w:ascii="Sylfaen" w:hAnsi="Sylfaen" w:cs="Sylfaen"/>
                <w:sz w:val="22"/>
                <w:szCs w:val="22"/>
              </w:rPr>
              <w:t>սմ</w:t>
            </w:r>
            <w:r w:rsidRPr="004E067B">
              <w:rPr>
                <w:rFonts w:ascii="Arial Armenian" w:hAnsi="Arial Armenian" w:cs="Arial"/>
                <w:sz w:val="22"/>
                <w:szCs w:val="22"/>
              </w:rPr>
              <w:t xml:space="preserve"> </w:t>
            </w:r>
            <w:r w:rsidRPr="004E067B">
              <w:rPr>
                <w:rFonts w:ascii="Sylfaen" w:hAnsi="Sylfaen" w:cs="Sylfaen"/>
                <w:sz w:val="22"/>
                <w:szCs w:val="22"/>
              </w:rPr>
              <w:t>հաստ</w:t>
            </w:r>
            <w:r w:rsidRPr="004E067B">
              <w:rPr>
                <w:rFonts w:ascii="Arial Armenian" w:hAnsi="Arial Armenian" w:cs="Arial"/>
                <w:sz w:val="22"/>
                <w:szCs w:val="22"/>
              </w:rPr>
              <w:t xml:space="preserve">., </w:t>
            </w:r>
            <w:r w:rsidRPr="004E067B">
              <w:rPr>
                <w:rFonts w:ascii="Sylfaen" w:hAnsi="Sylfaen" w:cs="Sylfaen"/>
                <w:sz w:val="22"/>
                <w:szCs w:val="22"/>
              </w:rPr>
              <w:t>ներառյալ</w:t>
            </w:r>
            <w:r w:rsidRPr="004E067B">
              <w:rPr>
                <w:rFonts w:ascii="Arial Armenian" w:hAnsi="Arial Armenian" w:cs="Arial"/>
                <w:sz w:val="22"/>
                <w:szCs w:val="22"/>
              </w:rPr>
              <w:t xml:space="preserve"> </w:t>
            </w:r>
            <w:r w:rsidRPr="004E067B">
              <w:rPr>
                <w:rFonts w:ascii="Sylfaen" w:hAnsi="Sylfaen" w:cs="Sylfaen"/>
                <w:sz w:val="22"/>
                <w:szCs w:val="22"/>
              </w:rPr>
              <w:t>նյութերի</w:t>
            </w:r>
            <w:r w:rsidRPr="004E067B">
              <w:rPr>
                <w:rFonts w:ascii="Arial Armenian" w:hAnsi="Arial Armenian" w:cs="Arial"/>
                <w:sz w:val="22"/>
                <w:szCs w:val="22"/>
              </w:rPr>
              <w:t xml:space="preserve"> </w:t>
            </w:r>
            <w:r w:rsidRPr="004E067B">
              <w:rPr>
                <w:rFonts w:ascii="Sylfaen" w:hAnsi="Sylfaen" w:cs="Sylfaen"/>
                <w:sz w:val="22"/>
                <w:szCs w:val="22"/>
              </w:rPr>
              <w:t>արժեքը</w:t>
            </w:r>
            <w:r w:rsidRPr="004E067B">
              <w:rPr>
                <w:rFonts w:ascii="Arial Armenian" w:hAnsi="Arial Armenian" w:cs="Arial"/>
                <w:sz w:val="22"/>
                <w:szCs w:val="22"/>
              </w:rPr>
              <w:t xml:space="preserve">, </w:t>
            </w:r>
            <w:r w:rsidRPr="004E067B">
              <w:rPr>
                <w:rFonts w:ascii="Sylfaen" w:hAnsi="Sylfaen" w:cs="Sylfaen"/>
                <w:sz w:val="22"/>
                <w:szCs w:val="22"/>
              </w:rPr>
              <w:t>մատակարարումը</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մ</w:t>
            </w:r>
            <w:r w:rsidRPr="004E067B">
              <w:rPr>
                <w:rFonts w:ascii="Times Armenian" w:hAnsi="Times Armenian" w:cs="Arial"/>
                <w:sz w:val="22"/>
                <w:szCs w:val="22"/>
                <w:vertAlign w:val="superscript"/>
              </w:rPr>
              <w:t>2</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1958,3</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9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1,7</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27-164-1, h=+1</w:t>
            </w:r>
            <w:r w:rsidRPr="004E067B">
              <w:rPr>
                <w:rFonts w:ascii="Sylfaen" w:hAnsi="Sylfaen" w:cs="Sylfaen"/>
                <w:sz w:val="22"/>
                <w:szCs w:val="22"/>
              </w:rPr>
              <w:t>սմ</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Խոշորահատիկ</w:t>
            </w:r>
            <w:r w:rsidRPr="004E067B">
              <w:rPr>
                <w:rFonts w:ascii="Arial Armenian" w:hAnsi="Arial Armenian" w:cs="Arial"/>
                <w:sz w:val="22"/>
                <w:szCs w:val="22"/>
              </w:rPr>
              <w:t xml:space="preserve"> 5</w:t>
            </w:r>
            <w:r w:rsidRPr="004E067B">
              <w:rPr>
                <w:rFonts w:ascii="Sylfaen" w:hAnsi="Sylfaen" w:cs="Sylfaen"/>
                <w:sz w:val="22"/>
                <w:szCs w:val="22"/>
              </w:rPr>
              <w:t>սմ</w:t>
            </w:r>
            <w:r w:rsidRPr="004E067B">
              <w:rPr>
                <w:rFonts w:ascii="Arial Armenian" w:hAnsi="Arial Armenian" w:cs="Arial"/>
                <w:sz w:val="22"/>
                <w:szCs w:val="22"/>
              </w:rPr>
              <w:t xml:space="preserve"> </w:t>
            </w:r>
            <w:r w:rsidRPr="004E067B">
              <w:rPr>
                <w:rFonts w:ascii="Sylfaen" w:hAnsi="Sylfaen" w:cs="Sylfaen"/>
                <w:sz w:val="22"/>
                <w:szCs w:val="22"/>
              </w:rPr>
              <w:t>հաստ</w:t>
            </w:r>
            <w:r w:rsidRPr="004E067B">
              <w:rPr>
                <w:rFonts w:ascii="Arial Armenian" w:hAnsi="Arial Armenian" w:cs="Arial"/>
                <w:sz w:val="22"/>
                <w:szCs w:val="22"/>
              </w:rPr>
              <w:t xml:space="preserve">. </w:t>
            </w:r>
            <w:r w:rsidRPr="004E067B">
              <w:rPr>
                <w:rFonts w:ascii="Sylfaen" w:hAnsi="Sylfaen" w:cs="Sylfaen"/>
                <w:sz w:val="22"/>
                <w:szCs w:val="22"/>
              </w:rPr>
              <w:t>ասֆալտբետոնե</w:t>
            </w:r>
            <w:r w:rsidRPr="004E067B">
              <w:rPr>
                <w:rFonts w:ascii="Arial Armenian" w:hAnsi="Arial Armenian" w:cs="Arial"/>
                <w:sz w:val="22"/>
                <w:szCs w:val="22"/>
              </w:rPr>
              <w:t xml:space="preserve"> </w:t>
            </w:r>
            <w:r w:rsidRPr="004E067B">
              <w:rPr>
                <w:rFonts w:ascii="Sylfaen" w:hAnsi="Sylfaen" w:cs="Sylfaen"/>
                <w:sz w:val="22"/>
                <w:szCs w:val="22"/>
              </w:rPr>
              <w:t>ծածկի</w:t>
            </w:r>
            <w:r w:rsidRPr="004E067B">
              <w:rPr>
                <w:rFonts w:ascii="Arial Armenian" w:hAnsi="Arial Armenian" w:cs="Arial"/>
                <w:sz w:val="22"/>
                <w:szCs w:val="22"/>
              </w:rPr>
              <w:t xml:space="preserve"> </w:t>
            </w:r>
            <w:r w:rsidRPr="004E067B">
              <w:rPr>
                <w:rFonts w:ascii="Sylfaen" w:hAnsi="Sylfaen" w:cs="Sylfaen"/>
                <w:sz w:val="22"/>
                <w:szCs w:val="22"/>
              </w:rPr>
              <w:t>իրականացում</w:t>
            </w:r>
            <w:r w:rsidRPr="004E067B">
              <w:rPr>
                <w:rFonts w:ascii="Arial Armenian" w:hAnsi="Arial Armenian" w:cs="Arial"/>
                <w:sz w:val="22"/>
                <w:szCs w:val="22"/>
              </w:rPr>
              <w:t xml:space="preserve">, </w:t>
            </w:r>
            <w:r w:rsidRPr="004E067B">
              <w:rPr>
                <w:rFonts w:ascii="Sylfaen" w:hAnsi="Sylfaen" w:cs="Sylfaen"/>
                <w:sz w:val="22"/>
                <w:szCs w:val="22"/>
              </w:rPr>
              <w:t>ներառյալ</w:t>
            </w:r>
            <w:r w:rsidRPr="004E067B">
              <w:rPr>
                <w:rFonts w:ascii="Arial Armenian" w:hAnsi="Arial Armenian" w:cs="Arial"/>
                <w:sz w:val="22"/>
                <w:szCs w:val="22"/>
              </w:rPr>
              <w:t xml:space="preserve"> </w:t>
            </w:r>
            <w:r w:rsidRPr="004E067B">
              <w:rPr>
                <w:rFonts w:ascii="Sylfaen" w:hAnsi="Sylfaen" w:cs="Sylfaen"/>
                <w:sz w:val="22"/>
                <w:szCs w:val="22"/>
              </w:rPr>
              <w:t>նյութերի</w:t>
            </w:r>
            <w:r w:rsidRPr="004E067B">
              <w:rPr>
                <w:rFonts w:ascii="Arial Armenian" w:hAnsi="Arial Armenian" w:cs="Arial"/>
                <w:sz w:val="22"/>
                <w:szCs w:val="22"/>
              </w:rPr>
              <w:t xml:space="preserve"> </w:t>
            </w:r>
            <w:r w:rsidRPr="004E067B">
              <w:rPr>
                <w:rFonts w:ascii="Sylfaen" w:hAnsi="Sylfaen" w:cs="Sylfaen"/>
                <w:sz w:val="22"/>
                <w:szCs w:val="22"/>
              </w:rPr>
              <w:t>արժեքը</w:t>
            </w:r>
            <w:r w:rsidRPr="004E067B">
              <w:rPr>
                <w:rFonts w:ascii="Arial Armenian" w:hAnsi="Arial Armenian" w:cs="Arial"/>
                <w:sz w:val="22"/>
                <w:szCs w:val="22"/>
              </w:rPr>
              <w:t xml:space="preserve">, </w:t>
            </w:r>
            <w:r w:rsidRPr="004E067B">
              <w:rPr>
                <w:rFonts w:ascii="Sylfaen" w:hAnsi="Sylfaen" w:cs="Sylfaen"/>
                <w:sz w:val="22"/>
                <w:szCs w:val="22"/>
              </w:rPr>
              <w:t>մատակարարումը</w:t>
            </w:r>
            <w:r w:rsidRPr="004E067B">
              <w:rPr>
                <w:rFonts w:ascii="Arial Armenian" w:hAnsi="Arial Armenian" w:cs="Arial"/>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մ</w:t>
            </w:r>
            <w:r w:rsidRPr="004E067B">
              <w:rPr>
                <w:rFonts w:ascii="Times Armenian" w:hAnsi="Times Armenian" w:cs="Arial"/>
                <w:sz w:val="22"/>
                <w:szCs w:val="22"/>
                <w:vertAlign w:val="superscript"/>
              </w:rPr>
              <w:t>2</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1958,0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7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1,8</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27-164-2</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Մանրահատիկ</w:t>
            </w:r>
            <w:r w:rsidRPr="004E067B">
              <w:rPr>
                <w:rFonts w:ascii="Arial Armenian" w:hAnsi="Arial Armenian" w:cs="Arial"/>
                <w:sz w:val="22"/>
                <w:szCs w:val="22"/>
              </w:rPr>
              <w:t xml:space="preserve"> 3</w:t>
            </w:r>
            <w:r w:rsidRPr="004E067B">
              <w:rPr>
                <w:rFonts w:ascii="Sylfaen" w:hAnsi="Sylfaen" w:cs="Sylfaen"/>
                <w:sz w:val="22"/>
                <w:szCs w:val="22"/>
              </w:rPr>
              <w:t>սմ</w:t>
            </w:r>
            <w:r w:rsidRPr="004E067B">
              <w:rPr>
                <w:rFonts w:ascii="Arial Armenian" w:hAnsi="Arial Armenian" w:cs="Arial"/>
                <w:sz w:val="22"/>
                <w:szCs w:val="22"/>
              </w:rPr>
              <w:t xml:space="preserve"> </w:t>
            </w:r>
            <w:r w:rsidRPr="004E067B">
              <w:rPr>
                <w:rFonts w:ascii="Sylfaen" w:hAnsi="Sylfaen" w:cs="Sylfaen"/>
                <w:sz w:val="22"/>
                <w:szCs w:val="22"/>
              </w:rPr>
              <w:t>հաստ</w:t>
            </w:r>
            <w:r w:rsidRPr="004E067B">
              <w:rPr>
                <w:rFonts w:ascii="Arial Armenian" w:hAnsi="Arial Armenian" w:cs="Arial"/>
                <w:sz w:val="22"/>
                <w:szCs w:val="22"/>
              </w:rPr>
              <w:t xml:space="preserve">. </w:t>
            </w:r>
            <w:r w:rsidRPr="004E067B">
              <w:rPr>
                <w:rFonts w:ascii="Sylfaen" w:hAnsi="Sylfaen" w:cs="Sylfaen"/>
                <w:sz w:val="22"/>
                <w:szCs w:val="22"/>
              </w:rPr>
              <w:t>ասֆալտբետոնե</w:t>
            </w:r>
            <w:r w:rsidRPr="004E067B">
              <w:rPr>
                <w:rFonts w:ascii="Arial Armenian" w:hAnsi="Arial Armenian" w:cs="Arial"/>
                <w:sz w:val="22"/>
                <w:szCs w:val="22"/>
              </w:rPr>
              <w:t xml:space="preserve"> </w:t>
            </w:r>
            <w:r w:rsidRPr="004E067B">
              <w:rPr>
                <w:rFonts w:ascii="Sylfaen" w:hAnsi="Sylfaen" w:cs="Sylfaen"/>
                <w:sz w:val="22"/>
                <w:szCs w:val="22"/>
              </w:rPr>
              <w:t>ծածկի</w:t>
            </w:r>
            <w:r w:rsidRPr="004E067B">
              <w:rPr>
                <w:rFonts w:ascii="Arial Armenian" w:hAnsi="Arial Armenian" w:cs="Arial"/>
                <w:sz w:val="22"/>
                <w:szCs w:val="22"/>
              </w:rPr>
              <w:t xml:space="preserve"> </w:t>
            </w:r>
            <w:r w:rsidRPr="004E067B">
              <w:rPr>
                <w:rFonts w:ascii="Sylfaen" w:hAnsi="Sylfaen" w:cs="Sylfaen"/>
                <w:sz w:val="22"/>
                <w:szCs w:val="22"/>
              </w:rPr>
              <w:t>իրականացում</w:t>
            </w:r>
            <w:r w:rsidRPr="004E067B">
              <w:rPr>
                <w:rFonts w:ascii="Arial Armenian" w:hAnsi="Arial Armenian" w:cs="Arial"/>
                <w:sz w:val="22"/>
                <w:szCs w:val="22"/>
              </w:rPr>
              <w:t xml:space="preserve">, </w:t>
            </w:r>
            <w:r w:rsidRPr="004E067B">
              <w:rPr>
                <w:rFonts w:ascii="Sylfaen" w:hAnsi="Sylfaen" w:cs="Sylfaen"/>
                <w:sz w:val="22"/>
                <w:szCs w:val="22"/>
              </w:rPr>
              <w:t>ներառյալ</w:t>
            </w:r>
            <w:r w:rsidRPr="004E067B">
              <w:rPr>
                <w:rFonts w:ascii="Arial Armenian" w:hAnsi="Arial Armenian" w:cs="Arial"/>
                <w:sz w:val="22"/>
                <w:szCs w:val="22"/>
              </w:rPr>
              <w:t xml:space="preserve"> </w:t>
            </w:r>
            <w:r w:rsidRPr="004E067B">
              <w:rPr>
                <w:rFonts w:ascii="Sylfaen" w:hAnsi="Sylfaen" w:cs="Sylfaen"/>
                <w:sz w:val="22"/>
                <w:szCs w:val="22"/>
              </w:rPr>
              <w:t>նյութերի</w:t>
            </w:r>
            <w:r w:rsidRPr="004E067B">
              <w:rPr>
                <w:rFonts w:ascii="Arial Armenian" w:hAnsi="Arial Armenian" w:cs="Arial"/>
                <w:sz w:val="22"/>
                <w:szCs w:val="22"/>
              </w:rPr>
              <w:t xml:space="preserve"> </w:t>
            </w:r>
            <w:r w:rsidRPr="004E067B">
              <w:rPr>
                <w:rFonts w:ascii="Sylfaen" w:hAnsi="Sylfaen" w:cs="Sylfaen"/>
                <w:sz w:val="22"/>
                <w:szCs w:val="22"/>
              </w:rPr>
              <w:t>արժեքը</w:t>
            </w:r>
            <w:r w:rsidRPr="004E067B">
              <w:rPr>
                <w:rFonts w:ascii="Arial Armenian" w:hAnsi="Arial Armenian" w:cs="Arial"/>
                <w:sz w:val="22"/>
                <w:szCs w:val="22"/>
              </w:rPr>
              <w:t xml:space="preserve">, </w:t>
            </w:r>
            <w:r w:rsidRPr="004E067B">
              <w:rPr>
                <w:rFonts w:ascii="Sylfaen" w:hAnsi="Sylfaen" w:cs="Sylfaen"/>
                <w:sz w:val="22"/>
                <w:szCs w:val="22"/>
              </w:rPr>
              <w:t>մատակարարումը</w:t>
            </w:r>
            <w:r w:rsidRPr="004E067B">
              <w:rPr>
                <w:rFonts w:ascii="Arial Armenian" w:hAnsi="Arial Armenian" w:cs="Arial"/>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մ</w:t>
            </w:r>
            <w:r w:rsidRPr="004E067B">
              <w:rPr>
                <w:rFonts w:ascii="Times Armenian" w:hAnsi="Times Armenian" w:cs="Arial"/>
                <w:sz w:val="22"/>
                <w:szCs w:val="22"/>
                <w:vertAlign w:val="superscript"/>
              </w:rPr>
              <w:t>2</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1958,0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3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1,9</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1-1545</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Գրունտի</w:t>
            </w:r>
            <w:r w:rsidRPr="004E067B">
              <w:rPr>
                <w:rFonts w:ascii="Times Armenian" w:hAnsi="Times Armenian" w:cs="Arial"/>
                <w:sz w:val="22"/>
                <w:szCs w:val="22"/>
              </w:rPr>
              <w:t xml:space="preserve"> </w:t>
            </w:r>
            <w:r w:rsidRPr="004E067B">
              <w:rPr>
                <w:rFonts w:ascii="Sylfaen" w:hAnsi="Sylfaen" w:cs="Sylfaen"/>
                <w:sz w:val="22"/>
                <w:szCs w:val="22"/>
              </w:rPr>
              <w:t>մշակում</w:t>
            </w:r>
            <w:r w:rsidRPr="004E067B">
              <w:rPr>
                <w:rFonts w:ascii="Times Armenian" w:hAnsi="Times Armenian" w:cs="Arial"/>
                <w:sz w:val="22"/>
                <w:szCs w:val="22"/>
              </w:rPr>
              <w:t xml:space="preserve">   III </w:t>
            </w:r>
            <w:r w:rsidRPr="004E067B">
              <w:rPr>
                <w:rFonts w:ascii="Sylfaen" w:hAnsi="Sylfaen" w:cs="Sylfaen"/>
                <w:sz w:val="22"/>
                <w:szCs w:val="22"/>
              </w:rPr>
              <w:t>կարգի</w:t>
            </w:r>
            <w:r w:rsidRPr="004E067B">
              <w:rPr>
                <w:rFonts w:ascii="Times Armenian" w:hAnsi="Times Armenian" w:cs="Arial"/>
                <w:sz w:val="22"/>
                <w:szCs w:val="22"/>
              </w:rPr>
              <w:t xml:space="preserve"> </w:t>
            </w:r>
            <w:r w:rsidRPr="004E067B">
              <w:rPr>
                <w:rFonts w:ascii="Sylfaen" w:hAnsi="Sylfaen" w:cs="Sylfaen"/>
                <w:sz w:val="22"/>
                <w:szCs w:val="22"/>
              </w:rPr>
              <w:t>բնահողերում</w:t>
            </w:r>
            <w:r w:rsidRPr="004E067B">
              <w:rPr>
                <w:rFonts w:ascii="Times Armenian" w:hAnsi="Times Armenian" w:cs="Arial"/>
                <w:sz w:val="22"/>
                <w:szCs w:val="22"/>
              </w:rPr>
              <w:t xml:space="preserve">   </w:t>
            </w:r>
            <w:r w:rsidRPr="004E067B">
              <w:rPr>
                <w:rFonts w:ascii="Sylfaen" w:hAnsi="Sylfaen" w:cs="Sylfaen"/>
                <w:sz w:val="22"/>
                <w:szCs w:val="22"/>
              </w:rPr>
              <w:t>էքսկավատորով</w:t>
            </w:r>
            <w:r w:rsidRPr="004E067B">
              <w:rPr>
                <w:rFonts w:ascii="Times Armenian" w:hAnsi="Times Armenian" w:cs="Arial"/>
                <w:sz w:val="22"/>
                <w:szCs w:val="22"/>
              </w:rPr>
              <w:t xml:space="preserve"> </w:t>
            </w:r>
            <w:r w:rsidRPr="004E067B">
              <w:rPr>
                <w:rFonts w:ascii="Sylfaen" w:hAnsi="Sylfaen" w:cs="Sylfaen"/>
                <w:sz w:val="22"/>
                <w:szCs w:val="22"/>
              </w:rPr>
              <w:t>կողալիցքով</w:t>
            </w:r>
            <w:r w:rsidRPr="004E067B">
              <w:rPr>
                <w:rFonts w:ascii="Times Armenian" w:hAnsi="Times Armenian" w:cs="Arial"/>
                <w:sz w:val="22"/>
                <w:szCs w:val="22"/>
              </w:rPr>
              <w:t xml:space="preserve">, </w:t>
            </w:r>
            <w:r w:rsidRPr="004E067B">
              <w:rPr>
                <w:rFonts w:ascii="Sylfaen" w:hAnsi="Sylfaen" w:cs="Sylfaen"/>
                <w:sz w:val="22"/>
                <w:szCs w:val="22"/>
              </w:rPr>
              <w:t>խրամուղու</w:t>
            </w:r>
            <w:r w:rsidRPr="004E067B">
              <w:rPr>
                <w:rFonts w:ascii="Times Armenian" w:hAnsi="Times Armenian" w:cs="Arial"/>
                <w:sz w:val="22"/>
                <w:szCs w:val="22"/>
              </w:rPr>
              <w:t xml:space="preserve"> </w:t>
            </w:r>
            <w:r w:rsidRPr="004E067B">
              <w:rPr>
                <w:rFonts w:ascii="Sylfaen" w:hAnsi="Sylfaen" w:cs="Sylfaen"/>
                <w:sz w:val="22"/>
                <w:szCs w:val="22"/>
              </w:rPr>
              <w:t>ստեղծումով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000000" w:fill="FFFFFF"/>
            <w:vAlign w:val="center"/>
            <w:hideMark/>
          </w:tcPr>
          <w:p w:rsidR="004E067B" w:rsidRPr="004E067B" w:rsidRDefault="004E067B" w:rsidP="004E067B">
            <w:pPr>
              <w:jc w:val="center"/>
              <w:rPr>
                <w:rFonts w:ascii="Arial Unicode" w:hAnsi="Arial Unicode" w:cs="Arial"/>
                <w:sz w:val="22"/>
                <w:szCs w:val="22"/>
              </w:rPr>
            </w:pPr>
            <w:r w:rsidRPr="004E067B">
              <w:rPr>
                <w:rFonts w:ascii="Arial Unicode" w:hAnsi="Arial Unicode" w:cs="Arial"/>
                <w:sz w:val="22"/>
                <w:szCs w:val="22"/>
              </w:rPr>
              <w:t>239,0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1,10</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1-961</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Գրունտի</w:t>
            </w:r>
            <w:r w:rsidRPr="004E067B">
              <w:rPr>
                <w:rFonts w:ascii="Arial Armenian" w:hAnsi="Arial Armenian" w:cs="Arial"/>
                <w:sz w:val="22"/>
                <w:szCs w:val="22"/>
              </w:rPr>
              <w:t xml:space="preserve"> </w:t>
            </w:r>
            <w:r w:rsidRPr="004E067B">
              <w:rPr>
                <w:rFonts w:ascii="Sylfaen" w:hAnsi="Sylfaen" w:cs="Sylfaen"/>
                <w:sz w:val="22"/>
                <w:szCs w:val="22"/>
              </w:rPr>
              <w:t>մշակում</w:t>
            </w:r>
            <w:r w:rsidRPr="004E067B">
              <w:rPr>
                <w:rFonts w:ascii="Arial Armenian" w:hAnsi="Arial Armenian" w:cs="Arial"/>
                <w:sz w:val="22"/>
                <w:szCs w:val="22"/>
              </w:rPr>
              <w:t xml:space="preserve"> </w:t>
            </w:r>
            <w:r w:rsidRPr="004E067B">
              <w:rPr>
                <w:rFonts w:ascii="Sylfaen" w:hAnsi="Sylfaen" w:cs="Sylfaen"/>
                <w:sz w:val="22"/>
                <w:szCs w:val="22"/>
              </w:rPr>
              <w:t>ձեռքով</w:t>
            </w:r>
            <w:r w:rsidRPr="004E067B">
              <w:rPr>
                <w:rFonts w:ascii="Arial Armenian" w:hAnsi="Arial Armenian" w:cs="Arial"/>
                <w:sz w:val="22"/>
                <w:szCs w:val="22"/>
              </w:rPr>
              <w:t xml:space="preserve">   III </w:t>
            </w:r>
            <w:r w:rsidRPr="004E067B">
              <w:rPr>
                <w:rFonts w:ascii="Sylfaen" w:hAnsi="Sylfaen" w:cs="Sylfaen"/>
                <w:sz w:val="22"/>
                <w:szCs w:val="22"/>
              </w:rPr>
              <w:t>կարգի</w:t>
            </w:r>
            <w:r w:rsidRPr="004E067B">
              <w:rPr>
                <w:rFonts w:ascii="Arial Armenian" w:hAnsi="Arial Armenian" w:cs="Arial"/>
                <w:sz w:val="22"/>
                <w:szCs w:val="22"/>
              </w:rPr>
              <w:t xml:space="preserve"> </w:t>
            </w:r>
            <w:r w:rsidRPr="004E067B">
              <w:rPr>
                <w:rFonts w:ascii="Sylfaen" w:hAnsi="Sylfaen" w:cs="Sylfaen"/>
                <w:sz w:val="22"/>
                <w:szCs w:val="22"/>
              </w:rPr>
              <w:t>բնահողերում</w:t>
            </w:r>
            <w:r w:rsidRPr="004E067B">
              <w:rPr>
                <w:rFonts w:ascii="Arial Armenian" w:hAnsi="Arial Armenian" w:cs="Arial"/>
                <w:sz w:val="22"/>
                <w:szCs w:val="22"/>
              </w:rPr>
              <w:t xml:space="preserve">   </w:t>
            </w:r>
            <w:r w:rsidRPr="004E067B">
              <w:rPr>
                <w:rFonts w:ascii="Sylfaen" w:hAnsi="Sylfaen" w:cs="Sylfaen"/>
                <w:sz w:val="22"/>
                <w:szCs w:val="22"/>
              </w:rPr>
              <w:t>կողալիցքով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Ù</w:t>
            </w:r>
            <w:r w:rsidRPr="004E067B">
              <w:rPr>
                <w:rFonts w:ascii="Arial Armenian" w:hAnsi="Arial Armenian" w:cs="Arial"/>
                <w:sz w:val="22"/>
                <w:szCs w:val="22"/>
                <w:vertAlign w:val="superscript"/>
              </w:rPr>
              <w:t>3</w:t>
            </w:r>
          </w:p>
        </w:tc>
        <w:tc>
          <w:tcPr>
            <w:tcW w:w="904" w:type="dxa"/>
            <w:tcBorders>
              <w:top w:val="nil"/>
              <w:left w:val="nil"/>
              <w:bottom w:val="single" w:sz="4" w:space="0" w:color="auto"/>
              <w:right w:val="single" w:sz="4" w:space="0" w:color="auto"/>
            </w:tcBorders>
            <w:shd w:val="clear" w:color="000000" w:fill="FFFFFF"/>
            <w:vAlign w:val="center"/>
            <w:hideMark/>
          </w:tcPr>
          <w:p w:rsidR="004E067B" w:rsidRPr="004E067B" w:rsidRDefault="004E067B" w:rsidP="004E067B">
            <w:pPr>
              <w:jc w:val="center"/>
              <w:rPr>
                <w:rFonts w:ascii="Arial Unicode" w:hAnsi="Arial Unicode" w:cs="Arial"/>
                <w:sz w:val="22"/>
                <w:szCs w:val="22"/>
              </w:rPr>
            </w:pPr>
            <w:r w:rsidRPr="004E067B">
              <w:rPr>
                <w:rFonts w:ascii="Arial Unicode" w:hAnsi="Arial Unicode" w:cs="Arial"/>
                <w:sz w:val="22"/>
                <w:szCs w:val="22"/>
              </w:rPr>
              <w:t>15,0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94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lastRenderedPageBreak/>
              <w:t>1,11</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 xml:space="preserve">1-961, </w:t>
            </w:r>
            <w:r w:rsidRPr="004E067B">
              <w:rPr>
                <w:rFonts w:ascii="Sylfaen" w:hAnsi="Sylfaen" w:cs="Sylfaen"/>
                <w:sz w:val="16"/>
                <w:szCs w:val="16"/>
              </w:rPr>
              <w:t>տեխ</w:t>
            </w:r>
            <w:r w:rsidRPr="004E067B">
              <w:rPr>
                <w:rFonts w:ascii="Arial Armenian" w:hAnsi="Arial Armenian" w:cs="Arial"/>
                <w:sz w:val="16"/>
                <w:szCs w:val="16"/>
              </w:rPr>
              <w:t xml:space="preserve">. </w:t>
            </w:r>
            <w:r w:rsidRPr="004E067B">
              <w:rPr>
                <w:rFonts w:ascii="Sylfaen" w:hAnsi="Sylfaen" w:cs="Sylfaen"/>
                <w:sz w:val="16"/>
                <w:szCs w:val="16"/>
              </w:rPr>
              <w:t>Մաս</w:t>
            </w:r>
            <w:r w:rsidRPr="004E067B">
              <w:rPr>
                <w:rFonts w:ascii="Arial Armenian" w:hAnsi="Arial Armenian" w:cs="Arial"/>
                <w:sz w:val="16"/>
                <w:szCs w:val="16"/>
              </w:rPr>
              <w:t xml:space="preserve"> </w:t>
            </w:r>
            <w:r w:rsidRPr="004E067B">
              <w:rPr>
                <w:rFonts w:ascii="Sylfaen" w:hAnsi="Sylfaen" w:cs="Sylfaen"/>
                <w:sz w:val="16"/>
                <w:szCs w:val="16"/>
              </w:rPr>
              <w:t>կետ</w:t>
            </w:r>
            <w:r w:rsidRPr="004E067B">
              <w:rPr>
                <w:rFonts w:ascii="Arial Armenian" w:hAnsi="Arial Armenian" w:cs="Arial"/>
                <w:sz w:val="16"/>
                <w:szCs w:val="16"/>
              </w:rPr>
              <w:t xml:space="preserve"> 3-67 k=1.2</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Գրունտի</w:t>
            </w:r>
            <w:r w:rsidRPr="004E067B">
              <w:rPr>
                <w:rFonts w:ascii="Arial Armenian" w:hAnsi="Arial Armenian" w:cs="Arial"/>
                <w:sz w:val="22"/>
                <w:szCs w:val="22"/>
              </w:rPr>
              <w:t xml:space="preserve"> </w:t>
            </w:r>
            <w:r w:rsidRPr="004E067B">
              <w:rPr>
                <w:rFonts w:ascii="Sylfaen" w:hAnsi="Sylfaen" w:cs="Sylfaen"/>
                <w:sz w:val="22"/>
                <w:szCs w:val="22"/>
              </w:rPr>
              <w:t>լրամշակում</w:t>
            </w:r>
            <w:r w:rsidRPr="004E067B">
              <w:rPr>
                <w:rFonts w:ascii="Arial Armenian" w:hAnsi="Arial Armenian" w:cs="Arial"/>
                <w:sz w:val="22"/>
                <w:szCs w:val="22"/>
              </w:rPr>
              <w:t xml:space="preserve"> </w:t>
            </w:r>
            <w:r w:rsidRPr="004E067B">
              <w:rPr>
                <w:rFonts w:ascii="Sylfaen" w:hAnsi="Sylfaen" w:cs="Sylfaen"/>
                <w:sz w:val="22"/>
                <w:szCs w:val="22"/>
              </w:rPr>
              <w:t>ձեռքով</w:t>
            </w:r>
            <w:r w:rsidRPr="004E067B">
              <w:rPr>
                <w:rFonts w:ascii="Arial Armenian" w:hAnsi="Arial Armenian" w:cs="Arial"/>
                <w:sz w:val="22"/>
                <w:szCs w:val="22"/>
              </w:rPr>
              <w:t xml:space="preserve">   III </w:t>
            </w:r>
            <w:r w:rsidRPr="004E067B">
              <w:rPr>
                <w:rFonts w:ascii="Sylfaen" w:hAnsi="Sylfaen" w:cs="Sylfaen"/>
                <w:sz w:val="22"/>
                <w:szCs w:val="22"/>
              </w:rPr>
              <w:t>կարգի</w:t>
            </w:r>
            <w:r w:rsidRPr="004E067B">
              <w:rPr>
                <w:rFonts w:ascii="Arial Armenian" w:hAnsi="Arial Armenian" w:cs="Arial"/>
                <w:sz w:val="22"/>
                <w:szCs w:val="22"/>
              </w:rPr>
              <w:t xml:space="preserve"> </w:t>
            </w:r>
            <w:r w:rsidRPr="004E067B">
              <w:rPr>
                <w:rFonts w:ascii="Sylfaen" w:hAnsi="Sylfaen" w:cs="Sylfaen"/>
                <w:sz w:val="22"/>
                <w:szCs w:val="22"/>
              </w:rPr>
              <w:t>բնահողերում</w:t>
            </w:r>
            <w:r w:rsidRPr="004E067B">
              <w:rPr>
                <w:rFonts w:ascii="Arial Armenian" w:hAnsi="Arial Armenian" w:cs="Arial"/>
                <w:sz w:val="22"/>
                <w:szCs w:val="22"/>
              </w:rPr>
              <w:t xml:space="preserve">   </w:t>
            </w:r>
            <w:r w:rsidRPr="004E067B">
              <w:rPr>
                <w:rFonts w:ascii="Sylfaen" w:hAnsi="Sylfaen" w:cs="Sylfaen"/>
                <w:sz w:val="22"/>
                <w:szCs w:val="22"/>
              </w:rPr>
              <w:t>կողալիցքով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Ù</w:t>
            </w:r>
            <w:r w:rsidRPr="004E067B">
              <w:rPr>
                <w:rFonts w:ascii="Arial Armenian" w:hAnsi="Arial Armenian" w:cs="Arial"/>
                <w:sz w:val="22"/>
                <w:szCs w:val="22"/>
                <w:vertAlign w:val="superscript"/>
              </w:rPr>
              <w:t>3</w:t>
            </w:r>
          </w:p>
        </w:tc>
        <w:tc>
          <w:tcPr>
            <w:tcW w:w="904" w:type="dxa"/>
            <w:tcBorders>
              <w:top w:val="nil"/>
              <w:left w:val="nil"/>
              <w:bottom w:val="single" w:sz="4" w:space="0" w:color="auto"/>
              <w:right w:val="single" w:sz="4" w:space="0" w:color="auto"/>
            </w:tcBorders>
            <w:shd w:val="clear" w:color="000000" w:fill="FFFFFF"/>
            <w:vAlign w:val="center"/>
            <w:hideMark/>
          </w:tcPr>
          <w:p w:rsidR="004E067B" w:rsidRPr="004E067B" w:rsidRDefault="004E067B" w:rsidP="004E067B">
            <w:pPr>
              <w:jc w:val="center"/>
              <w:rPr>
                <w:rFonts w:ascii="Arial Unicode" w:hAnsi="Arial Unicode" w:cs="Arial"/>
                <w:sz w:val="22"/>
                <w:szCs w:val="22"/>
              </w:rPr>
            </w:pPr>
            <w:r w:rsidRPr="004E067B">
              <w:rPr>
                <w:rFonts w:ascii="Arial Unicode" w:hAnsi="Arial Unicode" w:cs="Arial"/>
                <w:sz w:val="22"/>
                <w:szCs w:val="22"/>
              </w:rPr>
              <w:t>3,0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4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1,12</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1-1546</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Գրունտի</w:t>
            </w:r>
            <w:r w:rsidRPr="004E067B">
              <w:rPr>
                <w:rFonts w:ascii="Times Armenian" w:hAnsi="Times Armenian" w:cs="Arial"/>
                <w:sz w:val="22"/>
                <w:szCs w:val="22"/>
              </w:rPr>
              <w:t xml:space="preserve"> </w:t>
            </w:r>
            <w:r w:rsidRPr="004E067B">
              <w:rPr>
                <w:rFonts w:ascii="Sylfaen" w:hAnsi="Sylfaen" w:cs="Sylfaen"/>
                <w:sz w:val="22"/>
                <w:szCs w:val="22"/>
              </w:rPr>
              <w:t>մշակում</w:t>
            </w:r>
            <w:r w:rsidRPr="004E067B">
              <w:rPr>
                <w:rFonts w:ascii="Times Armenian" w:hAnsi="Times Armenian" w:cs="Arial"/>
                <w:sz w:val="22"/>
                <w:szCs w:val="22"/>
              </w:rPr>
              <w:t xml:space="preserve">   IV </w:t>
            </w:r>
            <w:r w:rsidRPr="004E067B">
              <w:rPr>
                <w:rFonts w:ascii="Sylfaen" w:hAnsi="Sylfaen" w:cs="Sylfaen"/>
                <w:sz w:val="22"/>
                <w:szCs w:val="22"/>
              </w:rPr>
              <w:t>կարգի</w:t>
            </w:r>
            <w:r w:rsidRPr="004E067B">
              <w:rPr>
                <w:rFonts w:ascii="Times Armenian" w:hAnsi="Times Armenian" w:cs="Arial"/>
                <w:sz w:val="22"/>
                <w:szCs w:val="22"/>
              </w:rPr>
              <w:t xml:space="preserve"> </w:t>
            </w:r>
            <w:r w:rsidRPr="004E067B">
              <w:rPr>
                <w:rFonts w:ascii="Sylfaen" w:hAnsi="Sylfaen" w:cs="Sylfaen"/>
                <w:sz w:val="22"/>
                <w:szCs w:val="22"/>
              </w:rPr>
              <w:t>բնահողերում</w:t>
            </w:r>
            <w:r w:rsidRPr="004E067B">
              <w:rPr>
                <w:rFonts w:ascii="Times Armenian" w:hAnsi="Times Armenian" w:cs="Arial"/>
                <w:sz w:val="22"/>
                <w:szCs w:val="22"/>
              </w:rPr>
              <w:t xml:space="preserve">   </w:t>
            </w:r>
            <w:r w:rsidRPr="004E067B">
              <w:rPr>
                <w:rFonts w:ascii="Sylfaen" w:hAnsi="Sylfaen" w:cs="Sylfaen"/>
                <w:sz w:val="22"/>
                <w:szCs w:val="22"/>
              </w:rPr>
              <w:t>էքսկավատորով</w:t>
            </w:r>
            <w:r w:rsidRPr="004E067B">
              <w:rPr>
                <w:rFonts w:ascii="Times Armenian" w:hAnsi="Times Armenian" w:cs="Arial"/>
                <w:sz w:val="22"/>
                <w:szCs w:val="22"/>
              </w:rPr>
              <w:t xml:space="preserve"> </w:t>
            </w:r>
            <w:r w:rsidRPr="004E067B">
              <w:rPr>
                <w:rFonts w:ascii="Sylfaen" w:hAnsi="Sylfaen" w:cs="Sylfaen"/>
                <w:sz w:val="22"/>
                <w:szCs w:val="22"/>
              </w:rPr>
              <w:t>կողալիցքով</w:t>
            </w:r>
            <w:r w:rsidRPr="004E067B">
              <w:rPr>
                <w:rFonts w:ascii="Times Armenian" w:hAnsi="Times Armenian" w:cs="Arial"/>
                <w:sz w:val="22"/>
                <w:szCs w:val="22"/>
              </w:rPr>
              <w:t xml:space="preserve">, </w:t>
            </w:r>
            <w:r w:rsidRPr="004E067B">
              <w:rPr>
                <w:rFonts w:ascii="Sylfaen" w:hAnsi="Sylfaen" w:cs="Sylfaen"/>
                <w:sz w:val="22"/>
                <w:szCs w:val="22"/>
              </w:rPr>
              <w:t>խրամուղու</w:t>
            </w:r>
            <w:r w:rsidRPr="004E067B">
              <w:rPr>
                <w:rFonts w:ascii="Times Armenian" w:hAnsi="Times Armenian" w:cs="Arial"/>
                <w:sz w:val="22"/>
                <w:szCs w:val="22"/>
              </w:rPr>
              <w:t xml:space="preserve"> </w:t>
            </w:r>
            <w:r w:rsidRPr="004E067B">
              <w:rPr>
                <w:rFonts w:ascii="Sylfaen" w:hAnsi="Sylfaen" w:cs="Sylfaen"/>
                <w:sz w:val="22"/>
                <w:szCs w:val="22"/>
              </w:rPr>
              <w:t>ստեղծումով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000000" w:fill="FFFFFF"/>
            <w:vAlign w:val="center"/>
            <w:hideMark/>
          </w:tcPr>
          <w:p w:rsidR="004E067B" w:rsidRPr="004E067B" w:rsidRDefault="004E067B" w:rsidP="004E067B">
            <w:pPr>
              <w:jc w:val="center"/>
              <w:rPr>
                <w:rFonts w:ascii="Arial Unicode" w:hAnsi="Arial Unicode" w:cs="Arial"/>
                <w:sz w:val="22"/>
                <w:szCs w:val="22"/>
              </w:rPr>
            </w:pPr>
            <w:r w:rsidRPr="004E067B">
              <w:rPr>
                <w:rFonts w:ascii="Arial Unicode" w:hAnsi="Arial Unicode" w:cs="Arial"/>
                <w:sz w:val="22"/>
                <w:szCs w:val="22"/>
              </w:rPr>
              <w:t>1817,0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7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1,13</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1-962</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Գրունտի</w:t>
            </w:r>
            <w:r w:rsidRPr="004E067B">
              <w:rPr>
                <w:rFonts w:ascii="Times Armenian" w:hAnsi="Times Armenian" w:cs="Arial"/>
                <w:sz w:val="22"/>
                <w:szCs w:val="22"/>
              </w:rPr>
              <w:t xml:space="preserve"> </w:t>
            </w:r>
            <w:r w:rsidRPr="004E067B">
              <w:rPr>
                <w:rFonts w:ascii="Sylfaen" w:hAnsi="Sylfaen" w:cs="Sylfaen"/>
                <w:sz w:val="22"/>
                <w:szCs w:val="22"/>
              </w:rPr>
              <w:t>մշակում</w:t>
            </w:r>
            <w:r w:rsidRPr="004E067B">
              <w:rPr>
                <w:rFonts w:ascii="Times Armenian" w:hAnsi="Times Armenian" w:cs="Arial"/>
                <w:sz w:val="22"/>
                <w:szCs w:val="22"/>
              </w:rPr>
              <w:t xml:space="preserve"> </w:t>
            </w:r>
            <w:r w:rsidRPr="004E067B">
              <w:rPr>
                <w:rFonts w:ascii="Sylfaen" w:hAnsi="Sylfaen" w:cs="Sylfaen"/>
                <w:sz w:val="22"/>
                <w:szCs w:val="22"/>
              </w:rPr>
              <w:t>ձեռքով</w:t>
            </w:r>
            <w:r w:rsidRPr="004E067B">
              <w:rPr>
                <w:rFonts w:ascii="Times Armenian" w:hAnsi="Times Armenian" w:cs="Arial"/>
                <w:sz w:val="22"/>
                <w:szCs w:val="22"/>
              </w:rPr>
              <w:t xml:space="preserve">   IV </w:t>
            </w:r>
            <w:r w:rsidRPr="004E067B">
              <w:rPr>
                <w:rFonts w:ascii="Sylfaen" w:hAnsi="Sylfaen" w:cs="Sylfaen"/>
                <w:sz w:val="22"/>
                <w:szCs w:val="22"/>
              </w:rPr>
              <w:t>կարգի</w:t>
            </w:r>
            <w:r w:rsidRPr="004E067B">
              <w:rPr>
                <w:rFonts w:ascii="Times Armenian" w:hAnsi="Times Armenian" w:cs="Arial"/>
                <w:sz w:val="22"/>
                <w:szCs w:val="22"/>
              </w:rPr>
              <w:t xml:space="preserve"> </w:t>
            </w:r>
            <w:r w:rsidRPr="004E067B">
              <w:rPr>
                <w:rFonts w:ascii="Sylfaen" w:hAnsi="Sylfaen" w:cs="Sylfaen"/>
                <w:sz w:val="22"/>
                <w:szCs w:val="22"/>
              </w:rPr>
              <w:t>բնահողերում</w:t>
            </w:r>
            <w:r w:rsidRPr="004E067B">
              <w:rPr>
                <w:rFonts w:ascii="Times Armenian" w:hAnsi="Times Armenian" w:cs="Arial"/>
                <w:sz w:val="22"/>
                <w:szCs w:val="22"/>
              </w:rPr>
              <w:t xml:space="preserve"> </w:t>
            </w:r>
            <w:r w:rsidRPr="004E067B">
              <w:rPr>
                <w:rFonts w:ascii="Sylfaen" w:hAnsi="Sylfaen" w:cs="Sylfaen"/>
                <w:sz w:val="22"/>
                <w:szCs w:val="22"/>
              </w:rPr>
              <w:t>կողլիցքով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000000" w:fill="FFFFFF"/>
            <w:vAlign w:val="center"/>
            <w:hideMark/>
          </w:tcPr>
          <w:p w:rsidR="004E067B" w:rsidRPr="004E067B" w:rsidRDefault="004E067B" w:rsidP="004E067B">
            <w:pPr>
              <w:jc w:val="center"/>
              <w:rPr>
                <w:rFonts w:ascii="Arial Unicode" w:hAnsi="Arial Unicode" w:cs="Arial"/>
                <w:sz w:val="22"/>
                <w:szCs w:val="22"/>
              </w:rPr>
            </w:pPr>
            <w:r w:rsidRPr="004E067B">
              <w:rPr>
                <w:rFonts w:ascii="Arial Unicode" w:hAnsi="Arial Unicode" w:cs="Arial"/>
                <w:sz w:val="22"/>
                <w:szCs w:val="22"/>
              </w:rPr>
              <w:t>160,0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93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1,14</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 xml:space="preserve">1-962, </w:t>
            </w:r>
            <w:r w:rsidRPr="004E067B">
              <w:rPr>
                <w:rFonts w:ascii="Sylfaen" w:hAnsi="Sylfaen" w:cs="Sylfaen"/>
                <w:sz w:val="16"/>
                <w:szCs w:val="16"/>
              </w:rPr>
              <w:t>տեխ</w:t>
            </w:r>
            <w:r w:rsidRPr="004E067B">
              <w:rPr>
                <w:rFonts w:ascii="Times Armenian" w:hAnsi="Times Armenian" w:cs="Arial"/>
                <w:sz w:val="16"/>
                <w:szCs w:val="16"/>
              </w:rPr>
              <w:t xml:space="preserve">. </w:t>
            </w:r>
            <w:r w:rsidRPr="004E067B">
              <w:rPr>
                <w:rFonts w:ascii="Sylfaen" w:hAnsi="Sylfaen" w:cs="Sylfaen"/>
                <w:sz w:val="16"/>
                <w:szCs w:val="16"/>
              </w:rPr>
              <w:t>Մաս</w:t>
            </w:r>
            <w:r w:rsidRPr="004E067B">
              <w:rPr>
                <w:rFonts w:ascii="Times Armenian" w:hAnsi="Times Armenian" w:cs="Arial"/>
                <w:sz w:val="16"/>
                <w:szCs w:val="16"/>
              </w:rPr>
              <w:t xml:space="preserve"> </w:t>
            </w:r>
            <w:r w:rsidRPr="004E067B">
              <w:rPr>
                <w:rFonts w:ascii="Sylfaen" w:hAnsi="Sylfaen" w:cs="Sylfaen"/>
                <w:sz w:val="16"/>
                <w:szCs w:val="16"/>
              </w:rPr>
              <w:t>կետ</w:t>
            </w:r>
            <w:r w:rsidRPr="004E067B">
              <w:rPr>
                <w:rFonts w:ascii="Times Armenian" w:hAnsi="Times Armenian" w:cs="Arial"/>
                <w:sz w:val="16"/>
                <w:szCs w:val="16"/>
              </w:rPr>
              <w:t xml:space="preserve"> 3-67 k=1.2</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Գրունտի</w:t>
            </w:r>
            <w:r w:rsidRPr="004E067B">
              <w:rPr>
                <w:rFonts w:ascii="Times Armenian" w:hAnsi="Times Armenian" w:cs="Arial"/>
                <w:sz w:val="22"/>
                <w:szCs w:val="22"/>
              </w:rPr>
              <w:t xml:space="preserve"> </w:t>
            </w:r>
            <w:r w:rsidRPr="004E067B">
              <w:rPr>
                <w:rFonts w:ascii="Sylfaen" w:hAnsi="Sylfaen" w:cs="Sylfaen"/>
                <w:sz w:val="22"/>
                <w:szCs w:val="22"/>
              </w:rPr>
              <w:t>լրամշակում</w:t>
            </w:r>
            <w:r w:rsidRPr="004E067B">
              <w:rPr>
                <w:rFonts w:ascii="Times Armenian" w:hAnsi="Times Armenian" w:cs="Arial"/>
                <w:sz w:val="22"/>
                <w:szCs w:val="22"/>
              </w:rPr>
              <w:t xml:space="preserve"> </w:t>
            </w:r>
            <w:r w:rsidRPr="004E067B">
              <w:rPr>
                <w:rFonts w:ascii="Sylfaen" w:hAnsi="Sylfaen" w:cs="Sylfaen"/>
                <w:sz w:val="22"/>
                <w:szCs w:val="22"/>
              </w:rPr>
              <w:t>ձեռքով</w:t>
            </w:r>
            <w:r w:rsidRPr="004E067B">
              <w:rPr>
                <w:rFonts w:ascii="Times Armenian" w:hAnsi="Times Armenian" w:cs="Arial"/>
                <w:sz w:val="22"/>
                <w:szCs w:val="22"/>
              </w:rPr>
              <w:t xml:space="preserve">   IV </w:t>
            </w:r>
            <w:r w:rsidRPr="004E067B">
              <w:rPr>
                <w:rFonts w:ascii="Sylfaen" w:hAnsi="Sylfaen" w:cs="Sylfaen"/>
                <w:sz w:val="22"/>
                <w:szCs w:val="22"/>
              </w:rPr>
              <w:t>կարգի</w:t>
            </w:r>
            <w:r w:rsidRPr="004E067B">
              <w:rPr>
                <w:rFonts w:ascii="Times Armenian" w:hAnsi="Times Armenian" w:cs="Arial"/>
                <w:sz w:val="22"/>
                <w:szCs w:val="22"/>
              </w:rPr>
              <w:t xml:space="preserve"> </w:t>
            </w:r>
            <w:r w:rsidRPr="004E067B">
              <w:rPr>
                <w:rFonts w:ascii="Sylfaen" w:hAnsi="Sylfaen" w:cs="Sylfaen"/>
                <w:sz w:val="22"/>
                <w:szCs w:val="22"/>
              </w:rPr>
              <w:t>բնահողերում</w:t>
            </w:r>
            <w:r w:rsidRPr="004E067B">
              <w:rPr>
                <w:rFonts w:ascii="Times Armenian" w:hAnsi="Times Armenian" w:cs="Arial"/>
                <w:sz w:val="22"/>
                <w:szCs w:val="22"/>
              </w:rPr>
              <w:t xml:space="preserve"> </w:t>
            </w:r>
            <w:r w:rsidRPr="004E067B">
              <w:rPr>
                <w:rFonts w:ascii="Sylfaen" w:hAnsi="Sylfaen" w:cs="Sylfaen"/>
                <w:sz w:val="22"/>
                <w:szCs w:val="22"/>
              </w:rPr>
              <w:t>կողլիցքով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000000" w:fill="FFFFFF"/>
            <w:vAlign w:val="center"/>
            <w:hideMark/>
          </w:tcPr>
          <w:p w:rsidR="004E067B" w:rsidRPr="004E067B" w:rsidRDefault="004E067B" w:rsidP="004E067B">
            <w:pPr>
              <w:jc w:val="center"/>
              <w:rPr>
                <w:rFonts w:ascii="Arial Unicode" w:hAnsi="Arial Unicode" w:cs="Arial"/>
                <w:sz w:val="22"/>
                <w:szCs w:val="22"/>
              </w:rPr>
            </w:pPr>
            <w:r w:rsidRPr="004E067B">
              <w:rPr>
                <w:rFonts w:ascii="Arial Unicode" w:hAnsi="Arial Unicode" w:cs="Arial"/>
                <w:sz w:val="22"/>
                <w:szCs w:val="22"/>
              </w:rPr>
              <w:t>15,0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1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1,15</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1-1547</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Գրունտի</w:t>
            </w:r>
            <w:r w:rsidRPr="004E067B">
              <w:rPr>
                <w:rFonts w:ascii="Times Armenian" w:hAnsi="Times Armenian" w:cs="Arial"/>
                <w:sz w:val="22"/>
                <w:szCs w:val="22"/>
              </w:rPr>
              <w:t xml:space="preserve"> </w:t>
            </w:r>
            <w:r w:rsidRPr="004E067B">
              <w:rPr>
                <w:rFonts w:ascii="Sylfaen" w:hAnsi="Sylfaen" w:cs="Sylfaen"/>
                <w:sz w:val="22"/>
                <w:szCs w:val="22"/>
              </w:rPr>
              <w:t>մշակում</w:t>
            </w:r>
            <w:r w:rsidRPr="004E067B">
              <w:rPr>
                <w:rFonts w:ascii="Times Armenian" w:hAnsi="Times Armenian" w:cs="Arial"/>
                <w:sz w:val="22"/>
                <w:szCs w:val="22"/>
              </w:rPr>
              <w:t xml:space="preserve">   V </w:t>
            </w:r>
            <w:r w:rsidRPr="004E067B">
              <w:rPr>
                <w:rFonts w:ascii="Sylfaen" w:hAnsi="Sylfaen" w:cs="Sylfaen"/>
                <w:sz w:val="22"/>
                <w:szCs w:val="22"/>
              </w:rPr>
              <w:t>կարգի</w:t>
            </w:r>
            <w:r w:rsidRPr="004E067B">
              <w:rPr>
                <w:rFonts w:ascii="Times Armenian" w:hAnsi="Times Armenian" w:cs="Arial"/>
                <w:sz w:val="22"/>
                <w:szCs w:val="22"/>
              </w:rPr>
              <w:t xml:space="preserve"> </w:t>
            </w:r>
            <w:r w:rsidRPr="004E067B">
              <w:rPr>
                <w:rFonts w:ascii="Sylfaen" w:hAnsi="Sylfaen" w:cs="Sylfaen"/>
                <w:sz w:val="22"/>
                <w:szCs w:val="22"/>
              </w:rPr>
              <w:t>բնահողերում</w:t>
            </w:r>
            <w:r w:rsidRPr="004E067B">
              <w:rPr>
                <w:rFonts w:ascii="Times Armenian" w:hAnsi="Times Armenian" w:cs="Arial"/>
                <w:sz w:val="22"/>
                <w:szCs w:val="22"/>
              </w:rPr>
              <w:t xml:space="preserve">   </w:t>
            </w:r>
            <w:r w:rsidRPr="004E067B">
              <w:rPr>
                <w:rFonts w:ascii="Sylfaen" w:hAnsi="Sylfaen" w:cs="Sylfaen"/>
                <w:sz w:val="22"/>
                <w:szCs w:val="22"/>
              </w:rPr>
              <w:t>էքսկավատորով</w:t>
            </w:r>
            <w:r w:rsidRPr="004E067B">
              <w:rPr>
                <w:rFonts w:ascii="Times Armenian" w:hAnsi="Times Armenian" w:cs="Arial"/>
                <w:sz w:val="22"/>
                <w:szCs w:val="22"/>
              </w:rPr>
              <w:t xml:space="preserve"> </w:t>
            </w:r>
            <w:r w:rsidRPr="004E067B">
              <w:rPr>
                <w:rFonts w:ascii="Sylfaen" w:hAnsi="Sylfaen" w:cs="Sylfaen"/>
                <w:sz w:val="22"/>
                <w:szCs w:val="22"/>
              </w:rPr>
              <w:t>կողալիցքով</w:t>
            </w:r>
            <w:r w:rsidRPr="004E067B">
              <w:rPr>
                <w:rFonts w:ascii="Times Armenian" w:hAnsi="Times Armenian" w:cs="Arial"/>
                <w:sz w:val="22"/>
                <w:szCs w:val="22"/>
              </w:rPr>
              <w:t xml:space="preserve">, </w:t>
            </w:r>
            <w:r w:rsidRPr="004E067B">
              <w:rPr>
                <w:rFonts w:ascii="Sylfaen" w:hAnsi="Sylfaen" w:cs="Sylfaen"/>
                <w:sz w:val="22"/>
                <w:szCs w:val="22"/>
              </w:rPr>
              <w:t>խրամուղու</w:t>
            </w:r>
            <w:r w:rsidRPr="004E067B">
              <w:rPr>
                <w:rFonts w:ascii="Times Armenian" w:hAnsi="Times Armenian" w:cs="Arial"/>
                <w:sz w:val="22"/>
                <w:szCs w:val="22"/>
              </w:rPr>
              <w:t xml:space="preserve"> </w:t>
            </w:r>
            <w:r w:rsidRPr="004E067B">
              <w:rPr>
                <w:rFonts w:ascii="Sylfaen" w:hAnsi="Sylfaen" w:cs="Sylfaen"/>
                <w:sz w:val="22"/>
                <w:szCs w:val="22"/>
              </w:rPr>
              <w:t>ստեղծումով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000000" w:fill="FFFFFF"/>
            <w:vAlign w:val="center"/>
            <w:hideMark/>
          </w:tcPr>
          <w:p w:rsidR="004E067B" w:rsidRPr="004E067B" w:rsidRDefault="004E067B" w:rsidP="004E067B">
            <w:pPr>
              <w:jc w:val="center"/>
              <w:rPr>
                <w:rFonts w:ascii="Arial Unicode" w:hAnsi="Arial Unicode" w:cs="Arial"/>
                <w:sz w:val="22"/>
                <w:szCs w:val="22"/>
              </w:rPr>
            </w:pPr>
            <w:r w:rsidRPr="004E067B">
              <w:rPr>
                <w:rFonts w:ascii="Arial Unicode" w:hAnsi="Arial Unicode" w:cs="Arial"/>
                <w:sz w:val="22"/>
                <w:szCs w:val="22"/>
              </w:rPr>
              <w:t>666,0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7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1,16</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1-1589</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Գրունտի</w:t>
            </w:r>
            <w:r w:rsidRPr="004E067B">
              <w:rPr>
                <w:rFonts w:ascii="Times Armenian" w:hAnsi="Times Armenian" w:cs="Arial"/>
                <w:sz w:val="22"/>
                <w:szCs w:val="22"/>
              </w:rPr>
              <w:t xml:space="preserve"> </w:t>
            </w:r>
            <w:r w:rsidRPr="004E067B">
              <w:rPr>
                <w:rFonts w:ascii="Sylfaen" w:hAnsi="Sylfaen" w:cs="Sylfaen"/>
                <w:sz w:val="22"/>
                <w:szCs w:val="22"/>
              </w:rPr>
              <w:t>մշակում</w:t>
            </w:r>
            <w:r w:rsidRPr="004E067B">
              <w:rPr>
                <w:rFonts w:ascii="Times Armenian" w:hAnsi="Times Armenian" w:cs="Arial"/>
                <w:sz w:val="22"/>
                <w:szCs w:val="22"/>
              </w:rPr>
              <w:t xml:space="preserve">   V </w:t>
            </w:r>
            <w:r w:rsidRPr="004E067B">
              <w:rPr>
                <w:rFonts w:ascii="Sylfaen" w:hAnsi="Sylfaen" w:cs="Sylfaen"/>
                <w:sz w:val="22"/>
                <w:szCs w:val="22"/>
              </w:rPr>
              <w:t>կարգի</w:t>
            </w:r>
            <w:r w:rsidRPr="004E067B">
              <w:rPr>
                <w:rFonts w:ascii="Times Armenian" w:hAnsi="Times Armenian" w:cs="Arial"/>
                <w:sz w:val="22"/>
                <w:szCs w:val="22"/>
              </w:rPr>
              <w:t xml:space="preserve"> </w:t>
            </w:r>
            <w:r w:rsidRPr="004E067B">
              <w:rPr>
                <w:rFonts w:ascii="Sylfaen" w:hAnsi="Sylfaen" w:cs="Sylfaen"/>
                <w:sz w:val="22"/>
                <w:szCs w:val="22"/>
              </w:rPr>
              <w:t>բնահողերում</w:t>
            </w:r>
            <w:r w:rsidRPr="004E067B">
              <w:rPr>
                <w:rFonts w:ascii="Times Armenian" w:hAnsi="Times Armenian" w:cs="Arial"/>
                <w:sz w:val="22"/>
                <w:szCs w:val="22"/>
              </w:rPr>
              <w:t xml:space="preserve">   </w:t>
            </w:r>
            <w:r w:rsidRPr="004E067B">
              <w:rPr>
                <w:rFonts w:ascii="Sylfaen" w:hAnsi="Sylfaen" w:cs="Sylfaen"/>
                <w:sz w:val="22"/>
                <w:szCs w:val="22"/>
              </w:rPr>
              <w:t>էքսկավատորով</w:t>
            </w:r>
            <w:r w:rsidRPr="004E067B">
              <w:rPr>
                <w:rFonts w:ascii="Times Armenian" w:hAnsi="Times Armenian" w:cs="Arial"/>
                <w:sz w:val="22"/>
                <w:szCs w:val="22"/>
              </w:rPr>
              <w:t xml:space="preserve"> </w:t>
            </w:r>
            <w:r w:rsidRPr="004E067B">
              <w:rPr>
                <w:rFonts w:ascii="Sylfaen" w:hAnsi="Sylfaen" w:cs="Sylfaen"/>
                <w:sz w:val="22"/>
                <w:szCs w:val="22"/>
              </w:rPr>
              <w:t>բարձումով</w:t>
            </w:r>
            <w:r w:rsidRPr="004E067B">
              <w:rPr>
                <w:rFonts w:ascii="Times Armenian" w:hAnsi="Times Armenian" w:cs="Arial"/>
                <w:sz w:val="22"/>
                <w:szCs w:val="22"/>
              </w:rPr>
              <w:t xml:space="preserve">, </w:t>
            </w:r>
            <w:r w:rsidRPr="004E067B">
              <w:rPr>
                <w:rFonts w:ascii="Sylfaen" w:hAnsi="Sylfaen" w:cs="Sylfaen"/>
                <w:sz w:val="22"/>
                <w:szCs w:val="22"/>
              </w:rPr>
              <w:t>խրամուղու</w:t>
            </w:r>
            <w:r w:rsidRPr="004E067B">
              <w:rPr>
                <w:rFonts w:ascii="Times Armenian" w:hAnsi="Times Armenian" w:cs="Arial"/>
                <w:sz w:val="22"/>
                <w:szCs w:val="22"/>
              </w:rPr>
              <w:t xml:space="preserve"> </w:t>
            </w:r>
            <w:r w:rsidRPr="004E067B">
              <w:rPr>
                <w:rFonts w:ascii="Sylfaen" w:hAnsi="Sylfaen" w:cs="Sylfaen"/>
                <w:sz w:val="22"/>
                <w:szCs w:val="22"/>
              </w:rPr>
              <w:t>ստեղծումով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000000" w:fill="FFFFFF"/>
            <w:vAlign w:val="center"/>
            <w:hideMark/>
          </w:tcPr>
          <w:p w:rsidR="004E067B" w:rsidRPr="004E067B" w:rsidRDefault="004E067B" w:rsidP="004E067B">
            <w:pPr>
              <w:jc w:val="center"/>
              <w:rPr>
                <w:rFonts w:ascii="Arial Unicode" w:hAnsi="Arial Unicode" w:cs="Arial"/>
                <w:sz w:val="22"/>
                <w:szCs w:val="22"/>
              </w:rPr>
            </w:pPr>
            <w:r w:rsidRPr="004E067B">
              <w:rPr>
                <w:rFonts w:ascii="Arial Unicode" w:hAnsi="Arial Unicode" w:cs="Arial"/>
                <w:sz w:val="22"/>
                <w:szCs w:val="22"/>
              </w:rPr>
              <w:t>812,0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151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1,17</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18"/>
                <w:szCs w:val="18"/>
              </w:rPr>
            </w:pPr>
            <w:r w:rsidRPr="004E067B">
              <w:rPr>
                <w:rFonts w:ascii="Sylfaen" w:hAnsi="Sylfaen" w:cs="Sylfaen"/>
                <w:sz w:val="18"/>
                <w:szCs w:val="18"/>
              </w:rPr>
              <w:t>միջինացված</w:t>
            </w:r>
            <w:r w:rsidRPr="004E067B">
              <w:rPr>
                <w:rFonts w:ascii="Times Armenian" w:hAnsi="Times Armenian" w:cs="Arial"/>
                <w:sz w:val="18"/>
                <w:szCs w:val="18"/>
              </w:rPr>
              <w:t xml:space="preserve"> </w:t>
            </w:r>
            <w:r w:rsidRPr="004E067B">
              <w:rPr>
                <w:rFonts w:ascii="Sylfaen" w:hAnsi="Sylfaen" w:cs="Sylfaen"/>
                <w:sz w:val="18"/>
                <w:szCs w:val="18"/>
              </w:rPr>
              <w:t>շուկայական</w:t>
            </w:r>
            <w:r w:rsidRPr="004E067B">
              <w:rPr>
                <w:rFonts w:ascii="Times Armenian" w:hAnsi="Times Armenian" w:cs="Arial"/>
                <w:sz w:val="18"/>
                <w:szCs w:val="18"/>
              </w:rPr>
              <w:t xml:space="preserve"> </w:t>
            </w:r>
            <w:r w:rsidRPr="004E067B">
              <w:rPr>
                <w:rFonts w:ascii="Sylfaen" w:hAnsi="Sylfaen" w:cs="Sylfaen"/>
                <w:sz w:val="18"/>
                <w:szCs w:val="18"/>
              </w:rPr>
              <w:t>արժեք</w:t>
            </w:r>
            <w:r w:rsidRPr="004E067B">
              <w:rPr>
                <w:rFonts w:ascii="Times Armenian" w:hAnsi="Times Armenian" w:cs="Arial"/>
                <w:sz w:val="18"/>
                <w:szCs w:val="18"/>
              </w:rPr>
              <w:t xml:space="preserve"> 1</w:t>
            </w:r>
            <w:r w:rsidRPr="004E067B">
              <w:rPr>
                <w:rFonts w:ascii="Sylfaen" w:hAnsi="Sylfaen" w:cs="Sylfaen"/>
                <w:sz w:val="18"/>
                <w:szCs w:val="18"/>
              </w:rPr>
              <w:t>տ</w:t>
            </w:r>
            <w:r w:rsidRPr="004E067B">
              <w:rPr>
                <w:rFonts w:ascii="Times Armenian" w:hAnsi="Times Armenian" w:cs="Arial"/>
                <w:sz w:val="18"/>
                <w:szCs w:val="18"/>
              </w:rPr>
              <w:t>/</w:t>
            </w:r>
            <w:r w:rsidRPr="004E067B">
              <w:rPr>
                <w:rFonts w:ascii="Sylfaen" w:hAnsi="Sylfaen" w:cs="Sylfaen"/>
                <w:sz w:val="18"/>
                <w:szCs w:val="18"/>
              </w:rPr>
              <w:t>կմ</w:t>
            </w:r>
            <w:r w:rsidRPr="004E067B">
              <w:rPr>
                <w:rFonts w:ascii="Times Armenian" w:hAnsi="Times Armenian" w:cs="Arial"/>
                <w:sz w:val="18"/>
                <w:szCs w:val="18"/>
              </w:rPr>
              <w:t xml:space="preserve"> 80</w:t>
            </w:r>
            <w:r w:rsidRPr="004E067B">
              <w:rPr>
                <w:rFonts w:ascii="Sylfaen" w:hAnsi="Sylfaen" w:cs="Sylfaen"/>
                <w:sz w:val="18"/>
                <w:szCs w:val="18"/>
              </w:rPr>
              <w:t>դրամ</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Բարձված</w:t>
            </w:r>
            <w:r w:rsidRPr="004E067B">
              <w:rPr>
                <w:rFonts w:ascii="Times Armenian" w:hAnsi="Times Armenian" w:cs="Arial"/>
                <w:sz w:val="22"/>
                <w:szCs w:val="22"/>
              </w:rPr>
              <w:t xml:space="preserve"> </w:t>
            </w:r>
            <w:r w:rsidRPr="004E067B">
              <w:rPr>
                <w:rFonts w:ascii="Sylfaen" w:hAnsi="Sylfaen" w:cs="Sylfaen"/>
                <w:sz w:val="22"/>
                <w:szCs w:val="22"/>
              </w:rPr>
              <w:t>բնահողերի</w:t>
            </w:r>
            <w:r w:rsidRPr="004E067B">
              <w:rPr>
                <w:rFonts w:ascii="Times Armenian" w:hAnsi="Times Armenian" w:cs="Arial"/>
                <w:sz w:val="22"/>
                <w:szCs w:val="22"/>
              </w:rPr>
              <w:t xml:space="preserve"> </w:t>
            </w:r>
            <w:r w:rsidRPr="004E067B">
              <w:rPr>
                <w:rFonts w:ascii="Sylfaen" w:hAnsi="Sylfaen" w:cs="Sylfaen"/>
                <w:sz w:val="22"/>
                <w:szCs w:val="22"/>
              </w:rPr>
              <w:t>ինքնաթափերով</w:t>
            </w:r>
            <w:r w:rsidRPr="004E067B">
              <w:rPr>
                <w:rFonts w:ascii="Times Armenian" w:hAnsi="Times Armenian" w:cs="Arial"/>
                <w:sz w:val="22"/>
                <w:szCs w:val="22"/>
              </w:rPr>
              <w:t xml:space="preserve"> </w:t>
            </w:r>
            <w:r w:rsidRPr="004E067B">
              <w:rPr>
                <w:rFonts w:ascii="Sylfaen" w:hAnsi="Sylfaen" w:cs="Sylfaen"/>
                <w:sz w:val="22"/>
                <w:szCs w:val="22"/>
              </w:rPr>
              <w:t>տեղափոխում</w:t>
            </w:r>
            <w:r w:rsidRPr="004E067B">
              <w:rPr>
                <w:rFonts w:ascii="Times Armenian" w:hAnsi="Times Armenian" w:cs="Arial"/>
                <w:sz w:val="22"/>
                <w:szCs w:val="22"/>
              </w:rPr>
              <w:t xml:space="preserve"> 5</w:t>
            </w:r>
            <w:r w:rsidRPr="004E067B">
              <w:rPr>
                <w:rFonts w:ascii="Sylfaen" w:hAnsi="Sylfaen" w:cs="Sylfaen"/>
                <w:sz w:val="22"/>
                <w:szCs w:val="22"/>
              </w:rPr>
              <w:t>կմ</w:t>
            </w:r>
            <w:r w:rsidRPr="004E067B">
              <w:rPr>
                <w:rFonts w:ascii="Times Armenian" w:hAnsi="Times Armenian" w:cs="Arial"/>
                <w:sz w:val="22"/>
                <w:szCs w:val="22"/>
              </w:rPr>
              <w:t xml:space="preserve"> </w:t>
            </w:r>
            <w:r w:rsidRPr="004E067B">
              <w:rPr>
                <w:rFonts w:ascii="Sylfaen" w:hAnsi="Sylfaen" w:cs="Sylfaen"/>
                <w:sz w:val="22"/>
                <w:szCs w:val="22"/>
              </w:rPr>
              <w:t>թափոնավայր</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տ</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1624,0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3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1,18</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1-991</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 xml:space="preserve">V </w:t>
            </w:r>
            <w:r w:rsidRPr="004E067B">
              <w:rPr>
                <w:rFonts w:ascii="Sylfaen" w:hAnsi="Sylfaen" w:cs="Sylfaen"/>
                <w:sz w:val="22"/>
                <w:szCs w:val="22"/>
              </w:rPr>
              <w:t>կարգի</w:t>
            </w:r>
            <w:r w:rsidRPr="004E067B">
              <w:rPr>
                <w:rFonts w:ascii="Times Armenian" w:hAnsi="Times Armenian" w:cs="Arial"/>
                <w:sz w:val="22"/>
                <w:szCs w:val="22"/>
              </w:rPr>
              <w:t xml:space="preserve"> </w:t>
            </w:r>
            <w:r w:rsidRPr="004E067B">
              <w:rPr>
                <w:rFonts w:ascii="Sylfaen" w:hAnsi="Sylfaen" w:cs="Sylfaen"/>
                <w:sz w:val="22"/>
                <w:szCs w:val="22"/>
              </w:rPr>
              <w:t>բնահողերի</w:t>
            </w:r>
            <w:r w:rsidRPr="004E067B">
              <w:rPr>
                <w:rFonts w:ascii="Times Armenian" w:hAnsi="Times Armenian" w:cs="Arial"/>
                <w:sz w:val="22"/>
                <w:szCs w:val="22"/>
              </w:rPr>
              <w:t xml:space="preserve"> </w:t>
            </w:r>
            <w:r w:rsidRPr="004E067B">
              <w:rPr>
                <w:rFonts w:ascii="Sylfaen" w:hAnsi="Sylfaen" w:cs="Sylfaen"/>
                <w:sz w:val="22"/>
                <w:szCs w:val="22"/>
              </w:rPr>
              <w:t>քանդում</w:t>
            </w:r>
            <w:r w:rsidRPr="004E067B">
              <w:rPr>
                <w:rFonts w:ascii="Times Armenian" w:hAnsi="Times Armenian" w:cs="Arial"/>
                <w:sz w:val="22"/>
                <w:szCs w:val="22"/>
              </w:rPr>
              <w:t xml:space="preserve"> </w:t>
            </w:r>
            <w:r w:rsidRPr="004E067B">
              <w:rPr>
                <w:rFonts w:ascii="Sylfaen" w:hAnsi="Sylfaen" w:cs="Sylfaen"/>
                <w:sz w:val="22"/>
                <w:szCs w:val="22"/>
              </w:rPr>
              <w:t>ձեռքով</w:t>
            </w:r>
            <w:r w:rsidRPr="004E067B">
              <w:rPr>
                <w:rFonts w:ascii="Times Armenian" w:hAnsi="Times Armenian" w:cs="Arial"/>
                <w:sz w:val="22"/>
                <w:szCs w:val="22"/>
              </w:rPr>
              <w:t xml:space="preserve"> </w:t>
            </w:r>
            <w:r w:rsidRPr="004E067B">
              <w:rPr>
                <w:rFonts w:ascii="Sylfaen" w:hAnsi="Sylfaen" w:cs="Sylfaen"/>
                <w:sz w:val="22"/>
                <w:szCs w:val="22"/>
              </w:rPr>
              <w:t>հետահար</w:t>
            </w:r>
            <w:r w:rsidRPr="004E067B">
              <w:rPr>
                <w:rFonts w:ascii="Times Armenian" w:hAnsi="Times Armenian" w:cs="Arial"/>
                <w:sz w:val="22"/>
                <w:szCs w:val="22"/>
              </w:rPr>
              <w:t xml:space="preserve"> </w:t>
            </w:r>
            <w:r w:rsidRPr="004E067B">
              <w:rPr>
                <w:rFonts w:ascii="Sylfaen" w:hAnsi="Sylfaen" w:cs="Sylfaen"/>
                <w:sz w:val="22"/>
                <w:szCs w:val="22"/>
              </w:rPr>
              <w:t>մուրճով</w:t>
            </w:r>
            <w:r w:rsidRPr="004E067B">
              <w:rPr>
                <w:rFonts w:ascii="Times Armenian" w:hAnsi="Times Armenian" w:cs="Arial"/>
                <w:sz w:val="22"/>
                <w:szCs w:val="22"/>
              </w:rPr>
              <w:t xml:space="preserve"> </w:t>
            </w:r>
            <w:r w:rsidRPr="004E067B">
              <w:rPr>
                <w:rFonts w:ascii="Sylfaen" w:hAnsi="Sylfaen" w:cs="Sylfaen"/>
                <w:sz w:val="22"/>
                <w:szCs w:val="22"/>
              </w:rPr>
              <w:t>կողլիցքով</w:t>
            </w:r>
            <w:r w:rsidRPr="004E067B">
              <w:rPr>
                <w:rFonts w:ascii="Times Armenian" w:hAnsi="Times Armenian" w:cs="Arial"/>
                <w:sz w:val="22"/>
                <w:szCs w:val="22"/>
              </w:rPr>
              <w:t xml:space="preserve"> / 25% </w:t>
            </w:r>
            <w:r w:rsidRPr="004E067B">
              <w:rPr>
                <w:rFonts w:ascii="Sylfaen" w:hAnsi="Sylfaen" w:cs="Sylfaen"/>
                <w:sz w:val="22"/>
                <w:szCs w:val="22"/>
              </w:rPr>
              <w:t>լցանյութ</w:t>
            </w:r>
            <w:r w:rsidRPr="004E067B">
              <w:rPr>
                <w:rFonts w:ascii="Times Armenian" w:hAnsi="Times Armenian" w:cs="Arial"/>
                <w:sz w:val="22"/>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3,75</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3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1,19</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1-962</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Լցանյութի</w:t>
            </w:r>
            <w:r w:rsidRPr="004E067B">
              <w:rPr>
                <w:rFonts w:ascii="Times Armenian" w:hAnsi="Times Armenian" w:cs="Arial"/>
                <w:sz w:val="22"/>
                <w:szCs w:val="22"/>
              </w:rPr>
              <w:t xml:space="preserve"> </w:t>
            </w:r>
            <w:r w:rsidRPr="004E067B">
              <w:rPr>
                <w:rFonts w:ascii="Sylfaen" w:hAnsi="Sylfaen" w:cs="Sylfaen"/>
                <w:sz w:val="22"/>
                <w:szCs w:val="22"/>
              </w:rPr>
              <w:t>մշակում</w:t>
            </w:r>
            <w:r w:rsidRPr="004E067B">
              <w:rPr>
                <w:rFonts w:ascii="Times Armenian" w:hAnsi="Times Armenian" w:cs="Arial"/>
                <w:sz w:val="22"/>
                <w:szCs w:val="22"/>
              </w:rPr>
              <w:t xml:space="preserve"> </w:t>
            </w:r>
            <w:r w:rsidRPr="004E067B">
              <w:rPr>
                <w:rFonts w:ascii="Sylfaen" w:hAnsi="Sylfaen" w:cs="Sylfaen"/>
                <w:sz w:val="22"/>
                <w:szCs w:val="22"/>
              </w:rPr>
              <w:t>ձեռքով</w:t>
            </w:r>
            <w:r w:rsidRPr="004E067B">
              <w:rPr>
                <w:rFonts w:ascii="Times Armenian" w:hAnsi="Times Armenian" w:cs="Arial"/>
                <w:sz w:val="22"/>
                <w:szCs w:val="22"/>
              </w:rPr>
              <w:t xml:space="preserve">   /IV </w:t>
            </w:r>
            <w:r w:rsidRPr="004E067B">
              <w:rPr>
                <w:rFonts w:ascii="Sylfaen" w:hAnsi="Sylfaen" w:cs="Sylfaen"/>
                <w:sz w:val="22"/>
                <w:szCs w:val="22"/>
              </w:rPr>
              <w:t>կարգի</w:t>
            </w:r>
            <w:r w:rsidRPr="004E067B">
              <w:rPr>
                <w:rFonts w:ascii="Times Armenian" w:hAnsi="Times Armenian" w:cs="Arial"/>
                <w:sz w:val="22"/>
                <w:szCs w:val="22"/>
              </w:rPr>
              <w:t xml:space="preserve"> / </w:t>
            </w:r>
            <w:r w:rsidRPr="004E067B">
              <w:rPr>
                <w:rFonts w:ascii="Sylfaen" w:hAnsi="Sylfaen" w:cs="Sylfaen"/>
                <w:sz w:val="22"/>
                <w:szCs w:val="22"/>
              </w:rPr>
              <w:t>կողլիցքով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1,25</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99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1,20</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23-1</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Խողովակի</w:t>
            </w:r>
            <w:r w:rsidRPr="004E067B">
              <w:rPr>
                <w:rFonts w:ascii="Times Armenian" w:hAnsi="Times Armenian" w:cs="Arial"/>
                <w:sz w:val="22"/>
                <w:szCs w:val="22"/>
              </w:rPr>
              <w:t xml:space="preserve"> </w:t>
            </w:r>
            <w:r w:rsidRPr="004E067B">
              <w:rPr>
                <w:rFonts w:ascii="Sylfaen" w:hAnsi="Sylfaen" w:cs="Sylfaen"/>
                <w:sz w:val="22"/>
                <w:szCs w:val="22"/>
              </w:rPr>
              <w:t>նախապատրաստական</w:t>
            </w:r>
            <w:r w:rsidRPr="004E067B">
              <w:rPr>
                <w:rFonts w:ascii="Times Armenian" w:hAnsi="Times Armenian" w:cs="Arial"/>
                <w:sz w:val="22"/>
                <w:szCs w:val="22"/>
              </w:rPr>
              <w:t xml:space="preserve"> </w:t>
            </w:r>
            <w:r w:rsidRPr="004E067B">
              <w:rPr>
                <w:rFonts w:ascii="Sylfaen" w:hAnsi="Sylfaen" w:cs="Sylfaen"/>
                <w:sz w:val="22"/>
                <w:szCs w:val="22"/>
              </w:rPr>
              <w:t>շերտի</w:t>
            </w:r>
            <w:r w:rsidRPr="004E067B">
              <w:rPr>
                <w:rFonts w:ascii="Times Armenian" w:hAnsi="Times Armenian" w:cs="Arial"/>
                <w:sz w:val="22"/>
                <w:szCs w:val="22"/>
              </w:rPr>
              <w:t xml:space="preserve"> </w:t>
            </w:r>
            <w:r w:rsidRPr="004E067B">
              <w:rPr>
                <w:rFonts w:ascii="Sylfaen" w:hAnsi="Sylfaen" w:cs="Sylfaen"/>
                <w:sz w:val="22"/>
                <w:szCs w:val="22"/>
              </w:rPr>
              <w:t>իրականացում</w:t>
            </w:r>
            <w:r w:rsidRPr="004E067B">
              <w:rPr>
                <w:rFonts w:ascii="Times Armenian" w:hAnsi="Times Armenian" w:cs="Arial"/>
                <w:sz w:val="22"/>
                <w:szCs w:val="22"/>
              </w:rPr>
              <w:t xml:space="preserve"> 10</w:t>
            </w:r>
            <w:r w:rsidRPr="004E067B">
              <w:rPr>
                <w:rFonts w:ascii="Sylfaen" w:hAnsi="Sylfaen" w:cs="Sylfaen"/>
                <w:sz w:val="22"/>
                <w:szCs w:val="22"/>
              </w:rPr>
              <w:t>սմ</w:t>
            </w:r>
            <w:r w:rsidRPr="004E067B">
              <w:rPr>
                <w:rFonts w:ascii="Times Armenian" w:hAnsi="Times Armenian" w:cs="Arial"/>
                <w:sz w:val="22"/>
                <w:szCs w:val="22"/>
              </w:rPr>
              <w:t xml:space="preserve"> </w:t>
            </w:r>
            <w:r w:rsidRPr="004E067B">
              <w:rPr>
                <w:rFonts w:ascii="Sylfaen" w:hAnsi="Sylfaen" w:cs="Sylfaen"/>
                <w:sz w:val="22"/>
                <w:szCs w:val="22"/>
              </w:rPr>
              <w:t>հաստությամբ</w:t>
            </w:r>
            <w:r w:rsidRPr="004E067B">
              <w:rPr>
                <w:rFonts w:ascii="Times Armenian" w:hAnsi="Times Armenian" w:cs="Arial"/>
                <w:sz w:val="22"/>
                <w:szCs w:val="22"/>
              </w:rPr>
              <w:t xml:space="preserve"> </w:t>
            </w:r>
            <w:r w:rsidRPr="004E067B">
              <w:rPr>
                <w:rFonts w:ascii="Sylfaen" w:hAnsi="Sylfaen" w:cs="Sylfaen"/>
                <w:sz w:val="22"/>
                <w:szCs w:val="22"/>
              </w:rPr>
              <w:t>ավազից</w:t>
            </w:r>
            <w:r w:rsidRPr="004E067B">
              <w:rPr>
                <w:rFonts w:ascii="Times Armenian" w:hAnsi="Times Armenian" w:cs="Arial"/>
                <w:sz w:val="22"/>
                <w:szCs w:val="22"/>
              </w:rPr>
              <w:t xml:space="preserve">,  </w:t>
            </w:r>
            <w:r w:rsidRPr="004E067B">
              <w:rPr>
                <w:rFonts w:ascii="Sylfaen" w:hAnsi="Sylfaen" w:cs="Sylfaen"/>
                <w:sz w:val="22"/>
                <w:szCs w:val="22"/>
              </w:rPr>
              <w:t>ներառյալ</w:t>
            </w:r>
            <w:r w:rsidRPr="004E067B">
              <w:rPr>
                <w:rFonts w:ascii="Times Armenian" w:hAnsi="Times Armenian" w:cs="Arial"/>
                <w:sz w:val="22"/>
                <w:szCs w:val="22"/>
              </w:rPr>
              <w:t xml:space="preserve"> </w:t>
            </w:r>
            <w:r w:rsidRPr="004E067B">
              <w:rPr>
                <w:rFonts w:ascii="Sylfaen" w:hAnsi="Sylfaen" w:cs="Sylfaen"/>
                <w:sz w:val="22"/>
                <w:szCs w:val="22"/>
              </w:rPr>
              <w:t>նյութերի</w:t>
            </w:r>
            <w:r w:rsidRPr="004E067B">
              <w:rPr>
                <w:rFonts w:ascii="Times Armenian" w:hAnsi="Times Armenian" w:cs="Arial"/>
                <w:sz w:val="22"/>
                <w:szCs w:val="22"/>
              </w:rPr>
              <w:t xml:space="preserve"> </w:t>
            </w:r>
            <w:r w:rsidRPr="004E067B">
              <w:rPr>
                <w:rFonts w:ascii="Sylfaen" w:hAnsi="Sylfaen" w:cs="Sylfaen"/>
                <w:sz w:val="22"/>
                <w:szCs w:val="22"/>
              </w:rPr>
              <w:t>արժեքը</w:t>
            </w:r>
            <w:r w:rsidRPr="004E067B">
              <w:rPr>
                <w:rFonts w:ascii="Times Armenian" w:hAnsi="Times Armenian" w:cs="Arial"/>
                <w:sz w:val="22"/>
                <w:szCs w:val="22"/>
              </w:rPr>
              <w:t xml:space="preserve">, </w:t>
            </w:r>
            <w:r w:rsidRPr="004E067B">
              <w:rPr>
                <w:rFonts w:ascii="Sylfaen" w:hAnsi="Sylfaen" w:cs="Sylfaen"/>
                <w:sz w:val="22"/>
                <w:szCs w:val="22"/>
              </w:rPr>
              <w:t>մատակարարումը</w:t>
            </w:r>
            <w:r w:rsidRPr="004E067B">
              <w:rPr>
                <w:rFonts w:ascii="Times Armenian" w:hAnsi="Times Armenian" w:cs="Arial"/>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000000" w:fill="FFFFFF"/>
            <w:vAlign w:val="center"/>
            <w:hideMark/>
          </w:tcPr>
          <w:p w:rsidR="004E067B" w:rsidRPr="004E067B" w:rsidRDefault="004E067B" w:rsidP="004E067B">
            <w:pPr>
              <w:jc w:val="center"/>
              <w:rPr>
                <w:rFonts w:ascii="Arial Unicode" w:hAnsi="Arial Unicode" w:cs="Arial"/>
                <w:sz w:val="22"/>
                <w:szCs w:val="22"/>
              </w:rPr>
            </w:pPr>
            <w:r w:rsidRPr="004E067B">
              <w:rPr>
                <w:rFonts w:ascii="Arial Unicode" w:hAnsi="Arial Unicode" w:cs="Arial"/>
                <w:sz w:val="22"/>
                <w:szCs w:val="22"/>
              </w:rPr>
              <w:t>200,0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3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1,21</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16"/>
                <w:szCs w:val="16"/>
              </w:rPr>
            </w:pPr>
            <w:r w:rsidRPr="004E067B">
              <w:rPr>
                <w:rFonts w:ascii="Times Armenian" w:hAnsi="Times Armenian" w:cs="Arial"/>
                <w:sz w:val="16"/>
                <w:szCs w:val="16"/>
              </w:rPr>
              <w:t xml:space="preserve">1-967 k=0.6,  </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Պաշտպանիչ</w:t>
            </w:r>
            <w:r w:rsidRPr="004E067B">
              <w:rPr>
                <w:rFonts w:ascii="Times Armenian" w:hAnsi="Times Armenian" w:cs="Arial"/>
                <w:sz w:val="22"/>
                <w:szCs w:val="22"/>
              </w:rPr>
              <w:t xml:space="preserve"> </w:t>
            </w:r>
            <w:r w:rsidRPr="004E067B">
              <w:rPr>
                <w:rFonts w:ascii="Sylfaen" w:hAnsi="Sylfaen" w:cs="Sylfaen"/>
                <w:sz w:val="22"/>
                <w:szCs w:val="22"/>
              </w:rPr>
              <w:t>շերտի</w:t>
            </w:r>
            <w:r w:rsidRPr="004E067B">
              <w:rPr>
                <w:rFonts w:ascii="Times Armenian" w:hAnsi="Times Armenian" w:cs="Arial"/>
                <w:sz w:val="22"/>
                <w:szCs w:val="22"/>
              </w:rPr>
              <w:t xml:space="preserve">  </w:t>
            </w:r>
            <w:r w:rsidRPr="004E067B">
              <w:rPr>
                <w:rFonts w:ascii="Sylfaen" w:hAnsi="Sylfaen" w:cs="Sylfaen"/>
                <w:sz w:val="22"/>
                <w:szCs w:val="22"/>
              </w:rPr>
              <w:t>իրականացում</w:t>
            </w:r>
            <w:r w:rsidRPr="004E067B">
              <w:rPr>
                <w:rFonts w:ascii="Times Armenian" w:hAnsi="Times Armenian" w:cs="Arial"/>
                <w:sz w:val="22"/>
                <w:szCs w:val="22"/>
              </w:rPr>
              <w:t xml:space="preserve"> </w:t>
            </w:r>
            <w:r w:rsidRPr="004E067B">
              <w:rPr>
                <w:rFonts w:ascii="Sylfaen" w:hAnsi="Sylfaen" w:cs="Sylfaen"/>
                <w:sz w:val="22"/>
                <w:szCs w:val="22"/>
              </w:rPr>
              <w:t>ձեռքով</w:t>
            </w:r>
            <w:r w:rsidRPr="004E067B">
              <w:rPr>
                <w:rFonts w:ascii="Times Armenian" w:hAnsi="Times Armenian" w:cs="Arial"/>
                <w:sz w:val="22"/>
                <w:szCs w:val="22"/>
              </w:rPr>
              <w:t xml:space="preserve"> </w:t>
            </w:r>
            <w:r w:rsidRPr="004E067B">
              <w:rPr>
                <w:rFonts w:ascii="Sylfaen" w:hAnsi="Sylfaen" w:cs="Sylfaen"/>
                <w:sz w:val="22"/>
                <w:szCs w:val="22"/>
              </w:rPr>
              <w:t>ավազից</w:t>
            </w:r>
            <w:r w:rsidRPr="004E067B">
              <w:rPr>
                <w:rFonts w:ascii="Times Armenian" w:hAnsi="Times Armenian" w:cs="Arial"/>
                <w:sz w:val="22"/>
                <w:szCs w:val="22"/>
              </w:rPr>
              <w:t xml:space="preserve">, </w:t>
            </w:r>
            <w:r w:rsidRPr="004E067B">
              <w:rPr>
                <w:rFonts w:ascii="Sylfaen" w:hAnsi="Sylfaen" w:cs="Sylfaen"/>
                <w:sz w:val="22"/>
                <w:szCs w:val="22"/>
              </w:rPr>
              <w:t>ներառյալ</w:t>
            </w:r>
            <w:r w:rsidRPr="004E067B">
              <w:rPr>
                <w:rFonts w:ascii="Times Armenian" w:hAnsi="Times Armenian" w:cs="Arial"/>
                <w:sz w:val="22"/>
                <w:szCs w:val="22"/>
              </w:rPr>
              <w:t xml:space="preserve"> </w:t>
            </w:r>
            <w:r w:rsidRPr="004E067B">
              <w:rPr>
                <w:rFonts w:ascii="Sylfaen" w:hAnsi="Sylfaen" w:cs="Sylfaen"/>
                <w:sz w:val="22"/>
                <w:szCs w:val="22"/>
              </w:rPr>
              <w:t>նյութերի</w:t>
            </w:r>
            <w:r w:rsidRPr="004E067B">
              <w:rPr>
                <w:rFonts w:ascii="Times Armenian" w:hAnsi="Times Armenian" w:cs="Arial"/>
                <w:sz w:val="22"/>
                <w:szCs w:val="22"/>
              </w:rPr>
              <w:t xml:space="preserve"> </w:t>
            </w:r>
            <w:r w:rsidRPr="004E067B">
              <w:rPr>
                <w:rFonts w:ascii="Sylfaen" w:hAnsi="Sylfaen" w:cs="Sylfaen"/>
                <w:sz w:val="22"/>
                <w:szCs w:val="22"/>
              </w:rPr>
              <w:t>արժեքը</w:t>
            </w:r>
            <w:r w:rsidRPr="004E067B">
              <w:rPr>
                <w:rFonts w:ascii="Times Armenian" w:hAnsi="Times Armenian" w:cs="Arial"/>
                <w:sz w:val="22"/>
                <w:szCs w:val="22"/>
              </w:rPr>
              <w:t xml:space="preserve">, </w:t>
            </w:r>
            <w:r w:rsidRPr="004E067B">
              <w:rPr>
                <w:rFonts w:ascii="Sylfaen" w:hAnsi="Sylfaen" w:cs="Sylfaen"/>
                <w:sz w:val="22"/>
                <w:szCs w:val="22"/>
              </w:rPr>
              <w:t>մատակարարումը</w:t>
            </w:r>
            <w:r w:rsidRPr="004E067B">
              <w:rPr>
                <w:rFonts w:ascii="Times Armenian" w:hAnsi="Times Armenian" w:cs="Arial"/>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000000" w:fill="FFFFFF"/>
            <w:vAlign w:val="center"/>
            <w:hideMark/>
          </w:tcPr>
          <w:p w:rsidR="004E067B" w:rsidRPr="004E067B" w:rsidRDefault="004E067B" w:rsidP="004E067B">
            <w:pPr>
              <w:jc w:val="center"/>
              <w:rPr>
                <w:rFonts w:ascii="Arial Unicode" w:hAnsi="Arial Unicode" w:cs="Arial"/>
                <w:sz w:val="22"/>
                <w:szCs w:val="22"/>
              </w:rPr>
            </w:pPr>
            <w:r w:rsidRPr="004E067B">
              <w:rPr>
                <w:rFonts w:ascii="Arial Unicode" w:hAnsi="Arial Unicode" w:cs="Arial"/>
                <w:sz w:val="22"/>
                <w:szCs w:val="22"/>
              </w:rPr>
              <w:t>600,0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1,22</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16"/>
                <w:szCs w:val="16"/>
              </w:rPr>
            </w:pPr>
            <w:r w:rsidRPr="004E067B">
              <w:rPr>
                <w:rFonts w:ascii="Times Armenian" w:hAnsi="Times Armenian" w:cs="Arial"/>
                <w:sz w:val="16"/>
                <w:szCs w:val="16"/>
              </w:rPr>
              <w:t xml:space="preserve">1-969 </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Հետլիցքի</w:t>
            </w:r>
            <w:r w:rsidRPr="004E067B">
              <w:rPr>
                <w:rFonts w:ascii="Times Armenian" w:hAnsi="Times Armenian" w:cs="Arial"/>
                <w:sz w:val="22"/>
                <w:szCs w:val="22"/>
              </w:rPr>
              <w:t xml:space="preserve">  </w:t>
            </w:r>
            <w:r w:rsidRPr="004E067B">
              <w:rPr>
                <w:rFonts w:ascii="Sylfaen" w:hAnsi="Sylfaen" w:cs="Sylfaen"/>
                <w:sz w:val="22"/>
                <w:szCs w:val="22"/>
              </w:rPr>
              <w:t>իրականացում</w:t>
            </w:r>
            <w:r w:rsidRPr="004E067B">
              <w:rPr>
                <w:rFonts w:ascii="Times Armenian" w:hAnsi="Times Armenian" w:cs="Arial"/>
                <w:sz w:val="22"/>
                <w:szCs w:val="22"/>
              </w:rPr>
              <w:t xml:space="preserve"> </w:t>
            </w:r>
            <w:r w:rsidRPr="004E067B">
              <w:rPr>
                <w:rFonts w:ascii="Sylfaen" w:hAnsi="Sylfaen" w:cs="Sylfaen"/>
                <w:sz w:val="22"/>
                <w:szCs w:val="22"/>
              </w:rPr>
              <w:t>ձեռքով</w:t>
            </w:r>
            <w:r w:rsidRPr="004E067B">
              <w:rPr>
                <w:rFonts w:ascii="Times Armenian" w:hAnsi="Times Armenian" w:cs="Arial"/>
                <w:sz w:val="22"/>
                <w:szCs w:val="22"/>
              </w:rPr>
              <w:t xml:space="preserve"> </w:t>
            </w:r>
            <w:r w:rsidRPr="004E067B">
              <w:rPr>
                <w:rFonts w:ascii="Sylfaen" w:hAnsi="Sylfaen" w:cs="Sylfaen"/>
                <w:sz w:val="22"/>
                <w:szCs w:val="22"/>
              </w:rPr>
              <w:t>օգտակար</w:t>
            </w:r>
            <w:r w:rsidRPr="004E067B">
              <w:rPr>
                <w:rFonts w:ascii="Times Armenian" w:hAnsi="Times Armenian" w:cs="Arial"/>
                <w:sz w:val="22"/>
                <w:szCs w:val="22"/>
              </w:rPr>
              <w:t xml:space="preserve"> </w:t>
            </w:r>
            <w:r w:rsidRPr="004E067B">
              <w:rPr>
                <w:rFonts w:ascii="Sylfaen" w:hAnsi="Sylfaen" w:cs="Sylfaen"/>
                <w:sz w:val="22"/>
                <w:szCs w:val="22"/>
              </w:rPr>
              <w:t>հանույթի</w:t>
            </w:r>
            <w:r w:rsidRPr="004E067B">
              <w:rPr>
                <w:rFonts w:ascii="Times Armenian" w:hAnsi="Times Armenian" w:cs="Arial"/>
                <w:sz w:val="22"/>
                <w:szCs w:val="22"/>
              </w:rPr>
              <w:t xml:space="preserve"> </w:t>
            </w:r>
            <w:r w:rsidRPr="004E067B">
              <w:rPr>
                <w:rFonts w:ascii="Sylfaen" w:hAnsi="Sylfaen" w:cs="Sylfaen"/>
                <w:sz w:val="22"/>
                <w:szCs w:val="22"/>
              </w:rPr>
              <w:t>փափուկ</w:t>
            </w:r>
            <w:r w:rsidRPr="004E067B">
              <w:rPr>
                <w:rFonts w:ascii="Times Armenian" w:hAnsi="Times Armenian" w:cs="Arial"/>
                <w:sz w:val="22"/>
                <w:szCs w:val="22"/>
              </w:rPr>
              <w:t xml:space="preserve"> </w:t>
            </w:r>
            <w:r w:rsidRPr="004E067B">
              <w:rPr>
                <w:rFonts w:ascii="Sylfaen" w:hAnsi="Sylfaen" w:cs="Sylfaen"/>
                <w:sz w:val="22"/>
                <w:szCs w:val="22"/>
              </w:rPr>
              <w:t>բնահողերով</w:t>
            </w:r>
            <w:r w:rsidRPr="004E067B">
              <w:rPr>
                <w:rFonts w:ascii="Times Armenian" w:hAnsi="Times Armenian" w:cs="Arial"/>
                <w:sz w:val="22"/>
                <w:szCs w:val="22"/>
              </w:rPr>
              <w:t xml:space="preserve">, </w:t>
            </w:r>
            <w:r w:rsidRPr="004E067B">
              <w:rPr>
                <w:rFonts w:ascii="Sylfaen" w:hAnsi="Sylfaen" w:cs="Sylfaen"/>
                <w:sz w:val="22"/>
                <w:szCs w:val="22"/>
              </w:rPr>
              <w:t>տոփանումով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000000" w:fill="FFFFFF"/>
            <w:vAlign w:val="center"/>
            <w:hideMark/>
          </w:tcPr>
          <w:p w:rsidR="004E067B" w:rsidRPr="004E067B" w:rsidRDefault="004E067B" w:rsidP="004E067B">
            <w:pPr>
              <w:jc w:val="center"/>
              <w:rPr>
                <w:rFonts w:ascii="Arial Unicode" w:hAnsi="Arial Unicode" w:cs="Arial"/>
                <w:sz w:val="22"/>
                <w:szCs w:val="22"/>
              </w:rPr>
            </w:pPr>
            <w:r w:rsidRPr="004E067B">
              <w:rPr>
                <w:rFonts w:ascii="Arial Unicode" w:hAnsi="Arial Unicode" w:cs="Arial"/>
                <w:sz w:val="22"/>
                <w:szCs w:val="22"/>
              </w:rPr>
              <w:t>15,0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1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1,23</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 xml:space="preserve">1-1637 </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Հետլիքի</w:t>
            </w:r>
            <w:r w:rsidRPr="004E067B">
              <w:rPr>
                <w:rFonts w:ascii="Times Armenian" w:hAnsi="Times Armenian" w:cs="Arial"/>
                <w:sz w:val="22"/>
                <w:szCs w:val="22"/>
              </w:rPr>
              <w:t xml:space="preserve"> </w:t>
            </w:r>
            <w:r w:rsidRPr="004E067B">
              <w:rPr>
                <w:rFonts w:ascii="Sylfaen" w:hAnsi="Sylfaen" w:cs="Sylfaen"/>
                <w:sz w:val="22"/>
                <w:szCs w:val="22"/>
              </w:rPr>
              <w:t>իրականացում</w:t>
            </w:r>
            <w:r w:rsidRPr="004E067B">
              <w:rPr>
                <w:rFonts w:ascii="Times Armenian" w:hAnsi="Times Armenian" w:cs="Arial"/>
                <w:sz w:val="22"/>
                <w:szCs w:val="22"/>
              </w:rPr>
              <w:t xml:space="preserve"> </w:t>
            </w:r>
            <w:r w:rsidRPr="004E067B">
              <w:rPr>
                <w:rFonts w:ascii="Sylfaen" w:hAnsi="Sylfaen" w:cs="Sylfaen"/>
                <w:sz w:val="22"/>
                <w:szCs w:val="22"/>
              </w:rPr>
              <w:t>օգտակար</w:t>
            </w:r>
            <w:r w:rsidRPr="004E067B">
              <w:rPr>
                <w:rFonts w:ascii="Times Armenian" w:hAnsi="Times Armenian" w:cs="Arial"/>
                <w:sz w:val="22"/>
                <w:szCs w:val="22"/>
              </w:rPr>
              <w:t xml:space="preserve"> </w:t>
            </w:r>
            <w:r w:rsidRPr="004E067B">
              <w:rPr>
                <w:rFonts w:ascii="Sylfaen" w:hAnsi="Sylfaen" w:cs="Sylfaen"/>
                <w:sz w:val="22"/>
                <w:szCs w:val="22"/>
              </w:rPr>
              <w:t>հանույթի</w:t>
            </w:r>
            <w:r w:rsidRPr="004E067B">
              <w:rPr>
                <w:rFonts w:ascii="Times Armenian" w:hAnsi="Times Armenian" w:cs="Arial"/>
                <w:sz w:val="22"/>
                <w:szCs w:val="22"/>
              </w:rPr>
              <w:t xml:space="preserve"> </w:t>
            </w:r>
            <w:r w:rsidRPr="004E067B">
              <w:rPr>
                <w:rFonts w:ascii="Sylfaen" w:hAnsi="Sylfaen" w:cs="Sylfaen"/>
                <w:sz w:val="22"/>
                <w:szCs w:val="22"/>
              </w:rPr>
              <w:t>բնահողերով</w:t>
            </w:r>
            <w:r w:rsidRPr="004E067B">
              <w:rPr>
                <w:rFonts w:ascii="Times Armenian" w:hAnsi="Times Armenian" w:cs="Arial"/>
                <w:sz w:val="22"/>
                <w:szCs w:val="22"/>
              </w:rPr>
              <w:t xml:space="preserve"> </w:t>
            </w:r>
            <w:r w:rsidRPr="004E067B">
              <w:rPr>
                <w:rFonts w:ascii="Sylfaen" w:hAnsi="Sylfaen" w:cs="Sylfaen"/>
                <w:sz w:val="22"/>
                <w:szCs w:val="22"/>
              </w:rPr>
              <w:t>բուլդոզերով</w:t>
            </w:r>
            <w:r w:rsidRPr="004E067B">
              <w:rPr>
                <w:rFonts w:ascii="Times Armenian" w:hAnsi="Times Armenian" w:cs="Arial"/>
                <w:sz w:val="22"/>
                <w:szCs w:val="22"/>
              </w:rPr>
              <w:t xml:space="preserve"> / </w:t>
            </w:r>
            <w:r w:rsidRPr="004E067B">
              <w:rPr>
                <w:rFonts w:ascii="Sylfaen" w:hAnsi="Sylfaen" w:cs="Sylfaen"/>
                <w:sz w:val="22"/>
                <w:szCs w:val="22"/>
              </w:rPr>
              <w:t>մշակված</w:t>
            </w:r>
            <w:r w:rsidRPr="004E067B">
              <w:rPr>
                <w:rFonts w:ascii="Times Armenian" w:hAnsi="Times Armenian" w:cs="Arial"/>
                <w:sz w:val="22"/>
                <w:szCs w:val="22"/>
              </w:rPr>
              <w:t xml:space="preserve"> III </w:t>
            </w:r>
            <w:r w:rsidRPr="004E067B">
              <w:rPr>
                <w:rFonts w:ascii="Sylfaen" w:hAnsi="Sylfaen" w:cs="Sylfaen"/>
                <w:sz w:val="22"/>
                <w:szCs w:val="22"/>
              </w:rPr>
              <w:t>կարգ</w:t>
            </w:r>
            <w:r w:rsidRPr="004E067B">
              <w:rPr>
                <w:rFonts w:ascii="Times Armenian" w:hAnsi="Times Armenian" w:cs="Arial"/>
                <w:sz w:val="22"/>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000000" w:fill="FFFFFF"/>
            <w:vAlign w:val="center"/>
            <w:hideMark/>
          </w:tcPr>
          <w:p w:rsidR="004E067B" w:rsidRPr="004E067B" w:rsidRDefault="004E067B" w:rsidP="004E067B">
            <w:pPr>
              <w:jc w:val="center"/>
              <w:rPr>
                <w:rFonts w:ascii="Arial Unicode" w:hAnsi="Arial Unicode" w:cs="Arial"/>
                <w:sz w:val="22"/>
                <w:szCs w:val="22"/>
              </w:rPr>
            </w:pPr>
            <w:r w:rsidRPr="004E067B">
              <w:rPr>
                <w:rFonts w:ascii="Arial Unicode" w:hAnsi="Arial Unicode" w:cs="Arial"/>
                <w:sz w:val="22"/>
                <w:szCs w:val="22"/>
              </w:rPr>
              <w:t>239,0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79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1,24</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 xml:space="preserve">1-1638 </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Հետլիքի</w:t>
            </w:r>
            <w:r w:rsidRPr="004E067B">
              <w:rPr>
                <w:rFonts w:ascii="Times Armenian" w:hAnsi="Times Armenian" w:cs="Arial"/>
                <w:sz w:val="22"/>
                <w:szCs w:val="22"/>
              </w:rPr>
              <w:t xml:space="preserve"> </w:t>
            </w:r>
            <w:r w:rsidRPr="004E067B">
              <w:rPr>
                <w:rFonts w:ascii="Sylfaen" w:hAnsi="Sylfaen" w:cs="Sylfaen"/>
                <w:sz w:val="22"/>
                <w:szCs w:val="22"/>
              </w:rPr>
              <w:t>իրականացում</w:t>
            </w:r>
            <w:r w:rsidRPr="004E067B">
              <w:rPr>
                <w:rFonts w:ascii="Times Armenian" w:hAnsi="Times Armenian" w:cs="Arial"/>
                <w:sz w:val="22"/>
                <w:szCs w:val="22"/>
              </w:rPr>
              <w:t xml:space="preserve"> </w:t>
            </w:r>
            <w:r w:rsidRPr="004E067B">
              <w:rPr>
                <w:rFonts w:ascii="Sylfaen" w:hAnsi="Sylfaen" w:cs="Sylfaen"/>
                <w:sz w:val="22"/>
                <w:szCs w:val="22"/>
              </w:rPr>
              <w:t>օգտակար</w:t>
            </w:r>
            <w:r w:rsidRPr="004E067B">
              <w:rPr>
                <w:rFonts w:ascii="Times Armenian" w:hAnsi="Times Armenian" w:cs="Arial"/>
                <w:sz w:val="22"/>
                <w:szCs w:val="22"/>
              </w:rPr>
              <w:t xml:space="preserve"> </w:t>
            </w:r>
            <w:r w:rsidRPr="004E067B">
              <w:rPr>
                <w:rFonts w:ascii="Sylfaen" w:hAnsi="Sylfaen" w:cs="Sylfaen"/>
                <w:sz w:val="22"/>
                <w:szCs w:val="22"/>
              </w:rPr>
              <w:t>հանույթի</w:t>
            </w:r>
            <w:r w:rsidRPr="004E067B">
              <w:rPr>
                <w:rFonts w:ascii="Times Armenian" w:hAnsi="Times Armenian" w:cs="Arial"/>
                <w:sz w:val="22"/>
                <w:szCs w:val="22"/>
              </w:rPr>
              <w:t xml:space="preserve"> </w:t>
            </w:r>
            <w:r w:rsidRPr="004E067B">
              <w:rPr>
                <w:rFonts w:ascii="Sylfaen" w:hAnsi="Sylfaen" w:cs="Sylfaen"/>
                <w:sz w:val="22"/>
                <w:szCs w:val="22"/>
              </w:rPr>
              <w:t>բնահողերով</w:t>
            </w:r>
            <w:r w:rsidRPr="004E067B">
              <w:rPr>
                <w:rFonts w:ascii="Times Armenian" w:hAnsi="Times Armenian" w:cs="Arial"/>
                <w:sz w:val="22"/>
                <w:szCs w:val="22"/>
              </w:rPr>
              <w:t xml:space="preserve"> </w:t>
            </w:r>
            <w:r w:rsidRPr="004E067B">
              <w:rPr>
                <w:rFonts w:ascii="Sylfaen" w:hAnsi="Sylfaen" w:cs="Sylfaen"/>
                <w:sz w:val="22"/>
                <w:szCs w:val="22"/>
              </w:rPr>
              <w:t>բուլդոզերով</w:t>
            </w:r>
            <w:r w:rsidRPr="004E067B">
              <w:rPr>
                <w:rFonts w:ascii="Times Armenian" w:hAnsi="Times Armenian" w:cs="Arial"/>
                <w:sz w:val="22"/>
                <w:szCs w:val="22"/>
              </w:rPr>
              <w:t xml:space="preserve"> / </w:t>
            </w:r>
            <w:r w:rsidRPr="004E067B">
              <w:rPr>
                <w:rFonts w:ascii="Sylfaen" w:hAnsi="Sylfaen" w:cs="Sylfaen"/>
                <w:sz w:val="22"/>
                <w:szCs w:val="22"/>
              </w:rPr>
              <w:t>մշակված</w:t>
            </w:r>
            <w:r w:rsidRPr="004E067B">
              <w:rPr>
                <w:rFonts w:ascii="Times Armenian" w:hAnsi="Times Armenian" w:cs="Arial"/>
                <w:sz w:val="22"/>
                <w:szCs w:val="22"/>
              </w:rPr>
              <w:t xml:space="preserve"> IV </w:t>
            </w:r>
            <w:r w:rsidRPr="004E067B">
              <w:rPr>
                <w:rFonts w:ascii="Sylfaen" w:hAnsi="Sylfaen" w:cs="Sylfaen"/>
                <w:sz w:val="22"/>
                <w:szCs w:val="22"/>
              </w:rPr>
              <w:t>և</w:t>
            </w:r>
            <w:r w:rsidRPr="004E067B">
              <w:rPr>
                <w:rFonts w:ascii="Times Armenian" w:hAnsi="Times Armenian" w:cs="Arial"/>
                <w:sz w:val="22"/>
                <w:szCs w:val="22"/>
              </w:rPr>
              <w:t xml:space="preserve"> V </w:t>
            </w:r>
            <w:r w:rsidRPr="004E067B">
              <w:rPr>
                <w:rFonts w:ascii="Sylfaen" w:hAnsi="Sylfaen" w:cs="Sylfaen"/>
                <w:sz w:val="22"/>
                <w:szCs w:val="22"/>
              </w:rPr>
              <w:t>կարգ</w:t>
            </w:r>
            <w:r w:rsidRPr="004E067B">
              <w:rPr>
                <w:rFonts w:ascii="Times Armenian" w:hAnsi="Times Armenian" w:cs="Arial"/>
                <w:sz w:val="22"/>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000000" w:fill="FFFFFF"/>
            <w:vAlign w:val="center"/>
            <w:hideMark/>
          </w:tcPr>
          <w:p w:rsidR="004E067B" w:rsidRPr="004E067B" w:rsidRDefault="004E067B" w:rsidP="004E067B">
            <w:pPr>
              <w:jc w:val="center"/>
              <w:rPr>
                <w:rFonts w:ascii="Arial Unicode" w:hAnsi="Arial Unicode" w:cs="Arial"/>
                <w:sz w:val="22"/>
                <w:szCs w:val="22"/>
              </w:rPr>
            </w:pPr>
            <w:r w:rsidRPr="004E067B">
              <w:rPr>
                <w:rFonts w:ascii="Arial Unicode" w:hAnsi="Arial Unicode" w:cs="Arial"/>
                <w:sz w:val="22"/>
                <w:szCs w:val="22"/>
              </w:rPr>
              <w:t>2648,0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70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1,25</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1-1171</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Հետլիցքի</w:t>
            </w:r>
            <w:r w:rsidRPr="004E067B">
              <w:rPr>
                <w:rFonts w:ascii="Times Armenian" w:hAnsi="Times Armenian" w:cs="Arial"/>
                <w:sz w:val="22"/>
                <w:szCs w:val="22"/>
              </w:rPr>
              <w:t xml:space="preserve"> </w:t>
            </w:r>
            <w:r w:rsidRPr="004E067B">
              <w:rPr>
                <w:rFonts w:ascii="Sylfaen" w:hAnsi="Sylfaen" w:cs="Sylfaen"/>
                <w:sz w:val="22"/>
                <w:szCs w:val="22"/>
              </w:rPr>
              <w:t>խտացում</w:t>
            </w:r>
            <w:r w:rsidRPr="004E067B">
              <w:rPr>
                <w:rFonts w:ascii="Times Armenian" w:hAnsi="Times Armenian" w:cs="Arial"/>
                <w:sz w:val="22"/>
                <w:szCs w:val="22"/>
              </w:rPr>
              <w:t xml:space="preserve"> 6</w:t>
            </w:r>
            <w:r w:rsidRPr="004E067B">
              <w:rPr>
                <w:rFonts w:ascii="Sylfaen" w:hAnsi="Sylfaen" w:cs="Sylfaen"/>
                <w:sz w:val="22"/>
                <w:szCs w:val="22"/>
              </w:rPr>
              <w:t>տ</w:t>
            </w:r>
            <w:r w:rsidRPr="004E067B">
              <w:rPr>
                <w:rFonts w:ascii="Times Armenian" w:hAnsi="Times Armenian" w:cs="Arial"/>
                <w:sz w:val="22"/>
                <w:szCs w:val="22"/>
              </w:rPr>
              <w:t>-</w:t>
            </w:r>
            <w:r w:rsidRPr="004E067B">
              <w:rPr>
                <w:rFonts w:ascii="Sylfaen" w:hAnsi="Sylfaen" w:cs="Sylfaen"/>
                <w:sz w:val="22"/>
                <w:szCs w:val="22"/>
              </w:rPr>
              <w:t>ոց</w:t>
            </w:r>
            <w:r w:rsidRPr="004E067B">
              <w:rPr>
                <w:rFonts w:ascii="Times Armenian" w:hAnsi="Times Armenian" w:cs="Arial"/>
                <w:sz w:val="22"/>
                <w:szCs w:val="22"/>
              </w:rPr>
              <w:t xml:space="preserve"> </w:t>
            </w:r>
            <w:r w:rsidRPr="004E067B">
              <w:rPr>
                <w:rFonts w:ascii="Sylfaen" w:hAnsi="Sylfaen" w:cs="Sylfaen"/>
                <w:sz w:val="22"/>
                <w:szCs w:val="22"/>
              </w:rPr>
              <w:t>գլդոնով</w:t>
            </w:r>
            <w:r w:rsidRPr="004E067B">
              <w:rPr>
                <w:rFonts w:ascii="Times Armenian" w:hAnsi="Times Armenian" w:cs="Arial"/>
                <w:sz w:val="22"/>
                <w:szCs w:val="22"/>
              </w:rPr>
              <w:t xml:space="preserve"> </w:t>
            </w:r>
            <w:r w:rsidRPr="004E067B">
              <w:rPr>
                <w:rFonts w:ascii="Sylfaen" w:hAnsi="Sylfaen" w:cs="Sylfaen"/>
                <w:sz w:val="22"/>
                <w:szCs w:val="22"/>
              </w:rPr>
              <w:t>երկու</w:t>
            </w:r>
            <w:r w:rsidRPr="004E067B">
              <w:rPr>
                <w:rFonts w:ascii="Times Armenian" w:hAnsi="Times Armenian" w:cs="Arial"/>
                <w:sz w:val="22"/>
                <w:szCs w:val="22"/>
              </w:rPr>
              <w:t xml:space="preserve"> </w:t>
            </w:r>
            <w:r w:rsidRPr="004E067B">
              <w:rPr>
                <w:rFonts w:ascii="Sylfaen" w:hAnsi="Sylfaen" w:cs="Sylfaen"/>
                <w:sz w:val="22"/>
                <w:szCs w:val="22"/>
              </w:rPr>
              <w:t>անցումով</w:t>
            </w:r>
            <w:r w:rsidRPr="004E067B">
              <w:rPr>
                <w:rFonts w:ascii="Times Armenian" w:hAnsi="Times Armenian" w:cs="Arial"/>
                <w:sz w:val="22"/>
                <w:szCs w:val="22"/>
              </w:rPr>
              <w:t xml:space="preserve"> </w:t>
            </w:r>
            <w:r w:rsidRPr="004E067B">
              <w:rPr>
                <w:rFonts w:ascii="Sylfaen" w:hAnsi="Sylfaen" w:cs="Sylfaen"/>
                <w:sz w:val="22"/>
                <w:szCs w:val="22"/>
              </w:rPr>
              <w:t>մեկ</w:t>
            </w:r>
            <w:r w:rsidRPr="004E067B">
              <w:rPr>
                <w:rFonts w:ascii="Times Armenian" w:hAnsi="Times Armenian" w:cs="Arial"/>
                <w:sz w:val="22"/>
                <w:szCs w:val="22"/>
              </w:rPr>
              <w:t xml:space="preserve"> </w:t>
            </w:r>
            <w:r w:rsidRPr="004E067B">
              <w:rPr>
                <w:rFonts w:ascii="Sylfaen" w:hAnsi="Sylfaen" w:cs="Sylfaen"/>
                <w:sz w:val="22"/>
                <w:szCs w:val="22"/>
              </w:rPr>
              <w:t>հետքի</w:t>
            </w:r>
            <w:r w:rsidRPr="004E067B">
              <w:rPr>
                <w:rFonts w:ascii="Times Armenian" w:hAnsi="Times Armenian" w:cs="Arial"/>
                <w:sz w:val="22"/>
                <w:szCs w:val="22"/>
              </w:rPr>
              <w:t xml:space="preserve"> </w:t>
            </w:r>
            <w:r w:rsidRPr="004E067B">
              <w:rPr>
                <w:rFonts w:ascii="Sylfaen" w:hAnsi="Sylfaen" w:cs="Sylfaen"/>
                <w:sz w:val="22"/>
                <w:szCs w:val="22"/>
              </w:rPr>
              <w:t>վրայով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2887,0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375"/>
        </w:trPr>
        <w:tc>
          <w:tcPr>
            <w:tcW w:w="710" w:type="dxa"/>
            <w:tcBorders>
              <w:top w:val="nil"/>
              <w:left w:val="single" w:sz="4" w:space="0" w:color="auto"/>
              <w:bottom w:val="single" w:sz="4" w:space="0" w:color="auto"/>
              <w:right w:val="single" w:sz="4" w:space="0" w:color="auto"/>
            </w:tcBorders>
            <w:shd w:val="clear" w:color="000000" w:fill="C4D79B"/>
            <w:vAlign w:val="center"/>
            <w:hideMark/>
          </w:tcPr>
          <w:p w:rsidR="004E067B" w:rsidRPr="004E067B" w:rsidRDefault="004E067B" w:rsidP="004E067B">
            <w:pPr>
              <w:jc w:val="center"/>
              <w:rPr>
                <w:sz w:val="22"/>
                <w:szCs w:val="22"/>
              </w:rPr>
            </w:pPr>
            <w:r w:rsidRPr="004E067B">
              <w:rPr>
                <w:sz w:val="22"/>
                <w:szCs w:val="22"/>
              </w:rPr>
              <w:t> </w:t>
            </w:r>
          </w:p>
        </w:tc>
        <w:tc>
          <w:tcPr>
            <w:tcW w:w="992"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 </w:t>
            </w:r>
          </w:p>
        </w:tc>
        <w:tc>
          <w:tcPr>
            <w:tcW w:w="4536"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rPr>
                <w:rFonts w:ascii="Times Armenian" w:hAnsi="Times Armenian" w:cs="Arial"/>
                <w:b/>
                <w:bCs/>
                <w:i/>
                <w:iCs/>
                <w:sz w:val="22"/>
                <w:szCs w:val="22"/>
              </w:rPr>
            </w:pPr>
            <w:r w:rsidRPr="004E067B">
              <w:rPr>
                <w:rFonts w:ascii="Sylfaen" w:hAnsi="Sylfaen" w:cs="Sylfaen"/>
                <w:b/>
                <w:bCs/>
                <w:i/>
                <w:iCs/>
                <w:sz w:val="22"/>
                <w:szCs w:val="22"/>
              </w:rPr>
              <w:t>Ընդամենը</w:t>
            </w:r>
            <w:r w:rsidRPr="004E067B">
              <w:rPr>
                <w:rFonts w:ascii="Times Armenian" w:hAnsi="Times Armenian" w:cs="Arial"/>
                <w:b/>
                <w:bCs/>
                <w:i/>
                <w:iCs/>
                <w:sz w:val="22"/>
                <w:szCs w:val="22"/>
              </w:rPr>
              <w:t xml:space="preserve"> </w:t>
            </w:r>
            <w:r w:rsidRPr="004E067B">
              <w:rPr>
                <w:rFonts w:ascii="Sylfaen" w:hAnsi="Sylfaen" w:cs="Sylfaen"/>
                <w:b/>
                <w:bCs/>
                <w:i/>
                <w:iCs/>
                <w:sz w:val="22"/>
                <w:szCs w:val="22"/>
              </w:rPr>
              <w:t>ըստ</w:t>
            </w:r>
            <w:r w:rsidRPr="004E067B">
              <w:rPr>
                <w:rFonts w:ascii="Times Armenian" w:hAnsi="Times Armenian" w:cs="Arial"/>
                <w:b/>
                <w:bCs/>
                <w:i/>
                <w:iCs/>
                <w:sz w:val="22"/>
                <w:szCs w:val="22"/>
              </w:rPr>
              <w:t xml:space="preserve"> </w:t>
            </w:r>
            <w:r w:rsidRPr="004E067B">
              <w:rPr>
                <w:rFonts w:ascii="Sylfaen" w:hAnsi="Sylfaen" w:cs="Sylfaen"/>
                <w:b/>
                <w:bCs/>
                <w:i/>
                <w:iCs/>
                <w:sz w:val="22"/>
                <w:szCs w:val="22"/>
              </w:rPr>
              <w:t>հողային</w:t>
            </w:r>
            <w:r w:rsidRPr="004E067B">
              <w:rPr>
                <w:rFonts w:ascii="Times Armenian" w:hAnsi="Times Armenian" w:cs="Arial"/>
                <w:b/>
                <w:bCs/>
                <w:i/>
                <w:iCs/>
                <w:sz w:val="22"/>
                <w:szCs w:val="22"/>
              </w:rPr>
              <w:t xml:space="preserve"> </w:t>
            </w:r>
            <w:r w:rsidRPr="004E067B">
              <w:rPr>
                <w:rFonts w:ascii="Sylfaen" w:hAnsi="Sylfaen" w:cs="Sylfaen"/>
                <w:b/>
                <w:bCs/>
                <w:i/>
                <w:iCs/>
                <w:sz w:val="22"/>
                <w:szCs w:val="22"/>
              </w:rPr>
              <w:t>աշխատանքների</w:t>
            </w:r>
          </w:p>
        </w:tc>
        <w:tc>
          <w:tcPr>
            <w:tcW w:w="735"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 </w:t>
            </w:r>
          </w:p>
        </w:tc>
        <w:tc>
          <w:tcPr>
            <w:tcW w:w="904"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 </w:t>
            </w:r>
          </w:p>
        </w:tc>
        <w:tc>
          <w:tcPr>
            <w:tcW w:w="1185" w:type="dxa"/>
            <w:tcBorders>
              <w:top w:val="nil"/>
              <w:left w:val="nil"/>
              <w:bottom w:val="single" w:sz="4" w:space="0" w:color="auto"/>
              <w:right w:val="single" w:sz="4" w:space="0" w:color="auto"/>
            </w:tcBorders>
            <w:shd w:val="clear" w:color="000000" w:fill="C4D79B"/>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22,585</w:t>
            </w:r>
          </w:p>
        </w:tc>
      </w:tr>
      <w:tr w:rsidR="004E067B" w:rsidRPr="004E067B" w:rsidTr="004E067B">
        <w:trPr>
          <w:trHeight w:val="43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 </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b/>
                <w:bCs/>
                <w:sz w:val="22"/>
                <w:szCs w:val="22"/>
                <w:u w:val="single"/>
              </w:rPr>
            </w:pPr>
            <w:r w:rsidRPr="004E067B">
              <w:rPr>
                <w:rFonts w:ascii="Sylfaen" w:hAnsi="Sylfaen" w:cs="Sylfaen"/>
                <w:b/>
                <w:bCs/>
                <w:sz w:val="22"/>
                <w:szCs w:val="22"/>
                <w:u w:val="single"/>
              </w:rPr>
              <w:t>Խողովակներ</w:t>
            </w:r>
            <w:r w:rsidRPr="004E067B">
              <w:rPr>
                <w:rFonts w:ascii="Times Armenian" w:hAnsi="Times Armenian" w:cs="Arial"/>
                <w:b/>
                <w:bCs/>
                <w:sz w:val="22"/>
                <w:szCs w:val="22"/>
                <w:u w:val="single"/>
              </w:rPr>
              <w:t xml:space="preserve">, </w:t>
            </w:r>
            <w:r w:rsidRPr="004E067B">
              <w:rPr>
                <w:rFonts w:ascii="Sylfaen" w:hAnsi="Sylfaen" w:cs="Sylfaen"/>
                <w:b/>
                <w:bCs/>
                <w:sz w:val="22"/>
                <w:szCs w:val="22"/>
                <w:u w:val="single"/>
              </w:rPr>
              <w:t>խողովակաամրաններ</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 </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 </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1,26</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22-121</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Պոլիէթիլենե</w:t>
            </w:r>
            <w:r w:rsidRPr="004E067B">
              <w:rPr>
                <w:rFonts w:ascii="Times Armenian" w:hAnsi="Times Armenian" w:cs="Arial"/>
                <w:sz w:val="22"/>
                <w:szCs w:val="22"/>
              </w:rPr>
              <w:t xml:space="preserve"> </w:t>
            </w:r>
            <w:r w:rsidRPr="004E067B">
              <w:rPr>
                <w:rFonts w:ascii="Sylfaen" w:hAnsi="Sylfaen" w:cs="Sylfaen"/>
                <w:sz w:val="22"/>
                <w:szCs w:val="22"/>
              </w:rPr>
              <w:t>խողովակ</w:t>
            </w:r>
            <w:r w:rsidRPr="004E067B">
              <w:rPr>
                <w:rFonts w:ascii="Times Armenian" w:hAnsi="Times Armenian" w:cs="Arial"/>
                <w:sz w:val="22"/>
                <w:szCs w:val="22"/>
              </w:rPr>
              <w:t xml:space="preserve"> D160</w:t>
            </w:r>
            <w:r w:rsidRPr="004E067B">
              <w:rPr>
                <w:rFonts w:ascii="Sylfaen" w:hAnsi="Sylfaen" w:cs="Sylfaen"/>
                <w:sz w:val="22"/>
                <w:szCs w:val="22"/>
              </w:rPr>
              <w:t>մմ</w:t>
            </w:r>
            <w:r w:rsidRPr="004E067B">
              <w:rPr>
                <w:rFonts w:ascii="Times Armenian" w:hAnsi="Times Armenian" w:cs="Arial"/>
                <w:sz w:val="22"/>
                <w:szCs w:val="22"/>
              </w:rPr>
              <w:t xml:space="preserve">, PN10, </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r w:rsidRPr="004E067B">
              <w:rPr>
                <w:rFonts w:ascii="Times Armenian" w:hAnsi="Times Armenian" w:cs="Arial"/>
                <w:sz w:val="22"/>
                <w:szCs w:val="22"/>
              </w:rPr>
              <w:t xml:space="preserve">, </w:t>
            </w:r>
            <w:r w:rsidRPr="004E067B">
              <w:rPr>
                <w:rFonts w:ascii="Sylfaen" w:hAnsi="Sylfaen" w:cs="Sylfaen"/>
                <w:sz w:val="22"/>
                <w:szCs w:val="22"/>
              </w:rPr>
              <w:t>տեղադրում</w:t>
            </w:r>
            <w:r w:rsidRPr="004E067B">
              <w:rPr>
                <w:rFonts w:ascii="Times Armenian" w:hAnsi="Times Armenian" w:cs="Arial"/>
                <w:sz w:val="22"/>
                <w:szCs w:val="22"/>
              </w:rPr>
              <w:t xml:space="preserve"> </w:t>
            </w:r>
            <w:r w:rsidRPr="004E067B">
              <w:rPr>
                <w:rFonts w:ascii="Sylfaen" w:hAnsi="Sylfaen" w:cs="Sylfaen"/>
                <w:sz w:val="22"/>
                <w:szCs w:val="22"/>
              </w:rPr>
              <w:t>փորձարկում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մ</w:t>
            </w:r>
          </w:p>
        </w:tc>
        <w:tc>
          <w:tcPr>
            <w:tcW w:w="904" w:type="dxa"/>
            <w:tcBorders>
              <w:top w:val="nil"/>
              <w:left w:val="nil"/>
              <w:bottom w:val="single" w:sz="4" w:space="0" w:color="auto"/>
              <w:right w:val="single" w:sz="4" w:space="0" w:color="auto"/>
            </w:tcBorders>
            <w:shd w:val="clear" w:color="000000" w:fill="FFFFFF"/>
            <w:vAlign w:val="center"/>
            <w:hideMark/>
          </w:tcPr>
          <w:p w:rsidR="004E067B" w:rsidRPr="004E067B" w:rsidRDefault="004E067B" w:rsidP="004E067B">
            <w:pPr>
              <w:jc w:val="center"/>
              <w:rPr>
                <w:rFonts w:ascii="Arial Unicode" w:hAnsi="Arial Unicode" w:cs="Arial"/>
                <w:sz w:val="22"/>
                <w:szCs w:val="22"/>
              </w:rPr>
            </w:pPr>
            <w:r w:rsidRPr="004E067B">
              <w:rPr>
                <w:rFonts w:ascii="Arial Unicode" w:hAnsi="Arial Unicode" w:cs="Arial"/>
                <w:sz w:val="22"/>
                <w:szCs w:val="22"/>
              </w:rPr>
              <w:t>1100,0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9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lastRenderedPageBreak/>
              <w:t>1,27</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22-119</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Պոլիէթիլենե</w:t>
            </w:r>
            <w:r w:rsidRPr="004E067B">
              <w:rPr>
                <w:rFonts w:ascii="Times Armenian" w:hAnsi="Times Armenian" w:cs="Arial"/>
                <w:sz w:val="22"/>
                <w:szCs w:val="22"/>
              </w:rPr>
              <w:t xml:space="preserve"> </w:t>
            </w:r>
            <w:r w:rsidRPr="004E067B">
              <w:rPr>
                <w:rFonts w:ascii="Sylfaen" w:hAnsi="Sylfaen" w:cs="Sylfaen"/>
                <w:sz w:val="22"/>
                <w:szCs w:val="22"/>
              </w:rPr>
              <w:t>խողովակ</w:t>
            </w:r>
            <w:r w:rsidRPr="004E067B">
              <w:rPr>
                <w:rFonts w:ascii="Times Armenian" w:hAnsi="Times Armenian" w:cs="Arial"/>
                <w:sz w:val="22"/>
                <w:szCs w:val="22"/>
              </w:rPr>
              <w:t xml:space="preserve"> D110</w:t>
            </w:r>
            <w:r w:rsidRPr="004E067B">
              <w:rPr>
                <w:rFonts w:ascii="Sylfaen" w:hAnsi="Sylfaen" w:cs="Sylfaen"/>
                <w:sz w:val="22"/>
                <w:szCs w:val="22"/>
              </w:rPr>
              <w:t>մմ</w:t>
            </w:r>
            <w:r w:rsidRPr="004E067B">
              <w:rPr>
                <w:rFonts w:ascii="Times Armenian" w:hAnsi="Times Armenian" w:cs="Arial"/>
                <w:sz w:val="22"/>
                <w:szCs w:val="22"/>
              </w:rPr>
              <w:t xml:space="preserve">, PN10, </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r w:rsidRPr="004E067B">
              <w:rPr>
                <w:rFonts w:ascii="Times Armenian" w:hAnsi="Times Armenian" w:cs="Arial"/>
                <w:sz w:val="22"/>
                <w:szCs w:val="22"/>
              </w:rPr>
              <w:t xml:space="preserve">, </w:t>
            </w:r>
            <w:r w:rsidRPr="004E067B">
              <w:rPr>
                <w:rFonts w:ascii="Sylfaen" w:hAnsi="Sylfaen" w:cs="Sylfaen"/>
                <w:sz w:val="22"/>
                <w:szCs w:val="22"/>
              </w:rPr>
              <w:t>տեղադրում</w:t>
            </w:r>
            <w:r w:rsidRPr="004E067B">
              <w:rPr>
                <w:rFonts w:ascii="Times Armenian" w:hAnsi="Times Armenian" w:cs="Arial"/>
                <w:sz w:val="22"/>
                <w:szCs w:val="22"/>
              </w:rPr>
              <w:t xml:space="preserve"> </w:t>
            </w:r>
            <w:r w:rsidRPr="004E067B">
              <w:rPr>
                <w:rFonts w:ascii="Sylfaen" w:hAnsi="Sylfaen" w:cs="Sylfaen"/>
                <w:sz w:val="22"/>
                <w:szCs w:val="22"/>
              </w:rPr>
              <w:t>փորձարկում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մ</w:t>
            </w:r>
          </w:p>
        </w:tc>
        <w:tc>
          <w:tcPr>
            <w:tcW w:w="904" w:type="dxa"/>
            <w:tcBorders>
              <w:top w:val="nil"/>
              <w:left w:val="nil"/>
              <w:bottom w:val="single" w:sz="4" w:space="0" w:color="auto"/>
              <w:right w:val="single" w:sz="4" w:space="0" w:color="auto"/>
            </w:tcBorders>
            <w:shd w:val="clear" w:color="000000" w:fill="FFFFFF"/>
            <w:vAlign w:val="center"/>
            <w:hideMark/>
          </w:tcPr>
          <w:p w:rsidR="004E067B" w:rsidRPr="004E067B" w:rsidRDefault="004E067B" w:rsidP="004E067B">
            <w:pPr>
              <w:jc w:val="center"/>
              <w:rPr>
                <w:rFonts w:ascii="Arial Unicode" w:hAnsi="Arial Unicode" w:cs="Arial"/>
                <w:sz w:val="22"/>
                <w:szCs w:val="22"/>
              </w:rPr>
            </w:pPr>
            <w:r w:rsidRPr="004E067B">
              <w:rPr>
                <w:rFonts w:ascii="Arial Unicode" w:hAnsi="Arial Unicode" w:cs="Arial"/>
                <w:sz w:val="22"/>
                <w:szCs w:val="22"/>
              </w:rPr>
              <w:t>302,0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9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1,28</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22-118</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Պոլիէթիլենե</w:t>
            </w:r>
            <w:r w:rsidRPr="004E067B">
              <w:rPr>
                <w:rFonts w:ascii="Times Armenian" w:hAnsi="Times Armenian" w:cs="Arial"/>
                <w:sz w:val="22"/>
                <w:szCs w:val="22"/>
              </w:rPr>
              <w:t xml:space="preserve"> </w:t>
            </w:r>
            <w:r w:rsidRPr="004E067B">
              <w:rPr>
                <w:rFonts w:ascii="Sylfaen" w:hAnsi="Sylfaen" w:cs="Sylfaen"/>
                <w:sz w:val="22"/>
                <w:szCs w:val="22"/>
              </w:rPr>
              <w:t>խողովակ</w:t>
            </w:r>
            <w:r w:rsidRPr="004E067B">
              <w:rPr>
                <w:rFonts w:ascii="Times Armenian" w:hAnsi="Times Armenian" w:cs="Arial"/>
                <w:sz w:val="22"/>
                <w:szCs w:val="22"/>
              </w:rPr>
              <w:t xml:space="preserve"> D75</w:t>
            </w:r>
            <w:r w:rsidRPr="004E067B">
              <w:rPr>
                <w:rFonts w:ascii="Sylfaen" w:hAnsi="Sylfaen" w:cs="Sylfaen"/>
                <w:sz w:val="22"/>
                <w:szCs w:val="22"/>
              </w:rPr>
              <w:t>մմ</w:t>
            </w:r>
            <w:r w:rsidRPr="004E067B">
              <w:rPr>
                <w:rFonts w:ascii="Times Armenian" w:hAnsi="Times Armenian" w:cs="Arial"/>
                <w:sz w:val="22"/>
                <w:szCs w:val="22"/>
              </w:rPr>
              <w:t xml:space="preserve">, PN10, </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r w:rsidRPr="004E067B">
              <w:rPr>
                <w:rFonts w:ascii="Times Armenian" w:hAnsi="Times Armenian" w:cs="Arial"/>
                <w:sz w:val="22"/>
                <w:szCs w:val="22"/>
              </w:rPr>
              <w:t xml:space="preserve">, </w:t>
            </w:r>
            <w:r w:rsidRPr="004E067B">
              <w:rPr>
                <w:rFonts w:ascii="Sylfaen" w:hAnsi="Sylfaen" w:cs="Sylfaen"/>
                <w:sz w:val="22"/>
                <w:szCs w:val="22"/>
              </w:rPr>
              <w:t>տեղադրում</w:t>
            </w:r>
            <w:r w:rsidRPr="004E067B">
              <w:rPr>
                <w:rFonts w:ascii="Times Armenian" w:hAnsi="Times Armenian" w:cs="Arial"/>
                <w:sz w:val="22"/>
                <w:szCs w:val="22"/>
              </w:rPr>
              <w:t xml:space="preserve"> </w:t>
            </w:r>
            <w:r w:rsidRPr="004E067B">
              <w:rPr>
                <w:rFonts w:ascii="Sylfaen" w:hAnsi="Sylfaen" w:cs="Sylfaen"/>
                <w:sz w:val="22"/>
                <w:szCs w:val="22"/>
              </w:rPr>
              <w:t>փորձարկում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մ</w:t>
            </w:r>
          </w:p>
        </w:tc>
        <w:tc>
          <w:tcPr>
            <w:tcW w:w="904" w:type="dxa"/>
            <w:tcBorders>
              <w:top w:val="nil"/>
              <w:left w:val="nil"/>
              <w:bottom w:val="single" w:sz="4" w:space="0" w:color="auto"/>
              <w:right w:val="single" w:sz="4" w:space="0" w:color="auto"/>
            </w:tcBorders>
            <w:shd w:val="clear" w:color="000000" w:fill="FFFFFF"/>
            <w:vAlign w:val="center"/>
            <w:hideMark/>
          </w:tcPr>
          <w:p w:rsidR="004E067B" w:rsidRPr="004E067B" w:rsidRDefault="004E067B" w:rsidP="004E067B">
            <w:pPr>
              <w:jc w:val="center"/>
              <w:rPr>
                <w:rFonts w:ascii="Arial Unicode" w:hAnsi="Arial Unicode" w:cs="Arial"/>
                <w:sz w:val="22"/>
                <w:szCs w:val="22"/>
              </w:rPr>
            </w:pPr>
            <w:r w:rsidRPr="004E067B">
              <w:rPr>
                <w:rFonts w:ascii="Arial Unicode" w:hAnsi="Arial Unicode" w:cs="Arial"/>
                <w:sz w:val="22"/>
                <w:szCs w:val="22"/>
              </w:rPr>
              <w:t>990,0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4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1,29</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22-118</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Պոլիէթիլենե</w:t>
            </w:r>
            <w:r w:rsidRPr="004E067B">
              <w:rPr>
                <w:rFonts w:ascii="Times Armenian" w:hAnsi="Times Armenian" w:cs="Arial"/>
                <w:sz w:val="22"/>
                <w:szCs w:val="22"/>
              </w:rPr>
              <w:t xml:space="preserve"> </w:t>
            </w:r>
            <w:r w:rsidRPr="004E067B">
              <w:rPr>
                <w:rFonts w:ascii="Sylfaen" w:hAnsi="Sylfaen" w:cs="Sylfaen"/>
                <w:sz w:val="22"/>
                <w:szCs w:val="22"/>
              </w:rPr>
              <w:t>խողովակ</w:t>
            </w:r>
            <w:r w:rsidRPr="004E067B">
              <w:rPr>
                <w:rFonts w:ascii="Times Armenian" w:hAnsi="Times Armenian" w:cs="Arial"/>
                <w:sz w:val="22"/>
                <w:szCs w:val="22"/>
              </w:rPr>
              <w:t xml:space="preserve"> D63</w:t>
            </w:r>
            <w:r w:rsidRPr="004E067B">
              <w:rPr>
                <w:rFonts w:ascii="Sylfaen" w:hAnsi="Sylfaen" w:cs="Sylfaen"/>
                <w:sz w:val="22"/>
                <w:szCs w:val="22"/>
              </w:rPr>
              <w:t>մմ</w:t>
            </w:r>
            <w:r w:rsidRPr="004E067B">
              <w:rPr>
                <w:rFonts w:ascii="Times Armenian" w:hAnsi="Times Armenian" w:cs="Arial"/>
                <w:sz w:val="22"/>
                <w:szCs w:val="22"/>
              </w:rPr>
              <w:t xml:space="preserve">, PN10, </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r w:rsidRPr="004E067B">
              <w:rPr>
                <w:rFonts w:ascii="Times Armenian" w:hAnsi="Times Armenian" w:cs="Arial"/>
                <w:sz w:val="22"/>
                <w:szCs w:val="22"/>
              </w:rPr>
              <w:t xml:space="preserve">, </w:t>
            </w:r>
            <w:r w:rsidRPr="004E067B">
              <w:rPr>
                <w:rFonts w:ascii="Sylfaen" w:hAnsi="Sylfaen" w:cs="Sylfaen"/>
                <w:sz w:val="22"/>
                <w:szCs w:val="22"/>
              </w:rPr>
              <w:t>տեղադրում</w:t>
            </w:r>
            <w:r w:rsidRPr="004E067B">
              <w:rPr>
                <w:rFonts w:ascii="Times Armenian" w:hAnsi="Times Armenian" w:cs="Arial"/>
                <w:sz w:val="22"/>
                <w:szCs w:val="22"/>
              </w:rPr>
              <w:t xml:space="preserve"> </w:t>
            </w:r>
            <w:r w:rsidRPr="004E067B">
              <w:rPr>
                <w:rFonts w:ascii="Sylfaen" w:hAnsi="Sylfaen" w:cs="Sylfaen"/>
                <w:sz w:val="22"/>
                <w:szCs w:val="22"/>
              </w:rPr>
              <w:t>փորձարկում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մ</w:t>
            </w:r>
          </w:p>
        </w:tc>
        <w:tc>
          <w:tcPr>
            <w:tcW w:w="904" w:type="dxa"/>
            <w:tcBorders>
              <w:top w:val="nil"/>
              <w:left w:val="nil"/>
              <w:bottom w:val="single" w:sz="4" w:space="0" w:color="auto"/>
              <w:right w:val="single" w:sz="4" w:space="0" w:color="auto"/>
            </w:tcBorders>
            <w:shd w:val="clear" w:color="000000" w:fill="FFFFFF"/>
            <w:vAlign w:val="center"/>
            <w:hideMark/>
          </w:tcPr>
          <w:p w:rsidR="004E067B" w:rsidRPr="004E067B" w:rsidRDefault="004E067B" w:rsidP="004E067B">
            <w:pPr>
              <w:jc w:val="center"/>
              <w:rPr>
                <w:rFonts w:ascii="Arial Unicode" w:hAnsi="Arial Unicode" w:cs="Arial"/>
                <w:sz w:val="22"/>
                <w:szCs w:val="22"/>
              </w:rPr>
            </w:pPr>
            <w:r w:rsidRPr="004E067B">
              <w:rPr>
                <w:rFonts w:ascii="Arial Unicode" w:hAnsi="Arial Unicode" w:cs="Arial"/>
                <w:sz w:val="22"/>
                <w:szCs w:val="22"/>
              </w:rPr>
              <w:t>528,0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1,30</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22-366</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Պոլիէթիլենե</w:t>
            </w:r>
            <w:r w:rsidRPr="004E067B">
              <w:rPr>
                <w:rFonts w:ascii="Arial Armenian" w:hAnsi="Arial Armenian" w:cs="Arial"/>
                <w:sz w:val="22"/>
                <w:szCs w:val="22"/>
              </w:rPr>
              <w:t xml:space="preserve"> </w:t>
            </w:r>
            <w:r w:rsidRPr="004E067B">
              <w:rPr>
                <w:rFonts w:ascii="Sylfaen" w:hAnsi="Sylfaen" w:cs="Sylfaen"/>
                <w:sz w:val="22"/>
                <w:szCs w:val="22"/>
              </w:rPr>
              <w:t>եռաբաշխիկ</w:t>
            </w:r>
            <w:r w:rsidRPr="004E067B">
              <w:rPr>
                <w:rFonts w:ascii="Arial Armenian" w:hAnsi="Arial Armenian" w:cs="Arial"/>
                <w:sz w:val="22"/>
                <w:szCs w:val="22"/>
              </w:rPr>
              <w:t>-</w:t>
            </w:r>
            <w:r w:rsidRPr="004E067B">
              <w:rPr>
                <w:rFonts w:ascii="Sylfaen" w:hAnsi="Sylfaen" w:cs="Sylfaen"/>
                <w:sz w:val="22"/>
                <w:szCs w:val="22"/>
              </w:rPr>
              <w:t>անցում</w:t>
            </w:r>
            <w:r w:rsidRPr="004E067B">
              <w:rPr>
                <w:rFonts w:ascii="Arial Armenian" w:hAnsi="Arial Armenian" w:cs="Arial"/>
                <w:sz w:val="22"/>
                <w:szCs w:val="22"/>
              </w:rPr>
              <w:t xml:space="preserve"> OD160/75</w:t>
            </w:r>
            <w:r w:rsidRPr="004E067B">
              <w:rPr>
                <w:rFonts w:ascii="Sylfaen" w:hAnsi="Sylfaen" w:cs="Sylfaen"/>
                <w:sz w:val="22"/>
                <w:szCs w:val="22"/>
              </w:rPr>
              <w:t>մմ</w:t>
            </w:r>
            <w:r w:rsidRPr="004E067B">
              <w:rPr>
                <w:rFonts w:ascii="Arial Armenian" w:hAnsi="Arial Armenian" w:cs="Arial"/>
                <w:sz w:val="22"/>
                <w:szCs w:val="22"/>
              </w:rPr>
              <w:t xml:space="preserve">, PN10, </w:t>
            </w:r>
            <w:r w:rsidRPr="004E067B">
              <w:rPr>
                <w:rFonts w:ascii="Sylfaen" w:hAnsi="Sylfaen" w:cs="Sylfaen"/>
                <w:sz w:val="22"/>
                <w:szCs w:val="22"/>
              </w:rPr>
              <w:t>արժեք</w:t>
            </w:r>
            <w:r w:rsidRPr="004E067B">
              <w:rPr>
                <w:rFonts w:ascii="Arial Armenian" w:hAnsi="Arial Armenian" w:cs="Arial"/>
                <w:sz w:val="22"/>
                <w:szCs w:val="22"/>
              </w:rPr>
              <w:t xml:space="preserve"> </w:t>
            </w:r>
            <w:r w:rsidRPr="004E067B">
              <w:rPr>
                <w:rFonts w:ascii="Sylfaen" w:hAnsi="Sylfaen" w:cs="Sylfaen"/>
                <w:sz w:val="22"/>
                <w:szCs w:val="22"/>
              </w:rPr>
              <w:t>մատակարարում</w:t>
            </w:r>
            <w:r w:rsidRPr="004E067B">
              <w:rPr>
                <w:rFonts w:ascii="Arial Armenian" w:hAnsi="Arial Armenian" w:cs="Arial"/>
                <w:sz w:val="22"/>
                <w:szCs w:val="22"/>
              </w:rPr>
              <w:t xml:space="preserve">, </w:t>
            </w:r>
            <w:r w:rsidRPr="004E067B">
              <w:rPr>
                <w:rFonts w:ascii="Sylfaen" w:hAnsi="Sylfaen" w:cs="Sylfaen"/>
                <w:sz w:val="22"/>
                <w:szCs w:val="22"/>
              </w:rPr>
              <w:t>տեղադրում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Ñ³ï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1,0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70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1,31</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22-367</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Պոլիէթիլենե</w:t>
            </w:r>
            <w:r w:rsidRPr="004E067B">
              <w:rPr>
                <w:rFonts w:ascii="Arial Armenian" w:hAnsi="Arial Armenian" w:cs="Arial"/>
                <w:sz w:val="22"/>
                <w:szCs w:val="22"/>
              </w:rPr>
              <w:t xml:space="preserve"> </w:t>
            </w:r>
            <w:r w:rsidRPr="004E067B">
              <w:rPr>
                <w:rFonts w:ascii="Sylfaen" w:hAnsi="Sylfaen" w:cs="Sylfaen"/>
                <w:sz w:val="22"/>
                <w:szCs w:val="22"/>
              </w:rPr>
              <w:t>քառաբաշխիկ</w:t>
            </w:r>
            <w:r w:rsidRPr="004E067B">
              <w:rPr>
                <w:rFonts w:ascii="Arial Armenian" w:hAnsi="Arial Armenian" w:cs="Arial"/>
                <w:sz w:val="22"/>
                <w:szCs w:val="22"/>
              </w:rPr>
              <w:t xml:space="preserve"> OD110/110</w:t>
            </w:r>
            <w:r w:rsidRPr="004E067B">
              <w:rPr>
                <w:rFonts w:ascii="Sylfaen" w:hAnsi="Sylfaen" w:cs="Sylfaen"/>
                <w:sz w:val="22"/>
                <w:szCs w:val="22"/>
              </w:rPr>
              <w:t>մմ</w:t>
            </w:r>
            <w:r w:rsidRPr="004E067B">
              <w:rPr>
                <w:rFonts w:ascii="Arial Armenian" w:hAnsi="Arial Armenian" w:cs="Arial"/>
                <w:sz w:val="22"/>
                <w:szCs w:val="22"/>
              </w:rPr>
              <w:t xml:space="preserve">, PN10, </w:t>
            </w:r>
            <w:r w:rsidRPr="004E067B">
              <w:rPr>
                <w:rFonts w:ascii="Sylfaen" w:hAnsi="Sylfaen" w:cs="Sylfaen"/>
                <w:sz w:val="22"/>
                <w:szCs w:val="22"/>
              </w:rPr>
              <w:t>արժեք</w:t>
            </w:r>
            <w:r w:rsidRPr="004E067B">
              <w:rPr>
                <w:rFonts w:ascii="Arial Armenian" w:hAnsi="Arial Armenian" w:cs="Arial"/>
                <w:sz w:val="22"/>
                <w:szCs w:val="22"/>
              </w:rPr>
              <w:t xml:space="preserve"> </w:t>
            </w:r>
            <w:r w:rsidRPr="004E067B">
              <w:rPr>
                <w:rFonts w:ascii="Sylfaen" w:hAnsi="Sylfaen" w:cs="Sylfaen"/>
                <w:sz w:val="22"/>
                <w:szCs w:val="22"/>
              </w:rPr>
              <w:t>մատակարարում</w:t>
            </w:r>
            <w:r w:rsidRPr="004E067B">
              <w:rPr>
                <w:rFonts w:ascii="Arial Armenian" w:hAnsi="Arial Armenian" w:cs="Arial"/>
                <w:sz w:val="22"/>
                <w:szCs w:val="22"/>
              </w:rPr>
              <w:t xml:space="preserve">, </w:t>
            </w:r>
            <w:r w:rsidRPr="004E067B">
              <w:rPr>
                <w:rFonts w:ascii="Sylfaen" w:hAnsi="Sylfaen" w:cs="Sylfaen"/>
                <w:sz w:val="22"/>
                <w:szCs w:val="22"/>
              </w:rPr>
              <w:t>տեղադրում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Ñ³ï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2,0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1,32</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22-366</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Պոլիէթիլենե</w:t>
            </w:r>
            <w:r w:rsidRPr="004E067B">
              <w:rPr>
                <w:rFonts w:ascii="Arial Armenian" w:hAnsi="Arial Armenian" w:cs="Arial"/>
                <w:sz w:val="22"/>
                <w:szCs w:val="22"/>
              </w:rPr>
              <w:t xml:space="preserve"> </w:t>
            </w:r>
            <w:r w:rsidRPr="004E067B">
              <w:rPr>
                <w:rFonts w:ascii="Sylfaen" w:hAnsi="Sylfaen" w:cs="Sylfaen"/>
                <w:sz w:val="22"/>
                <w:szCs w:val="22"/>
              </w:rPr>
              <w:t>եռաբաշխիկ</w:t>
            </w:r>
            <w:r w:rsidRPr="004E067B">
              <w:rPr>
                <w:rFonts w:ascii="Arial Armenian" w:hAnsi="Arial Armenian" w:cs="Arial"/>
                <w:sz w:val="22"/>
                <w:szCs w:val="22"/>
              </w:rPr>
              <w:t>-</w:t>
            </w:r>
            <w:r w:rsidRPr="004E067B">
              <w:rPr>
                <w:rFonts w:ascii="Sylfaen" w:hAnsi="Sylfaen" w:cs="Sylfaen"/>
                <w:sz w:val="22"/>
                <w:szCs w:val="22"/>
              </w:rPr>
              <w:t>անցում</w:t>
            </w:r>
            <w:r w:rsidRPr="004E067B">
              <w:rPr>
                <w:rFonts w:ascii="Arial Armenian" w:hAnsi="Arial Armenian" w:cs="Arial"/>
                <w:sz w:val="22"/>
                <w:szCs w:val="22"/>
              </w:rPr>
              <w:t xml:space="preserve"> OD110/75</w:t>
            </w:r>
            <w:r w:rsidRPr="004E067B">
              <w:rPr>
                <w:rFonts w:ascii="Sylfaen" w:hAnsi="Sylfaen" w:cs="Sylfaen"/>
                <w:sz w:val="22"/>
                <w:szCs w:val="22"/>
              </w:rPr>
              <w:t>մմ</w:t>
            </w:r>
            <w:r w:rsidRPr="004E067B">
              <w:rPr>
                <w:rFonts w:ascii="Arial Armenian" w:hAnsi="Arial Armenian" w:cs="Arial"/>
                <w:sz w:val="22"/>
                <w:szCs w:val="22"/>
              </w:rPr>
              <w:t xml:space="preserve">, PN10, </w:t>
            </w:r>
            <w:r w:rsidRPr="004E067B">
              <w:rPr>
                <w:rFonts w:ascii="Sylfaen" w:hAnsi="Sylfaen" w:cs="Sylfaen"/>
                <w:sz w:val="22"/>
                <w:szCs w:val="22"/>
              </w:rPr>
              <w:t>արժեք</w:t>
            </w:r>
            <w:r w:rsidRPr="004E067B">
              <w:rPr>
                <w:rFonts w:ascii="Arial Armenian" w:hAnsi="Arial Armenian" w:cs="Arial"/>
                <w:sz w:val="22"/>
                <w:szCs w:val="22"/>
              </w:rPr>
              <w:t xml:space="preserve"> </w:t>
            </w:r>
            <w:r w:rsidRPr="004E067B">
              <w:rPr>
                <w:rFonts w:ascii="Sylfaen" w:hAnsi="Sylfaen" w:cs="Sylfaen"/>
                <w:sz w:val="22"/>
                <w:szCs w:val="22"/>
              </w:rPr>
              <w:t>մատակարարում</w:t>
            </w:r>
            <w:r w:rsidRPr="004E067B">
              <w:rPr>
                <w:rFonts w:ascii="Arial Armenian" w:hAnsi="Arial Armenian" w:cs="Arial"/>
                <w:sz w:val="22"/>
                <w:szCs w:val="22"/>
              </w:rPr>
              <w:t xml:space="preserve">, </w:t>
            </w:r>
            <w:r w:rsidRPr="004E067B">
              <w:rPr>
                <w:rFonts w:ascii="Sylfaen" w:hAnsi="Sylfaen" w:cs="Sylfaen"/>
                <w:sz w:val="22"/>
                <w:szCs w:val="22"/>
              </w:rPr>
              <w:t>տեղադրում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Ñ³ï</w:t>
            </w:r>
          </w:p>
        </w:tc>
        <w:tc>
          <w:tcPr>
            <w:tcW w:w="904" w:type="dxa"/>
            <w:tcBorders>
              <w:top w:val="nil"/>
              <w:left w:val="nil"/>
              <w:bottom w:val="single" w:sz="4" w:space="0" w:color="auto"/>
              <w:right w:val="single" w:sz="4" w:space="0" w:color="auto"/>
            </w:tcBorders>
            <w:shd w:val="clear" w:color="000000" w:fill="FFFFFF"/>
            <w:vAlign w:val="center"/>
            <w:hideMark/>
          </w:tcPr>
          <w:p w:rsidR="004E067B" w:rsidRPr="004E067B" w:rsidRDefault="004E067B" w:rsidP="004E067B">
            <w:pPr>
              <w:jc w:val="center"/>
              <w:rPr>
                <w:rFonts w:ascii="Arial Unicode" w:hAnsi="Arial Unicode" w:cs="Arial"/>
                <w:sz w:val="22"/>
                <w:szCs w:val="22"/>
              </w:rPr>
            </w:pPr>
            <w:r w:rsidRPr="004E067B">
              <w:rPr>
                <w:rFonts w:ascii="Arial Unicode" w:hAnsi="Arial Unicode" w:cs="Arial"/>
                <w:sz w:val="22"/>
                <w:szCs w:val="22"/>
              </w:rPr>
              <w:t>2,0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1,33</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22-366</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Պոլիէթիլենե</w:t>
            </w:r>
            <w:r w:rsidRPr="004E067B">
              <w:rPr>
                <w:rFonts w:ascii="Arial Armenian" w:hAnsi="Arial Armenian" w:cs="Arial"/>
                <w:sz w:val="22"/>
                <w:szCs w:val="22"/>
              </w:rPr>
              <w:t xml:space="preserve"> </w:t>
            </w:r>
            <w:r w:rsidRPr="004E067B">
              <w:rPr>
                <w:rFonts w:ascii="Sylfaen" w:hAnsi="Sylfaen" w:cs="Sylfaen"/>
                <w:sz w:val="22"/>
                <w:szCs w:val="22"/>
              </w:rPr>
              <w:t>եռաբաշխիկ</w:t>
            </w:r>
            <w:r w:rsidRPr="004E067B">
              <w:rPr>
                <w:rFonts w:ascii="Arial Armenian" w:hAnsi="Arial Armenian" w:cs="Arial"/>
                <w:sz w:val="22"/>
                <w:szCs w:val="22"/>
              </w:rPr>
              <w:t xml:space="preserve"> OD75/75</w:t>
            </w:r>
            <w:r w:rsidRPr="004E067B">
              <w:rPr>
                <w:rFonts w:ascii="Sylfaen" w:hAnsi="Sylfaen" w:cs="Sylfaen"/>
                <w:sz w:val="22"/>
                <w:szCs w:val="22"/>
              </w:rPr>
              <w:t>մմ</w:t>
            </w:r>
            <w:r w:rsidRPr="004E067B">
              <w:rPr>
                <w:rFonts w:ascii="Arial Armenian" w:hAnsi="Arial Armenian" w:cs="Arial"/>
                <w:sz w:val="22"/>
                <w:szCs w:val="22"/>
              </w:rPr>
              <w:t xml:space="preserve">, PN10, </w:t>
            </w:r>
            <w:r w:rsidRPr="004E067B">
              <w:rPr>
                <w:rFonts w:ascii="Sylfaen" w:hAnsi="Sylfaen" w:cs="Sylfaen"/>
                <w:sz w:val="22"/>
                <w:szCs w:val="22"/>
              </w:rPr>
              <w:t>արժեք</w:t>
            </w:r>
            <w:r w:rsidRPr="004E067B">
              <w:rPr>
                <w:rFonts w:ascii="Arial Armenian" w:hAnsi="Arial Armenian" w:cs="Arial"/>
                <w:sz w:val="22"/>
                <w:szCs w:val="22"/>
              </w:rPr>
              <w:t xml:space="preserve"> </w:t>
            </w:r>
            <w:r w:rsidRPr="004E067B">
              <w:rPr>
                <w:rFonts w:ascii="Sylfaen" w:hAnsi="Sylfaen" w:cs="Sylfaen"/>
                <w:sz w:val="22"/>
                <w:szCs w:val="22"/>
              </w:rPr>
              <w:t>մատակարարում</w:t>
            </w:r>
            <w:r w:rsidRPr="004E067B">
              <w:rPr>
                <w:rFonts w:ascii="Arial Armenian" w:hAnsi="Arial Armenian" w:cs="Arial"/>
                <w:sz w:val="22"/>
                <w:szCs w:val="22"/>
              </w:rPr>
              <w:t xml:space="preserve">, </w:t>
            </w:r>
            <w:r w:rsidRPr="004E067B">
              <w:rPr>
                <w:rFonts w:ascii="Sylfaen" w:hAnsi="Sylfaen" w:cs="Sylfaen"/>
                <w:sz w:val="22"/>
                <w:szCs w:val="22"/>
              </w:rPr>
              <w:t>տեղադրում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Ñ³ï</w:t>
            </w:r>
          </w:p>
        </w:tc>
        <w:tc>
          <w:tcPr>
            <w:tcW w:w="904" w:type="dxa"/>
            <w:tcBorders>
              <w:top w:val="nil"/>
              <w:left w:val="nil"/>
              <w:bottom w:val="single" w:sz="4" w:space="0" w:color="auto"/>
              <w:right w:val="single" w:sz="4" w:space="0" w:color="auto"/>
            </w:tcBorders>
            <w:shd w:val="clear" w:color="000000" w:fill="FFFFFF"/>
            <w:vAlign w:val="center"/>
            <w:hideMark/>
          </w:tcPr>
          <w:p w:rsidR="004E067B" w:rsidRPr="004E067B" w:rsidRDefault="004E067B" w:rsidP="004E067B">
            <w:pPr>
              <w:jc w:val="center"/>
              <w:rPr>
                <w:rFonts w:ascii="Arial Unicode" w:hAnsi="Arial Unicode" w:cs="Arial"/>
                <w:sz w:val="22"/>
                <w:szCs w:val="22"/>
              </w:rPr>
            </w:pPr>
            <w:r w:rsidRPr="004E067B">
              <w:rPr>
                <w:rFonts w:ascii="Arial Unicode" w:hAnsi="Arial Unicode" w:cs="Arial"/>
                <w:sz w:val="22"/>
                <w:szCs w:val="22"/>
              </w:rPr>
              <w:t>1,0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109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1,34</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22-365</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Պոլիէթիլենե</w:t>
            </w:r>
            <w:r w:rsidRPr="004E067B">
              <w:rPr>
                <w:rFonts w:ascii="Times Armenian" w:hAnsi="Times Armenian" w:cs="Arial"/>
                <w:sz w:val="22"/>
                <w:szCs w:val="22"/>
              </w:rPr>
              <w:t xml:space="preserve"> </w:t>
            </w:r>
            <w:r w:rsidRPr="004E067B">
              <w:rPr>
                <w:rFonts w:ascii="Sylfaen" w:hAnsi="Sylfaen" w:cs="Sylfaen"/>
                <w:sz w:val="22"/>
                <w:szCs w:val="22"/>
              </w:rPr>
              <w:t>միջադիր</w:t>
            </w:r>
            <w:r w:rsidRPr="004E067B">
              <w:rPr>
                <w:rFonts w:ascii="Times Armenian" w:hAnsi="Times Armenian" w:cs="Arial"/>
                <w:sz w:val="22"/>
                <w:szCs w:val="22"/>
              </w:rPr>
              <w:t xml:space="preserve"> / </w:t>
            </w:r>
            <w:r w:rsidRPr="004E067B">
              <w:rPr>
                <w:rFonts w:ascii="Sylfaen" w:hAnsi="Sylfaen" w:cs="Sylfaen"/>
                <w:sz w:val="22"/>
                <w:szCs w:val="22"/>
              </w:rPr>
              <w:t>փողակ</w:t>
            </w:r>
            <w:r w:rsidRPr="004E067B">
              <w:rPr>
                <w:rFonts w:ascii="Times Armenian" w:hAnsi="Times Armenian" w:cs="Arial"/>
                <w:sz w:val="22"/>
                <w:szCs w:val="22"/>
              </w:rPr>
              <w:t>-</w:t>
            </w:r>
            <w:r w:rsidRPr="004E067B">
              <w:rPr>
                <w:rFonts w:ascii="Sylfaen" w:hAnsi="Sylfaen" w:cs="Sylfaen"/>
                <w:sz w:val="22"/>
                <w:szCs w:val="22"/>
              </w:rPr>
              <w:t>կցաշուրթ</w:t>
            </w:r>
            <w:r w:rsidRPr="004E067B">
              <w:rPr>
                <w:rFonts w:ascii="Times Armenian" w:hAnsi="Times Armenian" w:cs="Arial"/>
                <w:sz w:val="22"/>
                <w:szCs w:val="22"/>
              </w:rPr>
              <w:t xml:space="preserve">/, </w:t>
            </w:r>
            <w:r w:rsidRPr="004E067B">
              <w:rPr>
                <w:rFonts w:ascii="Sylfaen" w:hAnsi="Sylfaen" w:cs="Sylfaen"/>
                <w:sz w:val="22"/>
                <w:szCs w:val="22"/>
              </w:rPr>
              <w:t>պողպատե</w:t>
            </w:r>
            <w:r w:rsidRPr="004E067B">
              <w:rPr>
                <w:rFonts w:ascii="Times Armenian" w:hAnsi="Times Armenian" w:cs="Arial"/>
                <w:sz w:val="22"/>
                <w:szCs w:val="22"/>
              </w:rPr>
              <w:t xml:space="preserve"> </w:t>
            </w:r>
            <w:r w:rsidRPr="004E067B">
              <w:rPr>
                <w:rFonts w:ascii="Sylfaen" w:hAnsi="Sylfaen" w:cs="Sylfaen"/>
                <w:sz w:val="22"/>
                <w:szCs w:val="22"/>
              </w:rPr>
              <w:t>ազատ</w:t>
            </w:r>
            <w:r w:rsidRPr="004E067B">
              <w:rPr>
                <w:rFonts w:ascii="Times Armenian" w:hAnsi="Times Armenian" w:cs="Arial"/>
                <w:sz w:val="22"/>
                <w:szCs w:val="22"/>
              </w:rPr>
              <w:t xml:space="preserve"> </w:t>
            </w:r>
            <w:r w:rsidRPr="004E067B">
              <w:rPr>
                <w:rFonts w:ascii="Sylfaen" w:hAnsi="Sylfaen" w:cs="Sylfaen"/>
                <w:sz w:val="22"/>
                <w:szCs w:val="22"/>
              </w:rPr>
              <w:t>կցաշուրթով</w:t>
            </w:r>
            <w:r w:rsidRPr="004E067B">
              <w:rPr>
                <w:rFonts w:ascii="Times Armenian" w:hAnsi="Times Armenian" w:cs="Arial"/>
                <w:sz w:val="22"/>
                <w:szCs w:val="22"/>
              </w:rPr>
              <w:t xml:space="preserve"> OD160/DN150</w:t>
            </w:r>
            <w:r w:rsidRPr="004E067B">
              <w:rPr>
                <w:rFonts w:ascii="Sylfaen" w:hAnsi="Sylfaen" w:cs="Sylfaen"/>
                <w:sz w:val="22"/>
                <w:szCs w:val="22"/>
              </w:rPr>
              <w:t>մմ</w:t>
            </w:r>
            <w:r w:rsidRPr="004E067B">
              <w:rPr>
                <w:rFonts w:ascii="Times Armenian" w:hAnsi="Times Armenian" w:cs="Arial"/>
                <w:sz w:val="22"/>
                <w:szCs w:val="22"/>
              </w:rPr>
              <w:t xml:space="preserve">, </w:t>
            </w:r>
            <w:r w:rsidRPr="004E067B">
              <w:rPr>
                <w:rFonts w:ascii="Sylfaen" w:hAnsi="Sylfaen" w:cs="Sylfaen"/>
                <w:sz w:val="22"/>
                <w:szCs w:val="22"/>
              </w:rPr>
              <w:t>ռետինե</w:t>
            </w:r>
            <w:r w:rsidRPr="004E067B">
              <w:rPr>
                <w:rFonts w:ascii="Times Armenian" w:hAnsi="Times Armenian" w:cs="Arial"/>
                <w:sz w:val="22"/>
                <w:szCs w:val="22"/>
              </w:rPr>
              <w:t xml:space="preserve"> </w:t>
            </w:r>
            <w:r w:rsidRPr="004E067B">
              <w:rPr>
                <w:rFonts w:ascii="Sylfaen" w:hAnsi="Sylfaen" w:cs="Sylfaen"/>
                <w:sz w:val="22"/>
                <w:szCs w:val="22"/>
              </w:rPr>
              <w:t>միջադիրով</w:t>
            </w:r>
            <w:r w:rsidRPr="004E067B">
              <w:rPr>
                <w:rFonts w:ascii="Times Armenian" w:hAnsi="Times Armenian" w:cs="Arial"/>
                <w:sz w:val="22"/>
                <w:szCs w:val="22"/>
              </w:rPr>
              <w:t xml:space="preserve">, </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r w:rsidRPr="004E067B">
              <w:rPr>
                <w:rFonts w:ascii="Times Armenian" w:hAnsi="Times Armenian" w:cs="Arial"/>
                <w:sz w:val="22"/>
                <w:szCs w:val="22"/>
              </w:rPr>
              <w:t xml:space="preserve">, </w:t>
            </w:r>
            <w:r w:rsidRPr="004E067B">
              <w:rPr>
                <w:rFonts w:ascii="Sylfaen" w:hAnsi="Sylfaen" w:cs="Sylfaen"/>
                <w:sz w:val="22"/>
                <w:szCs w:val="22"/>
              </w:rPr>
              <w:t>տեղադրում</w:t>
            </w:r>
            <w:r w:rsidRPr="004E067B">
              <w:rPr>
                <w:rFonts w:ascii="Times Armenian" w:hAnsi="Times Armenian" w:cs="Arial"/>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Ñ³ï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2,0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109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1,35</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22-365</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Պոլիէթիլենե</w:t>
            </w:r>
            <w:r w:rsidRPr="004E067B">
              <w:rPr>
                <w:rFonts w:ascii="Times Armenian" w:hAnsi="Times Armenian" w:cs="Arial"/>
                <w:sz w:val="22"/>
                <w:szCs w:val="22"/>
              </w:rPr>
              <w:t xml:space="preserve"> </w:t>
            </w:r>
            <w:r w:rsidRPr="004E067B">
              <w:rPr>
                <w:rFonts w:ascii="Sylfaen" w:hAnsi="Sylfaen" w:cs="Sylfaen"/>
                <w:sz w:val="22"/>
                <w:szCs w:val="22"/>
              </w:rPr>
              <w:t>միջադիր</w:t>
            </w:r>
            <w:r w:rsidRPr="004E067B">
              <w:rPr>
                <w:rFonts w:ascii="Times Armenian" w:hAnsi="Times Armenian" w:cs="Arial"/>
                <w:sz w:val="22"/>
                <w:szCs w:val="22"/>
              </w:rPr>
              <w:t xml:space="preserve"> / </w:t>
            </w:r>
            <w:r w:rsidRPr="004E067B">
              <w:rPr>
                <w:rFonts w:ascii="Sylfaen" w:hAnsi="Sylfaen" w:cs="Sylfaen"/>
                <w:sz w:val="22"/>
                <w:szCs w:val="22"/>
              </w:rPr>
              <w:t>փողակ</w:t>
            </w:r>
            <w:r w:rsidRPr="004E067B">
              <w:rPr>
                <w:rFonts w:ascii="Times Armenian" w:hAnsi="Times Armenian" w:cs="Arial"/>
                <w:sz w:val="22"/>
                <w:szCs w:val="22"/>
              </w:rPr>
              <w:t>-</w:t>
            </w:r>
            <w:r w:rsidRPr="004E067B">
              <w:rPr>
                <w:rFonts w:ascii="Sylfaen" w:hAnsi="Sylfaen" w:cs="Sylfaen"/>
                <w:sz w:val="22"/>
                <w:szCs w:val="22"/>
              </w:rPr>
              <w:t>կցաշուրթ</w:t>
            </w:r>
            <w:r w:rsidRPr="004E067B">
              <w:rPr>
                <w:rFonts w:ascii="Times Armenian" w:hAnsi="Times Armenian" w:cs="Arial"/>
                <w:sz w:val="22"/>
                <w:szCs w:val="22"/>
              </w:rPr>
              <w:t xml:space="preserve">/, </w:t>
            </w:r>
            <w:r w:rsidRPr="004E067B">
              <w:rPr>
                <w:rFonts w:ascii="Sylfaen" w:hAnsi="Sylfaen" w:cs="Sylfaen"/>
                <w:sz w:val="22"/>
                <w:szCs w:val="22"/>
              </w:rPr>
              <w:t>պողպատե</w:t>
            </w:r>
            <w:r w:rsidRPr="004E067B">
              <w:rPr>
                <w:rFonts w:ascii="Times Armenian" w:hAnsi="Times Armenian" w:cs="Arial"/>
                <w:sz w:val="22"/>
                <w:szCs w:val="22"/>
              </w:rPr>
              <w:t xml:space="preserve"> </w:t>
            </w:r>
            <w:r w:rsidRPr="004E067B">
              <w:rPr>
                <w:rFonts w:ascii="Sylfaen" w:hAnsi="Sylfaen" w:cs="Sylfaen"/>
                <w:sz w:val="22"/>
                <w:szCs w:val="22"/>
              </w:rPr>
              <w:t>ազատ</w:t>
            </w:r>
            <w:r w:rsidRPr="004E067B">
              <w:rPr>
                <w:rFonts w:ascii="Times Armenian" w:hAnsi="Times Armenian" w:cs="Arial"/>
                <w:sz w:val="22"/>
                <w:szCs w:val="22"/>
              </w:rPr>
              <w:t xml:space="preserve"> </w:t>
            </w:r>
            <w:r w:rsidRPr="004E067B">
              <w:rPr>
                <w:rFonts w:ascii="Sylfaen" w:hAnsi="Sylfaen" w:cs="Sylfaen"/>
                <w:sz w:val="22"/>
                <w:szCs w:val="22"/>
              </w:rPr>
              <w:t>կցաշուրթով</w:t>
            </w:r>
            <w:r w:rsidRPr="004E067B">
              <w:rPr>
                <w:rFonts w:ascii="Times Armenian" w:hAnsi="Times Armenian" w:cs="Arial"/>
                <w:sz w:val="22"/>
                <w:szCs w:val="22"/>
              </w:rPr>
              <w:t xml:space="preserve"> OD110/DN110</w:t>
            </w:r>
            <w:r w:rsidRPr="004E067B">
              <w:rPr>
                <w:rFonts w:ascii="Sylfaen" w:hAnsi="Sylfaen" w:cs="Sylfaen"/>
                <w:sz w:val="22"/>
                <w:szCs w:val="22"/>
              </w:rPr>
              <w:t>մմ</w:t>
            </w:r>
            <w:r w:rsidRPr="004E067B">
              <w:rPr>
                <w:rFonts w:ascii="Times Armenian" w:hAnsi="Times Armenian" w:cs="Arial"/>
                <w:sz w:val="22"/>
                <w:szCs w:val="22"/>
              </w:rPr>
              <w:t xml:space="preserve">, </w:t>
            </w:r>
            <w:r w:rsidRPr="004E067B">
              <w:rPr>
                <w:rFonts w:ascii="Sylfaen" w:hAnsi="Sylfaen" w:cs="Sylfaen"/>
                <w:sz w:val="22"/>
                <w:szCs w:val="22"/>
              </w:rPr>
              <w:t>ռետինե</w:t>
            </w:r>
            <w:r w:rsidRPr="004E067B">
              <w:rPr>
                <w:rFonts w:ascii="Times Armenian" w:hAnsi="Times Armenian" w:cs="Arial"/>
                <w:sz w:val="22"/>
                <w:szCs w:val="22"/>
              </w:rPr>
              <w:t xml:space="preserve"> </w:t>
            </w:r>
            <w:r w:rsidRPr="004E067B">
              <w:rPr>
                <w:rFonts w:ascii="Sylfaen" w:hAnsi="Sylfaen" w:cs="Sylfaen"/>
                <w:sz w:val="22"/>
                <w:szCs w:val="22"/>
              </w:rPr>
              <w:t>միջադիրով</w:t>
            </w:r>
            <w:r w:rsidRPr="004E067B">
              <w:rPr>
                <w:rFonts w:ascii="Times Armenian" w:hAnsi="Times Armenian" w:cs="Arial"/>
                <w:sz w:val="22"/>
                <w:szCs w:val="22"/>
              </w:rPr>
              <w:t xml:space="preserve">, </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r w:rsidRPr="004E067B">
              <w:rPr>
                <w:rFonts w:ascii="Times Armenian" w:hAnsi="Times Armenian" w:cs="Arial"/>
                <w:sz w:val="22"/>
                <w:szCs w:val="22"/>
              </w:rPr>
              <w:t xml:space="preserve">, </w:t>
            </w:r>
            <w:r w:rsidRPr="004E067B">
              <w:rPr>
                <w:rFonts w:ascii="Sylfaen" w:hAnsi="Sylfaen" w:cs="Sylfaen"/>
                <w:sz w:val="22"/>
                <w:szCs w:val="22"/>
              </w:rPr>
              <w:t>տեղադրում</w:t>
            </w:r>
            <w:r w:rsidRPr="004E067B">
              <w:rPr>
                <w:rFonts w:ascii="Times Armenian" w:hAnsi="Times Armenian" w:cs="Arial"/>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Ñ³ï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8,0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109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1,36</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22-365</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Պոլիէթիլենե</w:t>
            </w:r>
            <w:r w:rsidRPr="004E067B">
              <w:rPr>
                <w:rFonts w:ascii="Times Armenian" w:hAnsi="Times Armenian" w:cs="Arial"/>
                <w:sz w:val="22"/>
                <w:szCs w:val="22"/>
              </w:rPr>
              <w:t xml:space="preserve"> </w:t>
            </w:r>
            <w:r w:rsidRPr="004E067B">
              <w:rPr>
                <w:rFonts w:ascii="Sylfaen" w:hAnsi="Sylfaen" w:cs="Sylfaen"/>
                <w:sz w:val="22"/>
                <w:szCs w:val="22"/>
              </w:rPr>
              <w:t>միջադիր</w:t>
            </w:r>
            <w:r w:rsidRPr="004E067B">
              <w:rPr>
                <w:rFonts w:ascii="Times Armenian" w:hAnsi="Times Armenian" w:cs="Arial"/>
                <w:sz w:val="22"/>
                <w:szCs w:val="22"/>
              </w:rPr>
              <w:t xml:space="preserve"> / </w:t>
            </w:r>
            <w:r w:rsidRPr="004E067B">
              <w:rPr>
                <w:rFonts w:ascii="Sylfaen" w:hAnsi="Sylfaen" w:cs="Sylfaen"/>
                <w:sz w:val="22"/>
                <w:szCs w:val="22"/>
              </w:rPr>
              <w:t>փողակ</w:t>
            </w:r>
            <w:r w:rsidRPr="004E067B">
              <w:rPr>
                <w:rFonts w:ascii="Times Armenian" w:hAnsi="Times Armenian" w:cs="Arial"/>
                <w:sz w:val="22"/>
                <w:szCs w:val="22"/>
              </w:rPr>
              <w:t>-</w:t>
            </w:r>
            <w:r w:rsidRPr="004E067B">
              <w:rPr>
                <w:rFonts w:ascii="Sylfaen" w:hAnsi="Sylfaen" w:cs="Sylfaen"/>
                <w:sz w:val="22"/>
                <w:szCs w:val="22"/>
              </w:rPr>
              <w:t>կցաշուրթ</w:t>
            </w:r>
            <w:r w:rsidRPr="004E067B">
              <w:rPr>
                <w:rFonts w:ascii="Times Armenian" w:hAnsi="Times Armenian" w:cs="Arial"/>
                <w:sz w:val="22"/>
                <w:szCs w:val="22"/>
              </w:rPr>
              <w:t xml:space="preserve">/, </w:t>
            </w:r>
            <w:r w:rsidRPr="004E067B">
              <w:rPr>
                <w:rFonts w:ascii="Sylfaen" w:hAnsi="Sylfaen" w:cs="Sylfaen"/>
                <w:sz w:val="22"/>
                <w:szCs w:val="22"/>
              </w:rPr>
              <w:t>պողպատե</w:t>
            </w:r>
            <w:r w:rsidRPr="004E067B">
              <w:rPr>
                <w:rFonts w:ascii="Times Armenian" w:hAnsi="Times Armenian" w:cs="Arial"/>
                <w:sz w:val="22"/>
                <w:szCs w:val="22"/>
              </w:rPr>
              <w:t xml:space="preserve"> </w:t>
            </w:r>
            <w:r w:rsidRPr="004E067B">
              <w:rPr>
                <w:rFonts w:ascii="Sylfaen" w:hAnsi="Sylfaen" w:cs="Sylfaen"/>
                <w:sz w:val="22"/>
                <w:szCs w:val="22"/>
              </w:rPr>
              <w:t>ազատ</w:t>
            </w:r>
            <w:r w:rsidRPr="004E067B">
              <w:rPr>
                <w:rFonts w:ascii="Times Armenian" w:hAnsi="Times Armenian" w:cs="Arial"/>
                <w:sz w:val="22"/>
                <w:szCs w:val="22"/>
              </w:rPr>
              <w:t xml:space="preserve"> </w:t>
            </w:r>
            <w:r w:rsidRPr="004E067B">
              <w:rPr>
                <w:rFonts w:ascii="Sylfaen" w:hAnsi="Sylfaen" w:cs="Sylfaen"/>
                <w:sz w:val="22"/>
                <w:szCs w:val="22"/>
              </w:rPr>
              <w:t>կցաշուրթով</w:t>
            </w:r>
            <w:r w:rsidRPr="004E067B">
              <w:rPr>
                <w:rFonts w:ascii="Times Armenian" w:hAnsi="Times Armenian" w:cs="Arial"/>
                <w:sz w:val="22"/>
                <w:szCs w:val="22"/>
              </w:rPr>
              <w:t xml:space="preserve"> OD75/DN65</w:t>
            </w:r>
            <w:r w:rsidRPr="004E067B">
              <w:rPr>
                <w:rFonts w:ascii="Sylfaen" w:hAnsi="Sylfaen" w:cs="Sylfaen"/>
                <w:sz w:val="22"/>
                <w:szCs w:val="22"/>
              </w:rPr>
              <w:t>մմ</w:t>
            </w:r>
            <w:r w:rsidRPr="004E067B">
              <w:rPr>
                <w:rFonts w:ascii="Times Armenian" w:hAnsi="Times Armenian" w:cs="Arial"/>
                <w:sz w:val="22"/>
                <w:szCs w:val="22"/>
              </w:rPr>
              <w:t xml:space="preserve">, </w:t>
            </w:r>
            <w:r w:rsidRPr="004E067B">
              <w:rPr>
                <w:rFonts w:ascii="Sylfaen" w:hAnsi="Sylfaen" w:cs="Sylfaen"/>
                <w:sz w:val="22"/>
                <w:szCs w:val="22"/>
              </w:rPr>
              <w:t>ռետինե</w:t>
            </w:r>
            <w:r w:rsidRPr="004E067B">
              <w:rPr>
                <w:rFonts w:ascii="Times Armenian" w:hAnsi="Times Armenian" w:cs="Arial"/>
                <w:sz w:val="22"/>
                <w:szCs w:val="22"/>
              </w:rPr>
              <w:t xml:space="preserve"> </w:t>
            </w:r>
            <w:r w:rsidRPr="004E067B">
              <w:rPr>
                <w:rFonts w:ascii="Sylfaen" w:hAnsi="Sylfaen" w:cs="Sylfaen"/>
                <w:sz w:val="22"/>
                <w:szCs w:val="22"/>
              </w:rPr>
              <w:t>միջադիրով</w:t>
            </w:r>
            <w:r w:rsidRPr="004E067B">
              <w:rPr>
                <w:rFonts w:ascii="Times Armenian" w:hAnsi="Times Armenian" w:cs="Arial"/>
                <w:sz w:val="22"/>
                <w:szCs w:val="22"/>
              </w:rPr>
              <w:t xml:space="preserve">, </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r w:rsidRPr="004E067B">
              <w:rPr>
                <w:rFonts w:ascii="Times Armenian" w:hAnsi="Times Armenian" w:cs="Arial"/>
                <w:sz w:val="22"/>
                <w:szCs w:val="22"/>
              </w:rPr>
              <w:t xml:space="preserve">, </w:t>
            </w:r>
            <w:r w:rsidRPr="004E067B">
              <w:rPr>
                <w:rFonts w:ascii="Sylfaen" w:hAnsi="Sylfaen" w:cs="Sylfaen"/>
                <w:sz w:val="22"/>
                <w:szCs w:val="22"/>
              </w:rPr>
              <w:t>տեղադրում</w:t>
            </w:r>
            <w:r w:rsidRPr="004E067B">
              <w:rPr>
                <w:rFonts w:ascii="Times Armenian" w:hAnsi="Times Armenian" w:cs="Arial"/>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Ñ³ï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8,0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109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1,37</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22-365</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Պոլիէթիլենե</w:t>
            </w:r>
            <w:r w:rsidRPr="004E067B">
              <w:rPr>
                <w:rFonts w:ascii="Times Armenian" w:hAnsi="Times Armenian" w:cs="Arial"/>
                <w:sz w:val="22"/>
                <w:szCs w:val="22"/>
              </w:rPr>
              <w:t xml:space="preserve"> </w:t>
            </w:r>
            <w:r w:rsidRPr="004E067B">
              <w:rPr>
                <w:rFonts w:ascii="Sylfaen" w:hAnsi="Sylfaen" w:cs="Sylfaen"/>
                <w:sz w:val="22"/>
                <w:szCs w:val="22"/>
              </w:rPr>
              <w:t>միջադիր</w:t>
            </w:r>
            <w:r w:rsidRPr="004E067B">
              <w:rPr>
                <w:rFonts w:ascii="Times Armenian" w:hAnsi="Times Armenian" w:cs="Arial"/>
                <w:sz w:val="22"/>
                <w:szCs w:val="22"/>
              </w:rPr>
              <w:t xml:space="preserve"> / </w:t>
            </w:r>
            <w:r w:rsidRPr="004E067B">
              <w:rPr>
                <w:rFonts w:ascii="Sylfaen" w:hAnsi="Sylfaen" w:cs="Sylfaen"/>
                <w:sz w:val="22"/>
                <w:szCs w:val="22"/>
              </w:rPr>
              <w:t>փողակ</w:t>
            </w:r>
            <w:r w:rsidRPr="004E067B">
              <w:rPr>
                <w:rFonts w:ascii="Times Armenian" w:hAnsi="Times Armenian" w:cs="Arial"/>
                <w:sz w:val="22"/>
                <w:szCs w:val="22"/>
              </w:rPr>
              <w:t>-</w:t>
            </w:r>
            <w:r w:rsidRPr="004E067B">
              <w:rPr>
                <w:rFonts w:ascii="Sylfaen" w:hAnsi="Sylfaen" w:cs="Sylfaen"/>
                <w:sz w:val="22"/>
                <w:szCs w:val="22"/>
              </w:rPr>
              <w:t>կցաշուրթ</w:t>
            </w:r>
            <w:r w:rsidRPr="004E067B">
              <w:rPr>
                <w:rFonts w:ascii="Times Armenian" w:hAnsi="Times Armenian" w:cs="Arial"/>
                <w:sz w:val="22"/>
                <w:szCs w:val="22"/>
              </w:rPr>
              <w:t xml:space="preserve">/, </w:t>
            </w:r>
            <w:r w:rsidRPr="004E067B">
              <w:rPr>
                <w:rFonts w:ascii="Sylfaen" w:hAnsi="Sylfaen" w:cs="Sylfaen"/>
                <w:sz w:val="22"/>
                <w:szCs w:val="22"/>
              </w:rPr>
              <w:t>պողպատե</w:t>
            </w:r>
            <w:r w:rsidRPr="004E067B">
              <w:rPr>
                <w:rFonts w:ascii="Times Armenian" w:hAnsi="Times Armenian" w:cs="Arial"/>
                <w:sz w:val="22"/>
                <w:szCs w:val="22"/>
              </w:rPr>
              <w:t xml:space="preserve"> </w:t>
            </w:r>
            <w:r w:rsidRPr="004E067B">
              <w:rPr>
                <w:rFonts w:ascii="Sylfaen" w:hAnsi="Sylfaen" w:cs="Sylfaen"/>
                <w:sz w:val="22"/>
                <w:szCs w:val="22"/>
              </w:rPr>
              <w:t>ազատ</w:t>
            </w:r>
            <w:r w:rsidRPr="004E067B">
              <w:rPr>
                <w:rFonts w:ascii="Times Armenian" w:hAnsi="Times Armenian" w:cs="Arial"/>
                <w:sz w:val="22"/>
                <w:szCs w:val="22"/>
              </w:rPr>
              <w:t xml:space="preserve"> </w:t>
            </w:r>
            <w:r w:rsidRPr="004E067B">
              <w:rPr>
                <w:rFonts w:ascii="Sylfaen" w:hAnsi="Sylfaen" w:cs="Sylfaen"/>
                <w:sz w:val="22"/>
                <w:szCs w:val="22"/>
              </w:rPr>
              <w:t>կցաշուրթով</w:t>
            </w:r>
            <w:r w:rsidRPr="004E067B">
              <w:rPr>
                <w:rFonts w:ascii="Times Armenian" w:hAnsi="Times Armenian" w:cs="Arial"/>
                <w:sz w:val="22"/>
                <w:szCs w:val="22"/>
              </w:rPr>
              <w:t xml:space="preserve"> OD63/DN50</w:t>
            </w:r>
            <w:r w:rsidRPr="004E067B">
              <w:rPr>
                <w:rFonts w:ascii="Sylfaen" w:hAnsi="Sylfaen" w:cs="Sylfaen"/>
                <w:sz w:val="22"/>
                <w:szCs w:val="22"/>
              </w:rPr>
              <w:t>մմ</w:t>
            </w:r>
            <w:r w:rsidRPr="004E067B">
              <w:rPr>
                <w:rFonts w:ascii="Times Armenian" w:hAnsi="Times Armenian" w:cs="Arial"/>
                <w:sz w:val="22"/>
                <w:szCs w:val="22"/>
              </w:rPr>
              <w:t xml:space="preserve">, </w:t>
            </w:r>
            <w:r w:rsidRPr="004E067B">
              <w:rPr>
                <w:rFonts w:ascii="Sylfaen" w:hAnsi="Sylfaen" w:cs="Sylfaen"/>
                <w:sz w:val="22"/>
                <w:szCs w:val="22"/>
              </w:rPr>
              <w:t>ռետինե</w:t>
            </w:r>
            <w:r w:rsidRPr="004E067B">
              <w:rPr>
                <w:rFonts w:ascii="Times Armenian" w:hAnsi="Times Armenian" w:cs="Arial"/>
                <w:sz w:val="22"/>
                <w:szCs w:val="22"/>
              </w:rPr>
              <w:t xml:space="preserve"> </w:t>
            </w:r>
            <w:r w:rsidRPr="004E067B">
              <w:rPr>
                <w:rFonts w:ascii="Sylfaen" w:hAnsi="Sylfaen" w:cs="Sylfaen"/>
                <w:sz w:val="22"/>
                <w:szCs w:val="22"/>
              </w:rPr>
              <w:t>միջադիրով</w:t>
            </w:r>
            <w:r w:rsidRPr="004E067B">
              <w:rPr>
                <w:rFonts w:ascii="Times Armenian" w:hAnsi="Times Armenian" w:cs="Arial"/>
                <w:sz w:val="22"/>
                <w:szCs w:val="22"/>
              </w:rPr>
              <w:t xml:space="preserve">, </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r w:rsidRPr="004E067B">
              <w:rPr>
                <w:rFonts w:ascii="Times Armenian" w:hAnsi="Times Armenian" w:cs="Arial"/>
                <w:sz w:val="22"/>
                <w:szCs w:val="22"/>
              </w:rPr>
              <w:t xml:space="preserve">, </w:t>
            </w:r>
            <w:r w:rsidRPr="004E067B">
              <w:rPr>
                <w:rFonts w:ascii="Sylfaen" w:hAnsi="Sylfaen" w:cs="Sylfaen"/>
                <w:sz w:val="22"/>
                <w:szCs w:val="22"/>
              </w:rPr>
              <w:t>տեղադրում</w:t>
            </w:r>
            <w:r w:rsidRPr="004E067B">
              <w:rPr>
                <w:rFonts w:ascii="Times Armenian" w:hAnsi="Times Armenian" w:cs="Arial"/>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Ñ³ï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4,0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1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1,38</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22-362</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Պողպատե</w:t>
            </w:r>
            <w:r w:rsidRPr="004E067B">
              <w:rPr>
                <w:rFonts w:ascii="Arial Armenian" w:hAnsi="Arial Armenian" w:cs="Arial"/>
                <w:sz w:val="22"/>
                <w:szCs w:val="22"/>
              </w:rPr>
              <w:t xml:space="preserve"> </w:t>
            </w:r>
            <w:r w:rsidRPr="004E067B">
              <w:rPr>
                <w:rFonts w:ascii="Sylfaen" w:hAnsi="Sylfaen" w:cs="Sylfaen"/>
                <w:sz w:val="22"/>
                <w:szCs w:val="22"/>
              </w:rPr>
              <w:t>ձևավոր</w:t>
            </w:r>
            <w:r w:rsidRPr="004E067B">
              <w:rPr>
                <w:rFonts w:ascii="Arial Armenian" w:hAnsi="Arial Armenian" w:cs="Arial"/>
                <w:sz w:val="22"/>
                <w:szCs w:val="22"/>
              </w:rPr>
              <w:t xml:space="preserve"> </w:t>
            </w:r>
            <w:r w:rsidRPr="004E067B">
              <w:rPr>
                <w:rFonts w:ascii="Sylfaen" w:hAnsi="Sylfaen" w:cs="Sylfaen"/>
                <w:sz w:val="22"/>
                <w:szCs w:val="22"/>
              </w:rPr>
              <w:t>մաս</w:t>
            </w:r>
            <w:r w:rsidRPr="004E067B">
              <w:rPr>
                <w:rFonts w:ascii="Arial Armenian" w:hAnsi="Arial Armenian" w:cs="Arial"/>
                <w:sz w:val="22"/>
                <w:szCs w:val="22"/>
              </w:rPr>
              <w:t xml:space="preserve">- </w:t>
            </w:r>
            <w:r w:rsidRPr="004E067B">
              <w:rPr>
                <w:rFonts w:ascii="Sylfaen" w:hAnsi="Sylfaen" w:cs="Sylfaen"/>
                <w:sz w:val="22"/>
                <w:szCs w:val="22"/>
              </w:rPr>
              <w:t>անցում</w:t>
            </w:r>
            <w:r w:rsidRPr="004E067B">
              <w:rPr>
                <w:rFonts w:ascii="Arial Armenian" w:hAnsi="Arial Armenian" w:cs="Arial"/>
                <w:sz w:val="22"/>
                <w:szCs w:val="22"/>
              </w:rPr>
              <w:t xml:space="preserve"> </w:t>
            </w:r>
            <w:r w:rsidRPr="004E067B">
              <w:rPr>
                <w:rFonts w:ascii="Sylfaen" w:hAnsi="Sylfaen" w:cs="Sylfaen"/>
                <w:sz w:val="22"/>
                <w:szCs w:val="22"/>
              </w:rPr>
              <w:t>Փ</w:t>
            </w:r>
            <w:r w:rsidRPr="004E067B">
              <w:rPr>
                <w:rFonts w:ascii="Arial Armenian" w:hAnsi="Arial Armenian" w:cs="Arial"/>
                <w:sz w:val="22"/>
                <w:szCs w:val="22"/>
              </w:rPr>
              <w:t>200x150</w:t>
            </w:r>
            <w:r w:rsidRPr="004E067B">
              <w:rPr>
                <w:rFonts w:ascii="Sylfaen" w:hAnsi="Sylfaen" w:cs="Sylfaen"/>
                <w:sz w:val="22"/>
                <w:szCs w:val="22"/>
              </w:rPr>
              <w:t>մմ</w:t>
            </w:r>
            <w:r w:rsidRPr="004E067B">
              <w:rPr>
                <w:rFonts w:ascii="Arial Armenian" w:hAnsi="Arial Armenian" w:cs="Arial"/>
                <w:sz w:val="22"/>
                <w:szCs w:val="22"/>
              </w:rPr>
              <w:t xml:space="preserve"> - 1</w:t>
            </w:r>
            <w:r w:rsidRPr="004E067B">
              <w:rPr>
                <w:rFonts w:ascii="Sylfaen" w:hAnsi="Sylfaen" w:cs="Sylfaen"/>
                <w:sz w:val="22"/>
                <w:szCs w:val="22"/>
              </w:rPr>
              <w:t>հատ</w:t>
            </w:r>
            <w:r w:rsidRPr="004E067B">
              <w:rPr>
                <w:rFonts w:ascii="Arial Armenian" w:hAnsi="Arial Armenian" w:cs="Arial"/>
                <w:sz w:val="22"/>
                <w:szCs w:val="22"/>
              </w:rPr>
              <w:t xml:space="preserve">, </w:t>
            </w:r>
            <w:r w:rsidRPr="004E067B">
              <w:rPr>
                <w:rFonts w:ascii="Sylfaen" w:hAnsi="Sylfaen" w:cs="Sylfaen"/>
                <w:sz w:val="22"/>
                <w:szCs w:val="22"/>
              </w:rPr>
              <w:t>արժեք</w:t>
            </w:r>
            <w:r w:rsidRPr="004E067B">
              <w:rPr>
                <w:rFonts w:ascii="Arial Armenian" w:hAnsi="Arial Armenian" w:cs="Arial"/>
                <w:sz w:val="22"/>
                <w:szCs w:val="22"/>
              </w:rPr>
              <w:t xml:space="preserve">, </w:t>
            </w:r>
            <w:r w:rsidRPr="004E067B">
              <w:rPr>
                <w:rFonts w:ascii="Sylfaen" w:hAnsi="Sylfaen" w:cs="Sylfaen"/>
                <w:sz w:val="22"/>
                <w:szCs w:val="22"/>
              </w:rPr>
              <w:t>մատակարարւոմ</w:t>
            </w:r>
            <w:r w:rsidRPr="004E067B">
              <w:rPr>
                <w:rFonts w:ascii="Arial Armenian" w:hAnsi="Arial Armenian" w:cs="Arial"/>
                <w:sz w:val="22"/>
                <w:szCs w:val="22"/>
              </w:rPr>
              <w:t xml:space="preserve"> </w:t>
            </w:r>
            <w:r w:rsidRPr="004E067B">
              <w:rPr>
                <w:rFonts w:ascii="Sylfaen" w:hAnsi="Sylfaen" w:cs="Sylfaen"/>
                <w:sz w:val="22"/>
                <w:szCs w:val="22"/>
              </w:rPr>
              <w:t>և</w:t>
            </w:r>
            <w:r w:rsidRPr="004E067B">
              <w:rPr>
                <w:rFonts w:ascii="Arial Armenian" w:hAnsi="Arial Armenian" w:cs="Arial"/>
                <w:sz w:val="22"/>
                <w:szCs w:val="22"/>
              </w:rPr>
              <w:t xml:space="preserve"> </w:t>
            </w:r>
            <w:r w:rsidRPr="004E067B">
              <w:rPr>
                <w:rFonts w:ascii="Sylfaen" w:hAnsi="Sylfaen" w:cs="Sylfaen"/>
                <w:sz w:val="22"/>
                <w:szCs w:val="22"/>
              </w:rPr>
              <w:t>տեղադրում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Sylfaen" w:hAnsi="Sylfaen" w:cs="Sylfaen"/>
                <w:sz w:val="22"/>
                <w:szCs w:val="22"/>
              </w:rPr>
              <w:t>տ</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0,0072</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3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1,39</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22-69</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Փ</w:t>
            </w:r>
            <w:r w:rsidRPr="004E067B">
              <w:rPr>
                <w:rFonts w:ascii="Arial Armenian" w:hAnsi="Arial Armenian" w:cs="Arial"/>
                <w:sz w:val="22"/>
                <w:szCs w:val="22"/>
              </w:rPr>
              <w:t>219x4</w:t>
            </w:r>
            <w:r w:rsidRPr="004E067B">
              <w:rPr>
                <w:rFonts w:ascii="Sylfaen" w:hAnsi="Sylfaen" w:cs="Sylfaen"/>
                <w:sz w:val="22"/>
                <w:szCs w:val="22"/>
              </w:rPr>
              <w:t>մմ</w:t>
            </w:r>
            <w:r w:rsidRPr="004E067B">
              <w:rPr>
                <w:rFonts w:ascii="Arial Armenian" w:hAnsi="Arial Armenian" w:cs="Arial"/>
                <w:sz w:val="22"/>
                <w:szCs w:val="22"/>
              </w:rPr>
              <w:t xml:space="preserve"> </w:t>
            </w:r>
            <w:r w:rsidRPr="004E067B">
              <w:rPr>
                <w:rFonts w:ascii="Sylfaen" w:hAnsi="Sylfaen" w:cs="Sylfaen"/>
                <w:sz w:val="22"/>
                <w:szCs w:val="22"/>
              </w:rPr>
              <w:t>պողպատե</w:t>
            </w:r>
            <w:r w:rsidRPr="004E067B">
              <w:rPr>
                <w:rFonts w:ascii="Arial Armenian" w:hAnsi="Arial Armenian" w:cs="Arial"/>
                <w:sz w:val="22"/>
                <w:szCs w:val="22"/>
              </w:rPr>
              <w:t xml:space="preserve"> </w:t>
            </w:r>
            <w:r w:rsidRPr="004E067B">
              <w:rPr>
                <w:rFonts w:ascii="Sylfaen" w:hAnsi="Sylfaen" w:cs="Sylfaen"/>
                <w:sz w:val="22"/>
                <w:szCs w:val="22"/>
              </w:rPr>
              <w:t>խողովակ</w:t>
            </w:r>
            <w:r w:rsidRPr="004E067B">
              <w:rPr>
                <w:rFonts w:ascii="Arial Armenian" w:hAnsi="Arial Armenian" w:cs="Arial"/>
                <w:sz w:val="22"/>
                <w:szCs w:val="22"/>
              </w:rPr>
              <w:t>-</w:t>
            </w:r>
            <w:r w:rsidRPr="004E067B">
              <w:rPr>
                <w:rFonts w:ascii="Sylfaen" w:hAnsi="Sylfaen" w:cs="Sylfaen"/>
                <w:sz w:val="22"/>
                <w:szCs w:val="22"/>
              </w:rPr>
              <w:t>պատյան</w:t>
            </w:r>
            <w:r w:rsidRPr="004E067B">
              <w:rPr>
                <w:rFonts w:ascii="Arial Armenian" w:hAnsi="Arial Armenian" w:cs="Arial"/>
                <w:sz w:val="22"/>
                <w:szCs w:val="22"/>
              </w:rPr>
              <w:t xml:space="preserve">, </w:t>
            </w:r>
            <w:r w:rsidRPr="004E067B">
              <w:rPr>
                <w:rFonts w:ascii="Sylfaen" w:hAnsi="Sylfaen" w:cs="Sylfaen"/>
                <w:sz w:val="22"/>
                <w:szCs w:val="22"/>
              </w:rPr>
              <w:t>արժեք</w:t>
            </w:r>
            <w:r w:rsidRPr="004E067B">
              <w:rPr>
                <w:rFonts w:ascii="Arial Armenian" w:hAnsi="Arial Armenian" w:cs="Arial"/>
                <w:sz w:val="22"/>
                <w:szCs w:val="22"/>
              </w:rPr>
              <w:t xml:space="preserve">, </w:t>
            </w:r>
            <w:r w:rsidRPr="004E067B">
              <w:rPr>
                <w:rFonts w:ascii="Sylfaen" w:hAnsi="Sylfaen" w:cs="Sylfaen"/>
                <w:sz w:val="22"/>
                <w:szCs w:val="22"/>
              </w:rPr>
              <w:t>մատակարարում</w:t>
            </w:r>
            <w:r w:rsidRPr="004E067B">
              <w:rPr>
                <w:rFonts w:ascii="Arial Armenian" w:hAnsi="Arial Armenian" w:cs="Arial"/>
                <w:sz w:val="22"/>
                <w:szCs w:val="22"/>
              </w:rPr>
              <w:t xml:space="preserve"> </w:t>
            </w:r>
            <w:r w:rsidRPr="004E067B">
              <w:rPr>
                <w:rFonts w:ascii="Sylfaen" w:hAnsi="Sylfaen" w:cs="Sylfaen"/>
                <w:sz w:val="22"/>
                <w:szCs w:val="22"/>
              </w:rPr>
              <w:t>և</w:t>
            </w:r>
            <w:r w:rsidRPr="004E067B">
              <w:rPr>
                <w:rFonts w:ascii="Arial Armenian" w:hAnsi="Arial Armenian" w:cs="Arial"/>
                <w:sz w:val="22"/>
                <w:szCs w:val="22"/>
              </w:rPr>
              <w:t xml:space="preserve"> </w:t>
            </w:r>
            <w:r w:rsidRPr="004E067B">
              <w:rPr>
                <w:rFonts w:ascii="Sylfaen" w:hAnsi="Sylfaen" w:cs="Sylfaen"/>
                <w:sz w:val="22"/>
                <w:szCs w:val="22"/>
              </w:rPr>
              <w:t>մոնտաժ</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Sylfaen" w:hAnsi="Sylfaen" w:cs="Sylfaen"/>
                <w:sz w:val="22"/>
                <w:szCs w:val="22"/>
              </w:rPr>
              <w:t>մ</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1,2</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103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1,40</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 xml:space="preserve">22-401, k=0.3, </w:t>
            </w:r>
            <w:r w:rsidRPr="004E067B">
              <w:rPr>
                <w:rFonts w:ascii="Sylfaen" w:hAnsi="Sylfaen" w:cs="Sylfaen"/>
                <w:sz w:val="22"/>
                <w:szCs w:val="22"/>
              </w:rPr>
              <w:t>կիրառելի</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Պողպատե</w:t>
            </w:r>
            <w:r w:rsidRPr="004E067B">
              <w:rPr>
                <w:rFonts w:ascii="Arial Armenian" w:hAnsi="Arial Armenian" w:cs="Arial"/>
                <w:sz w:val="22"/>
                <w:szCs w:val="22"/>
              </w:rPr>
              <w:t xml:space="preserve">  </w:t>
            </w:r>
            <w:r w:rsidRPr="004E067B">
              <w:rPr>
                <w:rFonts w:ascii="Sylfaen" w:hAnsi="Sylfaen" w:cs="Sylfaen"/>
                <w:sz w:val="22"/>
                <w:szCs w:val="22"/>
              </w:rPr>
              <w:t>Փ</w:t>
            </w:r>
            <w:r w:rsidRPr="004E067B">
              <w:rPr>
                <w:rFonts w:ascii="Arial Armenian" w:hAnsi="Arial Armenian" w:cs="Arial"/>
                <w:sz w:val="22"/>
                <w:szCs w:val="22"/>
              </w:rPr>
              <w:t>200</w:t>
            </w:r>
            <w:r w:rsidRPr="004E067B">
              <w:rPr>
                <w:rFonts w:ascii="Sylfaen" w:hAnsi="Sylfaen" w:cs="Sylfaen"/>
                <w:sz w:val="22"/>
                <w:szCs w:val="22"/>
              </w:rPr>
              <w:t>մմ</w:t>
            </w:r>
            <w:r w:rsidRPr="004E067B">
              <w:rPr>
                <w:rFonts w:ascii="Arial Armenian" w:hAnsi="Arial Armenian" w:cs="Arial"/>
                <w:sz w:val="22"/>
                <w:szCs w:val="22"/>
              </w:rPr>
              <w:t xml:space="preserve"> </w:t>
            </w:r>
            <w:r w:rsidRPr="004E067B">
              <w:rPr>
                <w:rFonts w:ascii="Sylfaen" w:hAnsi="Sylfaen" w:cs="Sylfaen"/>
                <w:sz w:val="22"/>
                <w:szCs w:val="22"/>
              </w:rPr>
              <w:t>խողովակի</w:t>
            </w:r>
            <w:r w:rsidRPr="004E067B">
              <w:rPr>
                <w:rFonts w:ascii="Arial Armenian" w:hAnsi="Arial Armenian" w:cs="Arial"/>
                <w:sz w:val="22"/>
                <w:szCs w:val="22"/>
              </w:rPr>
              <w:t xml:space="preserve"> </w:t>
            </w:r>
            <w:r w:rsidRPr="004E067B">
              <w:rPr>
                <w:rFonts w:ascii="Sylfaen" w:hAnsi="Sylfaen" w:cs="Sylfaen"/>
                <w:sz w:val="22"/>
                <w:szCs w:val="22"/>
              </w:rPr>
              <w:t>կտրում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Sylfaen" w:hAnsi="Sylfaen" w:cs="Sylfaen"/>
                <w:sz w:val="22"/>
                <w:szCs w:val="22"/>
              </w:rPr>
              <w:t>տեղ</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4,0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103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1,41</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22-433</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Փ</w:t>
            </w:r>
            <w:r w:rsidRPr="004E067B">
              <w:rPr>
                <w:rFonts w:ascii="Arial Armenian" w:hAnsi="Arial Armenian" w:cs="Arial"/>
                <w:sz w:val="22"/>
                <w:szCs w:val="22"/>
              </w:rPr>
              <w:t>150</w:t>
            </w:r>
            <w:r w:rsidRPr="004E067B">
              <w:rPr>
                <w:rFonts w:ascii="Sylfaen" w:hAnsi="Sylfaen" w:cs="Sylfaen"/>
                <w:sz w:val="22"/>
                <w:szCs w:val="22"/>
              </w:rPr>
              <w:t>մմ</w:t>
            </w:r>
            <w:r w:rsidRPr="004E067B">
              <w:rPr>
                <w:rFonts w:ascii="Arial Armenian" w:hAnsi="Arial Armenian" w:cs="Arial"/>
                <w:sz w:val="22"/>
                <w:szCs w:val="22"/>
              </w:rPr>
              <w:t xml:space="preserve"> </w:t>
            </w:r>
            <w:r w:rsidRPr="004E067B">
              <w:rPr>
                <w:rFonts w:ascii="Sylfaen" w:hAnsi="Sylfaen" w:cs="Sylfaen"/>
                <w:sz w:val="22"/>
                <w:szCs w:val="22"/>
              </w:rPr>
              <w:t>պողպատե</w:t>
            </w:r>
            <w:r w:rsidRPr="004E067B">
              <w:rPr>
                <w:rFonts w:ascii="Arial Armenian" w:hAnsi="Arial Armenian" w:cs="Arial"/>
                <w:sz w:val="22"/>
                <w:szCs w:val="22"/>
              </w:rPr>
              <w:t xml:space="preserve"> </w:t>
            </w:r>
            <w:r w:rsidRPr="004E067B">
              <w:rPr>
                <w:rFonts w:ascii="Sylfaen" w:hAnsi="Sylfaen" w:cs="Sylfaen"/>
                <w:sz w:val="22"/>
                <w:szCs w:val="22"/>
              </w:rPr>
              <w:t>կցաշուրթ</w:t>
            </w:r>
            <w:r w:rsidRPr="004E067B">
              <w:rPr>
                <w:rFonts w:ascii="Arial Armenian" w:hAnsi="Arial Armenian" w:cs="Arial"/>
                <w:sz w:val="22"/>
                <w:szCs w:val="22"/>
              </w:rPr>
              <w:t xml:space="preserve"> , Py=1.0</w:t>
            </w:r>
            <w:r w:rsidRPr="004E067B">
              <w:rPr>
                <w:rFonts w:ascii="Sylfaen" w:hAnsi="Sylfaen" w:cs="Sylfaen"/>
                <w:sz w:val="22"/>
                <w:szCs w:val="22"/>
              </w:rPr>
              <w:t>ՄՊա</w:t>
            </w:r>
            <w:r w:rsidRPr="004E067B">
              <w:rPr>
                <w:rFonts w:ascii="Arial Armenian" w:hAnsi="Arial Armenian" w:cs="Arial"/>
                <w:sz w:val="22"/>
                <w:szCs w:val="22"/>
              </w:rPr>
              <w:t xml:space="preserve">, </w:t>
            </w:r>
            <w:r w:rsidRPr="004E067B">
              <w:rPr>
                <w:rFonts w:ascii="Sylfaen" w:hAnsi="Sylfaen" w:cs="Sylfaen"/>
                <w:sz w:val="22"/>
                <w:szCs w:val="22"/>
              </w:rPr>
              <w:t>արժեք</w:t>
            </w:r>
            <w:r w:rsidRPr="004E067B">
              <w:rPr>
                <w:rFonts w:ascii="Arial Armenian" w:hAnsi="Arial Armenian" w:cs="Arial"/>
                <w:sz w:val="22"/>
                <w:szCs w:val="22"/>
              </w:rPr>
              <w:t xml:space="preserve">, </w:t>
            </w:r>
            <w:r w:rsidRPr="004E067B">
              <w:rPr>
                <w:rFonts w:ascii="Sylfaen" w:hAnsi="Sylfaen" w:cs="Sylfaen"/>
                <w:sz w:val="22"/>
                <w:szCs w:val="22"/>
              </w:rPr>
              <w:t>մատակարարում</w:t>
            </w:r>
            <w:r w:rsidRPr="004E067B">
              <w:rPr>
                <w:rFonts w:ascii="Arial Armenian" w:hAnsi="Arial Armenian" w:cs="Arial"/>
                <w:sz w:val="22"/>
                <w:szCs w:val="22"/>
              </w:rPr>
              <w:t xml:space="preserve"> </w:t>
            </w:r>
            <w:r w:rsidRPr="004E067B">
              <w:rPr>
                <w:rFonts w:ascii="Sylfaen" w:hAnsi="Sylfaen" w:cs="Sylfaen"/>
                <w:sz w:val="22"/>
                <w:szCs w:val="22"/>
              </w:rPr>
              <w:t>և</w:t>
            </w:r>
            <w:r w:rsidRPr="004E067B">
              <w:rPr>
                <w:rFonts w:ascii="Arial Armenian" w:hAnsi="Arial Armenian" w:cs="Arial"/>
                <w:sz w:val="22"/>
                <w:szCs w:val="22"/>
              </w:rPr>
              <w:t xml:space="preserve"> </w:t>
            </w:r>
            <w:r w:rsidRPr="004E067B">
              <w:rPr>
                <w:rFonts w:ascii="Sylfaen" w:hAnsi="Sylfaen" w:cs="Sylfaen"/>
                <w:sz w:val="22"/>
                <w:szCs w:val="22"/>
              </w:rPr>
              <w:t>տեղադրում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Sylfaen" w:hAnsi="Sylfaen" w:cs="Sylfaen"/>
                <w:sz w:val="22"/>
                <w:szCs w:val="22"/>
              </w:rPr>
              <w:t>հատ</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1,0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103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1,42</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22-368</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Փ</w:t>
            </w:r>
            <w:r w:rsidRPr="004E067B">
              <w:rPr>
                <w:rFonts w:ascii="Arial Armenian" w:hAnsi="Arial Armenian" w:cs="Arial"/>
                <w:sz w:val="22"/>
                <w:szCs w:val="22"/>
              </w:rPr>
              <w:t>50</w:t>
            </w:r>
            <w:r w:rsidRPr="004E067B">
              <w:rPr>
                <w:rFonts w:ascii="Sylfaen" w:hAnsi="Sylfaen" w:cs="Sylfaen"/>
                <w:sz w:val="22"/>
                <w:szCs w:val="22"/>
              </w:rPr>
              <w:t>մմ</w:t>
            </w:r>
            <w:r w:rsidRPr="004E067B">
              <w:rPr>
                <w:rFonts w:ascii="Arial Armenian" w:hAnsi="Arial Armenian" w:cs="Arial"/>
                <w:sz w:val="22"/>
                <w:szCs w:val="22"/>
              </w:rPr>
              <w:t xml:space="preserve"> </w:t>
            </w:r>
            <w:r w:rsidRPr="004E067B">
              <w:rPr>
                <w:rFonts w:ascii="Sylfaen" w:hAnsi="Sylfaen" w:cs="Sylfaen"/>
                <w:sz w:val="22"/>
                <w:szCs w:val="22"/>
              </w:rPr>
              <w:t>թուջե</w:t>
            </w:r>
            <w:r w:rsidRPr="004E067B">
              <w:rPr>
                <w:rFonts w:ascii="Arial Armenian" w:hAnsi="Arial Armenian" w:cs="Arial"/>
                <w:sz w:val="22"/>
                <w:szCs w:val="22"/>
              </w:rPr>
              <w:t xml:space="preserve"> </w:t>
            </w:r>
            <w:r w:rsidRPr="004E067B">
              <w:rPr>
                <w:rFonts w:ascii="Sylfaen" w:hAnsi="Sylfaen" w:cs="Sylfaen"/>
                <w:sz w:val="22"/>
                <w:szCs w:val="22"/>
              </w:rPr>
              <w:t>կցաշուրթավոր</w:t>
            </w:r>
            <w:r w:rsidRPr="004E067B">
              <w:rPr>
                <w:rFonts w:ascii="Arial Armenian" w:hAnsi="Arial Armenian" w:cs="Arial"/>
                <w:sz w:val="22"/>
                <w:szCs w:val="22"/>
              </w:rPr>
              <w:t xml:space="preserve"> </w:t>
            </w:r>
            <w:r w:rsidRPr="004E067B">
              <w:rPr>
                <w:rFonts w:ascii="Sylfaen" w:hAnsi="Sylfaen" w:cs="Sylfaen"/>
                <w:sz w:val="22"/>
                <w:szCs w:val="22"/>
              </w:rPr>
              <w:t>սողնակ</w:t>
            </w:r>
            <w:r w:rsidRPr="004E067B">
              <w:rPr>
                <w:rFonts w:ascii="Arial Armenian" w:hAnsi="Arial Armenian" w:cs="Arial"/>
                <w:sz w:val="22"/>
                <w:szCs w:val="22"/>
              </w:rPr>
              <w:t xml:space="preserve"> , Py=1.0</w:t>
            </w:r>
            <w:r w:rsidRPr="004E067B">
              <w:rPr>
                <w:rFonts w:ascii="Sylfaen" w:hAnsi="Sylfaen" w:cs="Sylfaen"/>
                <w:sz w:val="22"/>
                <w:szCs w:val="22"/>
              </w:rPr>
              <w:t>ՄՊա</w:t>
            </w:r>
            <w:r w:rsidRPr="004E067B">
              <w:rPr>
                <w:rFonts w:ascii="Arial Armenian" w:hAnsi="Arial Armenian" w:cs="Arial"/>
                <w:sz w:val="22"/>
                <w:szCs w:val="22"/>
              </w:rPr>
              <w:t xml:space="preserve">, </w:t>
            </w:r>
            <w:r w:rsidRPr="004E067B">
              <w:rPr>
                <w:rFonts w:ascii="Sylfaen" w:hAnsi="Sylfaen" w:cs="Sylfaen"/>
                <w:sz w:val="22"/>
                <w:szCs w:val="22"/>
              </w:rPr>
              <w:t>արժեք</w:t>
            </w:r>
            <w:r w:rsidRPr="004E067B">
              <w:rPr>
                <w:rFonts w:ascii="Arial Armenian" w:hAnsi="Arial Armenian" w:cs="Arial"/>
                <w:sz w:val="22"/>
                <w:szCs w:val="22"/>
              </w:rPr>
              <w:t xml:space="preserve">, </w:t>
            </w:r>
            <w:r w:rsidRPr="004E067B">
              <w:rPr>
                <w:rFonts w:ascii="Sylfaen" w:hAnsi="Sylfaen" w:cs="Sylfaen"/>
                <w:sz w:val="22"/>
                <w:szCs w:val="22"/>
              </w:rPr>
              <w:t>մատակարարում</w:t>
            </w:r>
            <w:r w:rsidRPr="004E067B">
              <w:rPr>
                <w:rFonts w:ascii="Arial Armenian" w:hAnsi="Arial Armenian" w:cs="Arial"/>
                <w:sz w:val="22"/>
                <w:szCs w:val="22"/>
              </w:rPr>
              <w:t xml:space="preserve"> </w:t>
            </w:r>
            <w:r w:rsidRPr="004E067B">
              <w:rPr>
                <w:rFonts w:ascii="Sylfaen" w:hAnsi="Sylfaen" w:cs="Sylfaen"/>
                <w:sz w:val="22"/>
                <w:szCs w:val="22"/>
              </w:rPr>
              <w:t>և</w:t>
            </w:r>
            <w:r w:rsidRPr="004E067B">
              <w:rPr>
                <w:rFonts w:ascii="Arial Armenian" w:hAnsi="Arial Armenian" w:cs="Arial"/>
                <w:sz w:val="22"/>
                <w:szCs w:val="22"/>
              </w:rPr>
              <w:t xml:space="preserve"> </w:t>
            </w:r>
            <w:r w:rsidRPr="004E067B">
              <w:rPr>
                <w:rFonts w:ascii="Sylfaen" w:hAnsi="Sylfaen" w:cs="Sylfaen"/>
                <w:sz w:val="22"/>
                <w:szCs w:val="22"/>
              </w:rPr>
              <w:t>տեղադրում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Sylfaen" w:hAnsi="Sylfaen" w:cs="Sylfaen"/>
                <w:sz w:val="22"/>
                <w:szCs w:val="22"/>
              </w:rPr>
              <w:t>հատ</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2,0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103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lastRenderedPageBreak/>
              <w:t>1,43</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22-368</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Փ</w:t>
            </w:r>
            <w:r w:rsidRPr="004E067B">
              <w:rPr>
                <w:rFonts w:ascii="Arial Armenian" w:hAnsi="Arial Armenian" w:cs="Arial"/>
                <w:sz w:val="22"/>
                <w:szCs w:val="22"/>
              </w:rPr>
              <w:t>65</w:t>
            </w:r>
            <w:r w:rsidRPr="004E067B">
              <w:rPr>
                <w:rFonts w:ascii="Sylfaen" w:hAnsi="Sylfaen" w:cs="Sylfaen"/>
                <w:sz w:val="22"/>
                <w:szCs w:val="22"/>
              </w:rPr>
              <w:t>մմ</w:t>
            </w:r>
            <w:r w:rsidRPr="004E067B">
              <w:rPr>
                <w:rFonts w:ascii="Arial Armenian" w:hAnsi="Arial Armenian" w:cs="Arial"/>
                <w:sz w:val="22"/>
                <w:szCs w:val="22"/>
              </w:rPr>
              <w:t xml:space="preserve"> </w:t>
            </w:r>
            <w:r w:rsidRPr="004E067B">
              <w:rPr>
                <w:rFonts w:ascii="Sylfaen" w:hAnsi="Sylfaen" w:cs="Sylfaen"/>
                <w:sz w:val="22"/>
                <w:szCs w:val="22"/>
              </w:rPr>
              <w:t>թուջե</w:t>
            </w:r>
            <w:r w:rsidRPr="004E067B">
              <w:rPr>
                <w:rFonts w:ascii="Arial Armenian" w:hAnsi="Arial Armenian" w:cs="Arial"/>
                <w:sz w:val="22"/>
                <w:szCs w:val="22"/>
              </w:rPr>
              <w:t xml:space="preserve"> </w:t>
            </w:r>
            <w:r w:rsidRPr="004E067B">
              <w:rPr>
                <w:rFonts w:ascii="Sylfaen" w:hAnsi="Sylfaen" w:cs="Sylfaen"/>
                <w:sz w:val="22"/>
                <w:szCs w:val="22"/>
              </w:rPr>
              <w:t>կցաշուրթավոր</w:t>
            </w:r>
            <w:r w:rsidRPr="004E067B">
              <w:rPr>
                <w:rFonts w:ascii="Arial Armenian" w:hAnsi="Arial Armenian" w:cs="Arial"/>
                <w:sz w:val="22"/>
                <w:szCs w:val="22"/>
              </w:rPr>
              <w:t xml:space="preserve"> </w:t>
            </w:r>
            <w:r w:rsidRPr="004E067B">
              <w:rPr>
                <w:rFonts w:ascii="Sylfaen" w:hAnsi="Sylfaen" w:cs="Sylfaen"/>
                <w:sz w:val="22"/>
                <w:szCs w:val="22"/>
              </w:rPr>
              <w:t>սողնակ</w:t>
            </w:r>
            <w:r w:rsidRPr="004E067B">
              <w:rPr>
                <w:rFonts w:ascii="Arial Armenian" w:hAnsi="Arial Armenian" w:cs="Arial"/>
                <w:sz w:val="22"/>
                <w:szCs w:val="22"/>
              </w:rPr>
              <w:t xml:space="preserve"> , Py=1.0</w:t>
            </w:r>
            <w:r w:rsidRPr="004E067B">
              <w:rPr>
                <w:rFonts w:ascii="Sylfaen" w:hAnsi="Sylfaen" w:cs="Sylfaen"/>
                <w:sz w:val="22"/>
                <w:szCs w:val="22"/>
              </w:rPr>
              <w:t>ՄՊա</w:t>
            </w:r>
            <w:r w:rsidRPr="004E067B">
              <w:rPr>
                <w:rFonts w:ascii="Arial Armenian" w:hAnsi="Arial Armenian" w:cs="Arial"/>
                <w:sz w:val="22"/>
                <w:szCs w:val="22"/>
              </w:rPr>
              <w:t xml:space="preserve">, </w:t>
            </w:r>
            <w:r w:rsidRPr="004E067B">
              <w:rPr>
                <w:rFonts w:ascii="Sylfaen" w:hAnsi="Sylfaen" w:cs="Sylfaen"/>
                <w:sz w:val="22"/>
                <w:szCs w:val="22"/>
              </w:rPr>
              <w:t>արժեք</w:t>
            </w:r>
            <w:r w:rsidRPr="004E067B">
              <w:rPr>
                <w:rFonts w:ascii="Arial Armenian" w:hAnsi="Arial Armenian" w:cs="Arial"/>
                <w:sz w:val="22"/>
                <w:szCs w:val="22"/>
              </w:rPr>
              <w:t xml:space="preserve">, </w:t>
            </w:r>
            <w:r w:rsidRPr="004E067B">
              <w:rPr>
                <w:rFonts w:ascii="Sylfaen" w:hAnsi="Sylfaen" w:cs="Sylfaen"/>
                <w:sz w:val="22"/>
                <w:szCs w:val="22"/>
              </w:rPr>
              <w:t>մատակարարում</w:t>
            </w:r>
            <w:r w:rsidRPr="004E067B">
              <w:rPr>
                <w:rFonts w:ascii="Arial Armenian" w:hAnsi="Arial Armenian" w:cs="Arial"/>
                <w:sz w:val="22"/>
                <w:szCs w:val="22"/>
              </w:rPr>
              <w:t xml:space="preserve"> </w:t>
            </w:r>
            <w:r w:rsidRPr="004E067B">
              <w:rPr>
                <w:rFonts w:ascii="Sylfaen" w:hAnsi="Sylfaen" w:cs="Sylfaen"/>
                <w:sz w:val="22"/>
                <w:szCs w:val="22"/>
              </w:rPr>
              <w:t>և</w:t>
            </w:r>
            <w:r w:rsidRPr="004E067B">
              <w:rPr>
                <w:rFonts w:ascii="Arial Armenian" w:hAnsi="Arial Armenian" w:cs="Arial"/>
                <w:sz w:val="22"/>
                <w:szCs w:val="22"/>
              </w:rPr>
              <w:t xml:space="preserve"> </w:t>
            </w:r>
            <w:r w:rsidRPr="004E067B">
              <w:rPr>
                <w:rFonts w:ascii="Sylfaen" w:hAnsi="Sylfaen" w:cs="Sylfaen"/>
                <w:sz w:val="22"/>
                <w:szCs w:val="22"/>
              </w:rPr>
              <w:t>տեղադրում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Sylfaen" w:hAnsi="Sylfaen" w:cs="Sylfaen"/>
                <w:sz w:val="22"/>
                <w:szCs w:val="22"/>
              </w:rPr>
              <w:t>հատ</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5,0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103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1,44</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22-370</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Փ</w:t>
            </w:r>
            <w:r w:rsidRPr="004E067B">
              <w:rPr>
                <w:rFonts w:ascii="Arial Armenian" w:hAnsi="Arial Armenian" w:cs="Arial"/>
                <w:sz w:val="22"/>
                <w:szCs w:val="22"/>
              </w:rPr>
              <w:t>100</w:t>
            </w:r>
            <w:r w:rsidRPr="004E067B">
              <w:rPr>
                <w:rFonts w:ascii="Sylfaen" w:hAnsi="Sylfaen" w:cs="Sylfaen"/>
                <w:sz w:val="22"/>
                <w:szCs w:val="22"/>
              </w:rPr>
              <w:t>մմ</w:t>
            </w:r>
            <w:r w:rsidRPr="004E067B">
              <w:rPr>
                <w:rFonts w:ascii="Arial Armenian" w:hAnsi="Arial Armenian" w:cs="Arial"/>
                <w:sz w:val="22"/>
                <w:szCs w:val="22"/>
              </w:rPr>
              <w:t xml:space="preserve"> </w:t>
            </w:r>
            <w:r w:rsidRPr="004E067B">
              <w:rPr>
                <w:rFonts w:ascii="Sylfaen" w:hAnsi="Sylfaen" w:cs="Sylfaen"/>
                <w:sz w:val="22"/>
                <w:szCs w:val="22"/>
              </w:rPr>
              <w:t>թուջե</w:t>
            </w:r>
            <w:r w:rsidRPr="004E067B">
              <w:rPr>
                <w:rFonts w:ascii="Arial Armenian" w:hAnsi="Arial Armenian" w:cs="Arial"/>
                <w:sz w:val="22"/>
                <w:szCs w:val="22"/>
              </w:rPr>
              <w:t xml:space="preserve"> </w:t>
            </w:r>
            <w:r w:rsidRPr="004E067B">
              <w:rPr>
                <w:rFonts w:ascii="Sylfaen" w:hAnsi="Sylfaen" w:cs="Sylfaen"/>
                <w:sz w:val="22"/>
                <w:szCs w:val="22"/>
              </w:rPr>
              <w:t>կցաշուրթավոր</w:t>
            </w:r>
            <w:r w:rsidRPr="004E067B">
              <w:rPr>
                <w:rFonts w:ascii="Arial Armenian" w:hAnsi="Arial Armenian" w:cs="Arial"/>
                <w:sz w:val="22"/>
                <w:szCs w:val="22"/>
              </w:rPr>
              <w:t xml:space="preserve"> </w:t>
            </w:r>
            <w:r w:rsidRPr="004E067B">
              <w:rPr>
                <w:rFonts w:ascii="Sylfaen" w:hAnsi="Sylfaen" w:cs="Sylfaen"/>
                <w:sz w:val="22"/>
                <w:szCs w:val="22"/>
              </w:rPr>
              <w:t>սողնակ</w:t>
            </w:r>
            <w:r w:rsidRPr="004E067B">
              <w:rPr>
                <w:rFonts w:ascii="Arial Armenian" w:hAnsi="Arial Armenian" w:cs="Arial"/>
                <w:sz w:val="22"/>
                <w:szCs w:val="22"/>
              </w:rPr>
              <w:t xml:space="preserve"> , Py=1.0</w:t>
            </w:r>
            <w:r w:rsidRPr="004E067B">
              <w:rPr>
                <w:rFonts w:ascii="Sylfaen" w:hAnsi="Sylfaen" w:cs="Sylfaen"/>
                <w:sz w:val="22"/>
                <w:szCs w:val="22"/>
              </w:rPr>
              <w:t>ՄՊա</w:t>
            </w:r>
            <w:r w:rsidRPr="004E067B">
              <w:rPr>
                <w:rFonts w:ascii="Arial Armenian" w:hAnsi="Arial Armenian" w:cs="Arial"/>
                <w:sz w:val="22"/>
                <w:szCs w:val="22"/>
              </w:rPr>
              <w:t xml:space="preserve">, </w:t>
            </w:r>
            <w:r w:rsidRPr="004E067B">
              <w:rPr>
                <w:rFonts w:ascii="Sylfaen" w:hAnsi="Sylfaen" w:cs="Sylfaen"/>
                <w:sz w:val="22"/>
                <w:szCs w:val="22"/>
              </w:rPr>
              <w:t>արժեք</w:t>
            </w:r>
            <w:r w:rsidRPr="004E067B">
              <w:rPr>
                <w:rFonts w:ascii="Arial Armenian" w:hAnsi="Arial Armenian" w:cs="Arial"/>
                <w:sz w:val="22"/>
                <w:szCs w:val="22"/>
              </w:rPr>
              <w:t xml:space="preserve">, </w:t>
            </w:r>
            <w:r w:rsidRPr="004E067B">
              <w:rPr>
                <w:rFonts w:ascii="Sylfaen" w:hAnsi="Sylfaen" w:cs="Sylfaen"/>
                <w:sz w:val="22"/>
                <w:szCs w:val="22"/>
              </w:rPr>
              <w:t>մատակարարում</w:t>
            </w:r>
            <w:r w:rsidRPr="004E067B">
              <w:rPr>
                <w:rFonts w:ascii="Arial Armenian" w:hAnsi="Arial Armenian" w:cs="Arial"/>
                <w:sz w:val="22"/>
                <w:szCs w:val="22"/>
              </w:rPr>
              <w:t xml:space="preserve"> </w:t>
            </w:r>
            <w:r w:rsidRPr="004E067B">
              <w:rPr>
                <w:rFonts w:ascii="Sylfaen" w:hAnsi="Sylfaen" w:cs="Sylfaen"/>
                <w:sz w:val="22"/>
                <w:szCs w:val="22"/>
              </w:rPr>
              <w:t>և</w:t>
            </w:r>
            <w:r w:rsidRPr="004E067B">
              <w:rPr>
                <w:rFonts w:ascii="Arial Armenian" w:hAnsi="Arial Armenian" w:cs="Arial"/>
                <w:sz w:val="22"/>
                <w:szCs w:val="22"/>
              </w:rPr>
              <w:t xml:space="preserve"> </w:t>
            </w:r>
            <w:r w:rsidRPr="004E067B">
              <w:rPr>
                <w:rFonts w:ascii="Sylfaen" w:hAnsi="Sylfaen" w:cs="Sylfaen"/>
                <w:sz w:val="22"/>
                <w:szCs w:val="22"/>
              </w:rPr>
              <w:t>տեղադրում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Sylfaen" w:hAnsi="Sylfaen" w:cs="Sylfaen"/>
                <w:sz w:val="22"/>
                <w:szCs w:val="22"/>
              </w:rPr>
              <w:t>հատ</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4,0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103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1,45</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22-365</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Պոլիէթիլենե</w:t>
            </w:r>
            <w:r w:rsidRPr="004E067B">
              <w:rPr>
                <w:rFonts w:ascii="Arial Armenian" w:hAnsi="Arial Armenian" w:cs="Arial"/>
                <w:sz w:val="22"/>
                <w:szCs w:val="22"/>
              </w:rPr>
              <w:t xml:space="preserve"> </w:t>
            </w:r>
            <w:r w:rsidRPr="004E067B">
              <w:rPr>
                <w:rFonts w:ascii="Sylfaen" w:hAnsi="Sylfaen" w:cs="Sylfaen"/>
                <w:sz w:val="22"/>
                <w:szCs w:val="22"/>
              </w:rPr>
              <w:t>անցում</w:t>
            </w:r>
            <w:r w:rsidRPr="004E067B">
              <w:rPr>
                <w:rFonts w:ascii="Arial Armenian" w:hAnsi="Arial Armenian" w:cs="Arial"/>
                <w:sz w:val="22"/>
                <w:szCs w:val="22"/>
              </w:rPr>
              <w:t xml:space="preserve"> OD110/75</w:t>
            </w:r>
            <w:r w:rsidRPr="004E067B">
              <w:rPr>
                <w:rFonts w:ascii="Sylfaen" w:hAnsi="Sylfaen" w:cs="Sylfaen"/>
                <w:sz w:val="22"/>
                <w:szCs w:val="22"/>
              </w:rPr>
              <w:t>մմ</w:t>
            </w:r>
            <w:r w:rsidRPr="004E067B">
              <w:rPr>
                <w:rFonts w:ascii="Arial Armenian" w:hAnsi="Arial Armenian" w:cs="Arial"/>
                <w:sz w:val="22"/>
                <w:szCs w:val="22"/>
              </w:rPr>
              <w:t xml:space="preserve"> , PN10, </w:t>
            </w:r>
            <w:r w:rsidRPr="004E067B">
              <w:rPr>
                <w:rFonts w:ascii="Sylfaen" w:hAnsi="Sylfaen" w:cs="Sylfaen"/>
                <w:sz w:val="22"/>
                <w:szCs w:val="22"/>
              </w:rPr>
              <w:t>արժեք</w:t>
            </w:r>
            <w:r w:rsidRPr="004E067B">
              <w:rPr>
                <w:rFonts w:ascii="Arial Armenian" w:hAnsi="Arial Armenian" w:cs="Arial"/>
                <w:sz w:val="22"/>
                <w:szCs w:val="22"/>
              </w:rPr>
              <w:t xml:space="preserve">, </w:t>
            </w:r>
            <w:r w:rsidRPr="004E067B">
              <w:rPr>
                <w:rFonts w:ascii="Sylfaen" w:hAnsi="Sylfaen" w:cs="Sylfaen"/>
                <w:sz w:val="22"/>
                <w:szCs w:val="22"/>
              </w:rPr>
              <w:t>մատակարարում</w:t>
            </w:r>
            <w:r w:rsidRPr="004E067B">
              <w:rPr>
                <w:rFonts w:ascii="Arial Armenian" w:hAnsi="Arial Armenian" w:cs="Arial"/>
                <w:sz w:val="22"/>
                <w:szCs w:val="22"/>
              </w:rPr>
              <w:t xml:space="preserve">, </w:t>
            </w:r>
            <w:r w:rsidRPr="004E067B">
              <w:rPr>
                <w:rFonts w:ascii="Sylfaen" w:hAnsi="Sylfaen" w:cs="Sylfaen"/>
                <w:sz w:val="22"/>
                <w:szCs w:val="22"/>
              </w:rPr>
              <w:t>տեղադրում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Ñ³ï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1,0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1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1,46</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22-365</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Պոլիէթիլենե</w:t>
            </w:r>
            <w:r w:rsidRPr="004E067B">
              <w:rPr>
                <w:rFonts w:ascii="Arial Armenian" w:hAnsi="Arial Armenian" w:cs="Arial"/>
                <w:sz w:val="22"/>
                <w:szCs w:val="22"/>
              </w:rPr>
              <w:t xml:space="preserve"> </w:t>
            </w:r>
            <w:r w:rsidRPr="004E067B">
              <w:rPr>
                <w:rFonts w:ascii="Sylfaen" w:hAnsi="Sylfaen" w:cs="Sylfaen"/>
                <w:sz w:val="22"/>
                <w:szCs w:val="22"/>
              </w:rPr>
              <w:t>անցում</w:t>
            </w:r>
            <w:r w:rsidRPr="004E067B">
              <w:rPr>
                <w:rFonts w:ascii="Arial Armenian" w:hAnsi="Arial Armenian" w:cs="Arial"/>
                <w:sz w:val="22"/>
                <w:szCs w:val="22"/>
              </w:rPr>
              <w:t xml:space="preserve"> OD110/63</w:t>
            </w:r>
            <w:r w:rsidRPr="004E067B">
              <w:rPr>
                <w:rFonts w:ascii="Sylfaen" w:hAnsi="Sylfaen" w:cs="Sylfaen"/>
                <w:sz w:val="22"/>
                <w:szCs w:val="22"/>
              </w:rPr>
              <w:t>մմ</w:t>
            </w:r>
            <w:r w:rsidRPr="004E067B">
              <w:rPr>
                <w:rFonts w:ascii="Arial Armenian" w:hAnsi="Arial Armenian" w:cs="Arial"/>
                <w:sz w:val="22"/>
                <w:szCs w:val="22"/>
              </w:rPr>
              <w:t xml:space="preserve"> , PN10, </w:t>
            </w:r>
            <w:r w:rsidRPr="004E067B">
              <w:rPr>
                <w:rFonts w:ascii="Sylfaen" w:hAnsi="Sylfaen" w:cs="Sylfaen"/>
                <w:sz w:val="22"/>
                <w:szCs w:val="22"/>
              </w:rPr>
              <w:t>արժեք</w:t>
            </w:r>
            <w:r w:rsidRPr="004E067B">
              <w:rPr>
                <w:rFonts w:ascii="Arial Armenian" w:hAnsi="Arial Armenian" w:cs="Arial"/>
                <w:sz w:val="22"/>
                <w:szCs w:val="22"/>
              </w:rPr>
              <w:t xml:space="preserve"> </w:t>
            </w:r>
            <w:r w:rsidRPr="004E067B">
              <w:rPr>
                <w:rFonts w:ascii="Sylfaen" w:hAnsi="Sylfaen" w:cs="Sylfaen"/>
                <w:sz w:val="22"/>
                <w:szCs w:val="22"/>
              </w:rPr>
              <w:t>մատակարարում</w:t>
            </w:r>
            <w:r w:rsidRPr="004E067B">
              <w:rPr>
                <w:rFonts w:ascii="Arial Armenian" w:hAnsi="Arial Armenian" w:cs="Arial"/>
                <w:sz w:val="22"/>
                <w:szCs w:val="22"/>
              </w:rPr>
              <w:t xml:space="preserve">, </w:t>
            </w:r>
            <w:r w:rsidRPr="004E067B">
              <w:rPr>
                <w:rFonts w:ascii="Sylfaen" w:hAnsi="Sylfaen" w:cs="Sylfaen"/>
                <w:sz w:val="22"/>
                <w:szCs w:val="22"/>
              </w:rPr>
              <w:t>տեղադրում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Ñ³ï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2,0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4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1,47</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22-365</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Պոլիէթիլենե</w:t>
            </w:r>
            <w:r w:rsidRPr="004E067B">
              <w:rPr>
                <w:rFonts w:ascii="Arial Armenian" w:hAnsi="Arial Armenian" w:cs="Arial"/>
                <w:sz w:val="22"/>
                <w:szCs w:val="22"/>
              </w:rPr>
              <w:t xml:space="preserve"> </w:t>
            </w:r>
            <w:r w:rsidRPr="004E067B">
              <w:rPr>
                <w:rFonts w:ascii="Sylfaen" w:hAnsi="Sylfaen" w:cs="Sylfaen"/>
                <w:sz w:val="22"/>
                <w:szCs w:val="22"/>
              </w:rPr>
              <w:t>անցում</w:t>
            </w:r>
            <w:r w:rsidRPr="004E067B">
              <w:rPr>
                <w:rFonts w:ascii="Arial Armenian" w:hAnsi="Arial Armenian" w:cs="Arial"/>
                <w:sz w:val="22"/>
                <w:szCs w:val="22"/>
              </w:rPr>
              <w:t xml:space="preserve"> OD75/63</w:t>
            </w:r>
            <w:r w:rsidRPr="004E067B">
              <w:rPr>
                <w:rFonts w:ascii="Sylfaen" w:hAnsi="Sylfaen" w:cs="Sylfaen"/>
                <w:sz w:val="22"/>
                <w:szCs w:val="22"/>
              </w:rPr>
              <w:t>մմ</w:t>
            </w:r>
            <w:r w:rsidRPr="004E067B">
              <w:rPr>
                <w:rFonts w:ascii="Arial Armenian" w:hAnsi="Arial Armenian" w:cs="Arial"/>
                <w:sz w:val="22"/>
                <w:szCs w:val="22"/>
              </w:rPr>
              <w:t xml:space="preserve"> , PN10, </w:t>
            </w:r>
            <w:r w:rsidRPr="004E067B">
              <w:rPr>
                <w:rFonts w:ascii="Sylfaen" w:hAnsi="Sylfaen" w:cs="Sylfaen"/>
                <w:sz w:val="22"/>
                <w:szCs w:val="22"/>
              </w:rPr>
              <w:t>արժեք</w:t>
            </w:r>
            <w:r w:rsidRPr="004E067B">
              <w:rPr>
                <w:rFonts w:ascii="Arial Armenian" w:hAnsi="Arial Armenian" w:cs="Arial"/>
                <w:sz w:val="22"/>
                <w:szCs w:val="22"/>
              </w:rPr>
              <w:t xml:space="preserve"> </w:t>
            </w:r>
            <w:r w:rsidRPr="004E067B">
              <w:rPr>
                <w:rFonts w:ascii="Sylfaen" w:hAnsi="Sylfaen" w:cs="Sylfaen"/>
                <w:sz w:val="22"/>
                <w:szCs w:val="22"/>
              </w:rPr>
              <w:t>մատակարարում</w:t>
            </w:r>
            <w:r w:rsidRPr="004E067B">
              <w:rPr>
                <w:rFonts w:ascii="Arial Armenian" w:hAnsi="Arial Armenian" w:cs="Arial"/>
                <w:sz w:val="22"/>
                <w:szCs w:val="22"/>
              </w:rPr>
              <w:t xml:space="preserve">, </w:t>
            </w:r>
            <w:r w:rsidRPr="004E067B">
              <w:rPr>
                <w:rFonts w:ascii="Sylfaen" w:hAnsi="Sylfaen" w:cs="Sylfaen"/>
                <w:sz w:val="22"/>
                <w:szCs w:val="22"/>
              </w:rPr>
              <w:t>տեղադրում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Ñ³ï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3,0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7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1,48</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 xml:space="preserve">22-401 </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Միացում</w:t>
            </w:r>
            <w:r w:rsidRPr="004E067B">
              <w:rPr>
                <w:rFonts w:ascii="Arial Armenian" w:hAnsi="Arial Armenian" w:cs="Arial"/>
                <w:sz w:val="22"/>
                <w:szCs w:val="22"/>
              </w:rPr>
              <w:t xml:space="preserve"> </w:t>
            </w:r>
            <w:r w:rsidRPr="004E067B">
              <w:rPr>
                <w:rFonts w:ascii="Sylfaen" w:hAnsi="Sylfaen" w:cs="Sylfaen"/>
                <w:sz w:val="22"/>
                <w:szCs w:val="22"/>
              </w:rPr>
              <w:t>պողպատե</w:t>
            </w:r>
            <w:r w:rsidRPr="004E067B">
              <w:rPr>
                <w:rFonts w:ascii="Arial Armenian" w:hAnsi="Arial Armenian" w:cs="Arial"/>
                <w:sz w:val="22"/>
                <w:szCs w:val="22"/>
              </w:rPr>
              <w:t xml:space="preserve">  </w:t>
            </w:r>
            <w:r w:rsidRPr="004E067B">
              <w:rPr>
                <w:rFonts w:ascii="Sylfaen" w:hAnsi="Sylfaen" w:cs="Sylfaen"/>
                <w:sz w:val="22"/>
                <w:szCs w:val="22"/>
              </w:rPr>
              <w:t>Փ</w:t>
            </w:r>
            <w:r w:rsidRPr="004E067B">
              <w:rPr>
                <w:rFonts w:ascii="Arial Armenian" w:hAnsi="Arial Armenian" w:cs="Arial"/>
                <w:sz w:val="22"/>
                <w:szCs w:val="22"/>
              </w:rPr>
              <w:t>200</w:t>
            </w:r>
            <w:r w:rsidRPr="004E067B">
              <w:rPr>
                <w:rFonts w:ascii="Sylfaen" w:hAnsi="Sylfaen" w:cs="Sylfaen"/>
                <w:sz w:val="22"/>
                <w:szCs w:val="22"/>
              </w:rPr>
              <w:t>մմ</w:t>
            </w:r>
            <w:r w:rsidRPr="004E067B">
              <w:rPr>
                <w:rFonts w:ascii="Arial Armenian" w:hAnsi="Arial Armenian" w:cs="Arial"/>
                <w:sz w:val="22"/>
                <w:szCs w:val="22"/>
              </w:rPr>
              <w:t xml:space="preserve"> </w:t>
            </w:r>
            <w:r w:rsidRPr="004E067B">
              <w:rPr>
                <w:rFonts w:ascii="Sylfaen" w:hAnsi="Sylfaen" w:cs="Sylfaen"/>
                <w:sz w:val="22"/>
                <w:szCs w:val="22"/>
              </w:rPr>
              <w:t>խողովակին</w:t>
            </w:r>
            <w:r w:rsidRPr="004E067B">
              <w:rPr>
                <w:rFonts w:ascii="Arial Armenian" w:hAnsi="Arial Armenian" w:cs="Arial"/>
                <w:sz w:val="22"/>
                <w:szCs w:val="22"/>
              </w:rPr>
              <w:t xml:space="preserve">, </w:t>
            </w:r>
            <w:r w:rsidRPr="004E067B">
              <w:rPr>
                <w:rFonts w:ascii="Sylfaen" w:hAnsi="Sylfaen" w:cs="Sylfaen"/>
                <w:sz w:val="22"/>
                <w:szCs w:val="22"/>
              </w:rPr>
              <w:t>ներառյալ</w:t>
            </w:r>
            <w:r w:rsidRPr="004E067B">
              <w:rPr>
                <w:rFonts w:ascii="Arial Armenian" w:hAnsi="Arial Armenian" w:cs="Arial"/>
                <w:sz w:val="22"/>
                <w:szCs w:val="22"/>
              </w:rPr>
              <w:t xml:space="preserve"> </w:t>
            </w:r>
            <w:r w:rsidRPr="004E067B">
              <w:rPr>
                <w:rFonts w:ascii="Sylfaen" w:hAnsi="Sylfaen" w:cs="Sylfaen"/>
                <w:sz w:val="22"/>
                <w:szCs w:val="22"/>
              </w:rPr>
              <w:t>նյութերի</w:t>
            </w:r>
            <w:r w:rsidRPr="004E067B">
              <w:rPr>
                <w:rFonts w:ascii="Arial Armenian" w:hAnsi="Arial Armenian" w:cs="Arial"/>
                <w:sz w:val="22"/>
                <w:szCs w:val="22"/>
              </w:rPr>
              <w:t xml:space="preserve"> </w:t>
            </w:r>
            <w:r w:rsidRPr="004E067B">
              <w:rPr>
                <w:rFonts w:ascii="Sylfaen" w:hAnsi="Sylfaen" w:cs="Sylfaen"/>
                <w:sz w:val="22"/>
                <w:szCs w:val="22"/>
              </w:rPr>
              <w:t>արժեքը</w:t>
            </w:r>
            <w:r w:rsidRPr="004E067B">
              <w:rPr>
                <w:rFonts w:ascii="Arial Armenian" w:hAnsi="Arial Armenian" w:cs="Arial"/>
                <w:sz w:val="22"/>
                <w:szCs w:val="22"/>
              </w:rPr>
              <w:t xml:space="preserve">, </w:t>
            </w:r>
            <w:r w:rsidRPr="004E067B">
              <w:rPr>
                <w:rFonts w:ascii="Sylfaen" w:hAnsi="Sylfaen" w:cs="Sylfaen"/>
                <w:sz w:val="22"/>
                <w:szCs w:val="22"/>
              </w:rPr>
              <w:t>մատակարարումը</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Sylfaen" w:hAnsi="Sylfaen" w:cs="Sylfaen"/>
                <w:sz w:val="22"/>
                <w:szCs w:val="22"/>
              </w:rPr>
              <w:t>տեղ</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2,0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93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1,49</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22-398</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Միացում</w:t>
            </w:r>
            <w:r w:rsidRPr="004E067B">
              <w:rPr>
                <w:rFonts w:ascii="Arial Armenian" w:hAnsi="Arial Armenian" w:cs="Arial"/>
                <w:sz w:val="22"/>
                <w:szCs w:val="22"/>
              </w:rPr>
              <w:t xml:space="preserve"> </w:t>
            </w:r>
            <w:r w:rsidRPr="004E067B">
              <w:rPr>
                <w:rFonts w:ascii="Sylfaen" w:hAnsi="Sylfaen" w:cs="Sylfaen"/>
                <w:sz w:val="22"/>
                <w:szCs w:val="22"/>
              </w:rPr>
              <w:t>պոլիէթիլենե</w:t>
            </w:r>
            <w:r w:rsidRPr="004E067B">
              <w:rPr>
                <w:rFonts w:ascii="Arial Armenian" w:hAnsi="Arial Armenian" w:cs="Arial"/>
                <w:sz w:val="22"/>
                <w:szCs w:val="22"/>
              </w:rPr>
              <w:t xml:space="preserve">  </w:t>
            </w:r>
            <w:r w:rsidRPr="004E067B">
              <w:rPr>
                <w:rFonts w:ascii="Sylfaen" w:hAnsi="Sylfaen" w:cs="Sylfaen"/>
                <w:sz w:val="22"/>
                <w:szCs w:val="22"/>
              </w:rPr>
              <w:t>Փ</w:t>
            </w:r>
            <w:r w:rsidRPr="004E067B">
              <w:rPr>
                <w:rFonts w:ascii="Arial Armenian" w:hAnsi="Arial Armenian" w:cs="Arial"/>
                <w:sz w:val="22"/>
                <w:szCs w:val="22"/>
              </w:rPr>
              <w:t>75</w:t>
            </w:r>
            <w:r w:rsidRPr="004E067B">
              <w:rPr>
                <w:rFonts w:ascii="Sylfaen" w:hAnsi="Sylfaen" w:cs="Sylfaen"/>
                <w:sz w:val="22"/>
                <w:szCs w:val="22"/>
              </w:rPr>
              <w:t>մմ</w:t>
            </w:r>
            <w:r w:rsidRPr="004E067B">
              <w:rPr>
                <w:rFonts w:ascii="Arial Armenian" w:hAnsi="Arial Armenian" w:cs="Arial"/>
                <w:sz w:val="22"/>
                <w:szCs w:val="22"/>
              </w:rPr>
              <w:t xml:space="preserve"> </w:t>
            </w:r>
            <w:r w:rsidRPr="004E067B">
              <w:rPr>
                <w:rFonts w:ascii="Sylfaen" w:hAnsi="Sylfaen" w:cs="Sylfaen"/>
                <w:sz w:val="22"/>
                <w:szCs w:val="22"/>
              </w:rPr>
              <w:t>խողովակին</w:t>
            </w:r>
            <w:r w:rsidRPr="004E067B">
              <w:rPr>
                <w:rFonts w:ascii="Arial Armenian" w:hAnsi="Arial Armenian" w:cs="Arial"/>
                <w:sz w:val="22"/>
                <w:szCs w:val="22"/>
              </w:rPr>
              <w:t xml:space="preserve">, </w:t>
            </w:r>
            <w:r w:rsidRPr="004E067B">
              <w:rPr>
                <w:rFonts w:ascii="Sylfaen" w:hAnsi="Sylfaen" w:cs="Sylfaen"/>
                <w:sz w:val="22"/>
                <w:szCs w:val="22"/>
              </w:rPr>
              <w:t>ներառյալ</w:t>
            </w:r>
            <w:r w:rsidRPr="004E067B">
              <w:rPr>
                <w:rFonts w:ascii="Arial Armenian" w:hAnsi="Arial Armenian" w:cs="Arial"/>
                <w:sz w:val="22"/>
                <w:szCs w:val="22"/>
              </w:rPr>
              <w:t xml:space="preserve"> </w:t>
            </w:r>
            <w:r w:rsidRPr="004E067B">
              <w:rPr>
                <w:rFonts w:ascii="Sylfaen" w:hAnsi="Sylfaen" w:cs="Sylfaen"/>
                <w:sz w:val="22"/>
                <w:szCs w:val="22"/>
              </w:rPr>
              <w:t>նյութերի</w:t>
            </w:r>
            <w:r w:rsidRPr="004E067B">
              <w:rPr>
                <w:rFonts w:ascii="Arial Armenian" w:hAnsi="Arial Armenian" w:cs="Arial"/>
                <w:sz w:val="22"/>
                <w:szCs w:val="22"/>
              </w:rPr>
              <w:t xml:space="preserve"> </w:t>
            </w:r>
            <w:r w:rsidRPr="004E067B">
              <w:rPr>
                <w:rFonts w:ascii="Sylfaen" w:hAnsi="Sylfaen" w:cs="Sylfaen"/>
                <w:sz w:val="22"/>
                <w:szCs w:val="22"/>
              </w:rPr>
              <w:t>արժեքը</w:t>
            </w:r>
            <w:r w:rsidRPr="004E067B">
              <w:rPr>
                <w:rFonts w:ascii="Arial Armenian" w:hAnsi="Arial Armenian" w:cs="Arial"/>
                <w:sz w:val="22"/>
                <w:szCs w:val="22"/>
              </w:rPr>
              <w:t xml:space="preserve">, </w:t>
            </w:r>
            <w:r w:rsidRPr="004E067B">
              <w:rPr>
                <w:rFonts w:ascii="Sylfaen" w:hAnsi="Sylfaen" w:cs="Sylfaen"/>
                <w:sz w:val="22"/>
                <w:szCs w:val="22"/>
              </w:rPr>
              <w:t>մատակարարումը</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Sylfaen" w:hAnsi="Sylfaen" w:cs="Sylfaen"/>
                <w:sz w:val="22"/>
                <w:szCs w:val="22"/>
              </w:rPr>
              <w:t>տեղ</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1,0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91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1,50</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22-312</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Փ</w:t>
            </w:r>
            <w:r w:rsidRPr="004E067B">
              <w:rPr>
                <w:rFonts w:ascii="Times Armenian" w:hAnsi="Times Armenian" w:cs="Arial"/>
                <w:sz w:val="22"/>
                <w:szCs w:val="22"/>
              </w:rPr>
              <w:t>65</w:t>
            </w:r>
            <w:r w:rsidRPr="004E067B">
              <w:rPr>
                <w:rFonts w:ascii="Sylfaen" w:hAnsi="Sylfaen" w:cs="Sylfaen"/>
                <w:sz w:val="22"/>
                <w:szCs w:val="22"/>
              </w:rPr>
              <w:t>մմ</w:t>
            </w:r>
            <w:r w:rsidRPr="004E067B">
              <w:rPr>
                <w:rFonts w:ascii="Times Armenian" w:hAnsi="Times Armenian" w:cs="Arial"/>
                <w:sz w:val="22"/>
                <w:szCs w:val="22"/>
              </w:rPr>
              <w:t xml:space="preserve"> </w:t>
            </w:r>
            <w:r w:rsidRPr="004E067B">
              <w:rPr>
                <w:rFonts w:ascii="Sylfaen" w:hAnsi="Sylfaen" w:cs="Sylfaen"/>
                <w:sz w:val="22"/>
                <w:szCs w:val="22"/>
              </w:rPr>
              <w:t>պոլիէթիլենե</w:t>
            </w:r>
            <w:r w:rsidRPr="004E067B">
              <w:rPr>
                <w:rFonts w:ascii="Times Armenian" w:hAnsi="Times Armenian" w:cs="Arial"/>
                <w:sz w:val="22"/>
                <w:szCs w:val="22"/>
              </w:rPr>
              <w:t xml:space="preserve"> </w:t>
            </w:r>
            <w:r w:rsidRPr="004E067B">
              <w:rPr>
                <w:rFonts w:ascii="Sylfaen" w:hAnsi="Sylfaen" w:cs="Sylfaen"/>
                <w:sz w:val="22"/>
                <w:szCs w:val="22"/>
              </w:rPr>
              <w:t>խողովակաշարի</w:t>
            </w:r>
            <w:r w:rsidRPr="004E067B">
              <w:rPr>
                <w:rFonts w:ascii="Times Armenian" w:hAnsi="Times Armenian" w:cs="Arial"/>
                <w:sz w:val="22"/>
                <w:szCs w:val="22"/>
              </w:rPr>
              <w:t xml:space="preserve"> </w:t>
            </w:r>
            <w:r w:rsidRPr="004E067B">
              <w:rPr>
                <w:rFonts w:ascii="Sylfaen" w:hAnsi="Sylfaen" w:cs="Sylfaen"/>
                <w:sz w:val="22"/>
                <w:szCs w:val="22"/>
              </w:rPr>
              <w:t>լվացում</w:t>
            </w:r>
            <w:r w:rsidRPr="004E067B">
              <w:rPr>
                <w:rFonts w:ascii="Times Armenian" w:hAnsi="Times Armenian" w:cs="Arial"/>
                <w:sz w:val="22"/>
                <w:szCs w:val="22"/>
              </w:rPr>
              <w:t xml:space="preserve"> </w:t>
            </w:r>
            <w:r w:rsidRPr="004E067B">
              <w:rPr>
                <w:rFonts w:ascii="Sylfaen" w:hAnsi="Sylfaen" w:cs="Sylfaen"/>
                <w:sz w:val="22"/>
                <w:szCs w:val="22"/>
              </w:rPr>
              <w:t>վարակազերծումով</w:t>
            </w:r>
            <w:r w:rsidRPr="004E067B">
              <w:rPr>
                <w:rFonts w:ascii="Times Armenian" w:hAnsi="Times Armenian" w:cs="Arial"/>
                <w:sz w:val="22"/>
                <w:szCs w:val="22"/>
              </w:rPr>
              <w:t xml:space="preserve">, </w:t>
            </w:r>
            <w:r w:rsidRPr="004E067B">
              <w:rPr>
                <w:rFonts w:ascii="Sylfaen" w:hAnsi="Sylfaen" w:cs="Sylfaen"/>
                <w:sz w:val="22"/>
                <w:szCs w:val="22"/>
              </w:rPr>
              <w:t>ներառյալ</w:t>
            </w:r>
            <w:r w:rsidRPr="004E067B">
              <w:rPr>
                <w:rFonts w:ascii="Times Armenian" w:hAnsi="Times Armenian" w:cs="Arial"/>
                <w:sz w:val="22"/>
                <w:szCs w:val="22"/>
              </w:rPr>
              <w:t xml:space="preserve"> </w:t>
            </w:r>
            <w:r w:rsidRPr="004E067B">
              <w:rPr>
                <w:rFonts w:ascii="Sylfaen" w:hAnsi="Sylfaen" w:cs="Sylfaen"/>
                <w:sz w:val="22"/>
                <w:szCs w:val="22"/>
              </w:rPr>
              <w:t>նյութերի</w:t>
            </w:r>
            <w:r w:rsidRPr="004E067B">
              <w:rPr>
                <w:rFonts w:ascii="Times Armenian" w:hAnsi="Times Armenian" w:cs="Arial"/>
                <w:sz w:val="22"/>
                <w:szCs w:val="22"/>
              </w:rPr>
              <w:t xml:space="preserve"> </w:t>
            </w:r>
            <w:r w:rsidRPr="004E067B">
              <w:rPr>
                <w:rFonts w:ascii="Sylfaen" w:hAnsi="Sylfaen" w:cs="Sylfaen"/>
                <w:sz w:val="22"/>
                <w:szCs w:val="22"/>
              </w:rPr>
              <w:t>արժեքը</w:t>
            </w:r>
            <w:r w:rsidRPr="004E067B">
              <w:rPr>
                <w:rFonts w:ascii="Times Armenian" w:hAnsi="Times Armenian" w:cs="Arial"/>
                <w:sz w:val="22"/>
                <w:szCs w:val="22"/>
              </w:rPr>
              <w:t xml:space="preserve">, </w:t>
            </w:r>
            <w:r w:rsidRPr="004E067B">
              <w:rPr>
                <w:rFonts w:ascii="Sylfaen" w:hAnsi="Sylfaen" w:cs="Sylfaen"/>
                <w:sz w:val="22"/>
                <w:szCs w:val="22"/>
              </w:rPr>
              <w:t>մատակարարումը</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կմ</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0,528</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90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1,51</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22-313</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Փ</w:t>
            </w:r>
            <w:r w:rsidRPr="004E067B">
              <w:rPr>
                <w:rFonts w:ascii="Times Armenian" w:hAnsi="Times Armenian" w:cs="Arial"/>
                <w:sz w:val="22"/>
                <w:szCs w:val="22"/>
              </w:rPr>
              <w:t>75</w:t>
            </w:r>
            <w:r w:rsidRPr="004E067B">
              <w:rPr>
                <w:rFonts w:ascii="Sylfaen" w:hAnsi="Sylfaen" w:cs="Sylfaen"/>
                <w:sz w:val="22"/>
                <w:szCs w:val="22"/>
              </w:rPr>
              <w:t>մմ</w:t>
            </w:r>
            <w:r w:rsidRPr="004E067B">
              <w:rPr>
                <w:rFonts w:ascii="Times Armenian" w:hAnsi="Times Armenian" w:cs="Arial"/>
                <w:sz w:val="22"/>
                <w:szCs w:val="22"/>
              </w:rPr>
              <w:t xml:space="preserve"> </w:t>
            </w:r>
            <w:r w:rsidRPr="004E067B">
              <w:rPr>
                <w:rFonts w:ascii="Sylfaen" w:hAnsi="Sylfaen" w:cs="Sylfaen"/>
                <w:sz w:val="22"/>
                <w:szCs w:val="22"/>
              </w:rPr>
              <w:t>պոլիէթիլենե</w:t>
            </w:r>
            <w:r w:rsidRPr="004E067B">
              <w:rPr>
                <w:rFonts w:ascii="Times Armenian" w:hAnsi="Times Armenian" w:cs="Arial"/>
                <w:sz w:val="22"/>
                <w:szCs w:val="22"/>
              </w:rPr>
              <w:t xml:space="preserve"> </w:t>
            </w:r>
            <w:r w:rsidRPr="004E067B">
              <w:rPr>
                <w:rFonts w:ascii="Sylfaen" w:hAnsi="Sylfaen" w:cs="Sylfaen"/>
                <w:sz w:val="22"/>
                <w:szCs w:val="22"/>
              </w:rPr>
              <w:t>խողովակաշարի</w:t>
            </w:r>
            <w:r w:rsidRPr="004E067B">
              <w:rPr>
                <w:rFonts w:ascii="Times Armenian" w:hAnsi="Times Armenian" w:cs="Arial"/>
                <w:sz w:val="22"/>
                <w:szCs w:val="22"/>
              </w:rPr>
              <w:t xml:space="preserve"> </w:t>
            </w:r>
            <w:r w:rsidRPr="004E067B">
              <w:rPr>
                <w:rFonts w:ascii="Sylfaen" w:hAnsi="Sylfaen" w:cs="Sylfaen"/>
                <w:sz w:val="22"/>
                <w:szCs w:val="22"/>
              </w:rPr>
              <w:t>լվացում</w:t>
            </w:r>
            <w:r w:rsidRPr="004E067B">
              <w:rPr>
                <w:rFonts w:ascii="Times Armenian" w:hAnsi="Times Armenian" w:cs="Arial"/>
                <w:sz w:val="22"/>
                <w:szCs w:val="22"/>
              </w:rPr>
              <w:t xml:space="preserve"> </w:t>
            </w:r>
            <w:r w:rsidRPr="004E067B">
              <w:rPr>
                <w:rFonts w:ascii="Sylfaen" w:hAnsi="Sylfaen" w:cs="Sylfaen"/>
                <w:sz w:val="22"/>
                <w:szCs w:val="22"/>
              </w:rPr>
              <w:t>վարակազերծումով</w:t>
            </w:r>
            <w:r w:rsidRPr="004E067B">
              <w:rPr>
                <w:rFonts w:ascii="Times Armenian" w:hAnsi="Times Armenian" w:cs="Arial"/>
                <w:sz w:val="22"/>
                <w:szCs w:val="22"/>
              </w:rPr>
              <w:t xml:space="preserve">, </w:t>
            </w:r>
            <w:r w:rsidRPr="004E067B">
              <w:rPr>
                <w:rFonts w:ascii="Sylfaen" w:hAnsi="Sylfaen" w:cs="Sylfaen"/>
                <w:sz w:val="22"/>
                <w:szCs w:val="22"/>
              </w:rPr>
              <w:t>ներառյալ</w:t>
            </w:r>
            <w:r w:rsidRPr="004E067B">
              <w:rPr>
                <w:rFonts w:ascii="Times Armenian" w:hAnsi="Times Armenian" w:cs="Arial"/>
                <w:sz w:val="22"/>
                <w:szCs w:val="22"/>
              </w:rPr>
              <w:t xml:space="preserve"> </w:t>
            </w:r>
            <w:r w:rsidRPr="004E067B">
              <w:rPr>
                <w:rFonts w:ascii="Sylfaen" w:hAnsi="Sylfaen" w:cs="Sylfaen"/>
                <w:sz w:val="22"/>
                <w:szCs w:val="22"/>
              </w:rPr>
              <w:t>նյութերի</w:t>
            </w:r>
            <w:r w:rsidRPr="004E067B">
              <w:rPr>
                <w:rFonts w:ascii="Times Armenian" w:hAnsi="Times Armenian" w:cs="Arial"/>
                <w:sz w:val="22"/>
                <w:szCs w:val="22"/>
              </w:rPr>
              <w:t xml:space="preserve"> </w:t>
            </w:r>
            <w:r w:rsidRPr="004E067B">
              <w:rPr>
                <w:rFonts w:ascii="Sylfaen" w:hAnsi="Sylfaen" w:cs="Sylfaen"/>
                <w:sz w:val="22"/>
                <w:szCs w:val="22"/>
              </w:rPr>
              <w:t>արժեքը</w:t>
            </w:r>
            <w:r w:rsidRPr="004E067B">
              <w:rPr>
                <w:rFonts w:ascii="Times Armenian" w:hAnsi="Times Armenian" w:cs="Arial"/>
                <w:sz w:val="22"/>
                <w:szCs w:val="22"/>
              </w:rPr>
              <w:t xml:space="preserve">, </w:t>
            </w:r>
            <w:r w:rsidRPr="004E067B">
              <w:rPr>
                <w:rFonts w:ascii="Sylfaen" w:hAnsi="Sylfaen" w:cs="Sylfaen"/>
                <w:sz w:val="22"/>
                <w:szCs w:val="22"/>
              </w:rPr>
              <w:t>մատակարարումը</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կմ</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0,990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9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1,52</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22-314</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Փ</w:t>
            </w:r>
            <w:r w:rsidRPr="004E067B">
              <w:rPr>
                <w:rFonts w:ascii="Times Armenian" w:hAnsi="Times Armenian" w:cs="Arial"/>
                <w:sz w:val="22"/>
                <w:szCs w:val="22"/>
              </w:rPr>
              <w:t>110</w:t>
            </w:r>
            <w:r w:rsidRPr="004E067B">
              <w:rPr>
                <w:rFonts w:ascii="Sylfaen" w:hAnsi="Sylfaen" w:cs="Sylfaen"/>
                <w:sz w:val="22"/>
                <w:szCs w:val="22"/>
              </w:rPr>
              <w:t>մմ</w:t>
            </w:r>
            <w:r w:rsidRPr="004E067B">
              <w:rPr>
                <w:rFonts w:ascii="Times Armenian" w:hAnsi="Times Armenian" w:cs="Arial"/>
                <w:sz w:val="22"/>
                <w:szCs w:val="22"/>
              </w:rPr>
              <w:t xml:space="preserve"> </w:t>
            </w:r>
            <w:r w:rsidRPr="004E067B">
              <w:rPr>
                <w:rFonts w:ascii="Sylfaen" w:hAnsi="Sylfaen" w:cs="Sylfaen"/>
                <w:sz w:val="22"/>
                <w:szCs w:val="22"/>
              </w:rPr>
              <w:t>պոլիէթիլենե</w:t>
            </w:r>
            <w:r w:rsidRPr="004E067B">
              <w:rPr>
                <w:rFonts w:ascii="Times Armenian" w:hAnsi="Times Armenian" w:cs="Arial"/>
                <w:sz w:val="22"/>
                <w:szCs w:val="22"/>
              </w:rPr>
              <w:t xml:space="preserve"> </w:t>
            </w:r>
            <w:r w:rsidRPr="004E067B">
              <w:rPr>
                <w:rFonts w:ascii="Sylfaen" w:hAnsi="Sylfaen" w:cs="Sylfaen"/>
                <w:sz w:val="22"/>
                <w:szCs w:val="22"/>
              </w:rPr>
              <w:t>խողովակաշարի</w:t>
            </w:r>
            <w:r w:rsidRPr="004E067B">
              <w:rPr>
                <w:rFonts w:ascii="Times Armenian" w:hAnsi="Times Armenian" w:cs="Arial"/>
                <w:sz w:val="22"/>
                <w:szCs w:val="22"/>
              </w:rPr>
              <w:t xml:space="preserve"> </w:t>
            </w:r>
            <w:r w:rsidRPr="004E067B">
              <w:rPr>
                <w:rFonts w:ascii="Sylfaen" w:hAnsi="Sylfaen" w:cs="Sylfaen"/>
                <w:sz w:val="22"/>
                <w:szCs w:val="22"/>
              </w:rPr>
              <w:t>լվացում</w:t>
            </w:r>
            <w:r w:rsidRPr="004E067B">
              <w:rPr>
                <w:rFonts w:ascii="Times Armenian" w:hAnsi="Times Armenian" w:cs="Arial"/>
                <w:sz w:val="22"/>
                <w:szCs w:val="22"/>
              </w:rPr>
              <w:t xml:space="preserve"> </w:t>
            </w:r>
            <w:r w:rsidRPr="004E067B">
              <w:rPr>
                <w:rFonts w:ascii="Sylfaen" w:hAnsi="Sylfaen" w:cs="Sylfaen"/>
                <w:sz w:val="22"/>
                <w:szCs w:val="22"/>
              </w:rPr>
              <w:t>վարակազերծումով</w:t>
            </w:r>
            <w:r w:rsidRPr="004E067B">
              <w:rPr>
                <w:rFonts w:ascii="Times Armenian" w:hAnsi="Times Armenian" w:cs="Arial"/>
                <w:sz w:val="22"/>
                <w:szCs w:val="22"/>
              </w:rPr>
              <w:t xml:space="preserve">, </w:t>
            </w:r>
            <w:r w:rsidRPr="004E067B">
              <w:rPr>
                <w:rFonts w:ascii="Sylfaen" w:hAnsi="Sylfaen" w:cs="Sylfaen"/>
                <w:sz w:val="22"/>
                <w:szCs w:val="22"/>
              </w:rPr>
              <w:t>ներառյալ</w:t>
            </w:r>
            <w:r w:rsidRPr="004E067B">
              <w:rPr>
                <w:rFonts w:ascii="Times Armenian" w:hAnsi="Times Armenian" w:cs="Arial"/>
                <w:sz w:val="22"/>
                <w:szCs w:val="22"/>
              </w:rPr>
              <w:t xml:space="preserve"> </w:t>
            </w:r>
            <w:r w:rsidRPr="004E067B">
              <w:rPr>
                <w:rFonts w:ascii="Sylfaen" w:hAnsi="Sylfaen" w:cs="Sylfaen"/>
                <w:sz w:val="22"/>
                <w:szCs w:val="22"/>
              </w:rPr>
              <w:t>նյութերի</w:t>
            </w:r>
            <w:r w:rsidRPr="004E067B">
              <w:rPr>
                <w:rFonts w:ascii="Times Armenian" w:hAnsi="Times Armenian" w:cs="Arial"/>
                <w:sz w:val="22"/>
                <w:szCs w:val="22"/>
              </w:rPr>
              <w:t xml:space="preserve"> </w:t>
            </w:r>
            <w:r w:rsidRPr="004E067B">
              <w:rPr>
                <w:rFonts w:ascii="Sylfaen" w:hAnsi="Sylfaen" w:cs="Sylfaen"/>
                <w:sz w:val="22"/>
                <w:szCs w:val="22"/>
              </w:rPr>
              <w:t>արժեքը</w:t>
            </w:r>
            <w:r w:rsidRPr="004E067B">
              <w:rPr>
                <w:rFonts w:ascii="Times Armenian" w:hAnsi="Times Armenian" w:cs="Arial"/>
                <w:sz w:val="22"/>
                <w:szCs w:val="22"/>
              </w:rPr>
              <w:t xml:space="preserve">, </w:t>
            </w:r>
            <w:r w:rsidRPr="004E067B">
              <w:rPr>
                <w:rFonts w:ascii="Sylfaen" w:hAnsi="Sylfaen" w:cs="Sylfaen"/>
                <w:sz w:val="22"/>
                <w:szCs w:val="22"/>
              </w:rPr>
              <w:t>մատակարարումը</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կմ</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0,302</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87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1,53</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22-316</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Փ</w:t>
            </w:r>
            <w:r w:rsidRPr="004E067B">
              <w:rPr>
                <w:rFonts w:ascii="Times Armenian" w:hAnsi="Times Armenian" w:cs="Arial"/>
                <w:sz w:val="22"/>
                <w:szCs w:val="22"/>
              </w:rPr>
              <w:t>160</w:t>
            </w:r>
            <w:r w:rsidRPr="004E067B">
              <w:rPr>
                <w:rFonts w:ascii="Sylfaen" w:hAnsi="Sylfaen" w:cs="Sylfaen"/>
                <w:sz w:val="22"/>
                <w:szCs w:val="22"/>
              </w:rPr>
              <w:t>մմ</w:t>
            </w:r>
            <w:r w:rsidRPr="004E067B">
              <w:rPr>
                <w:rFonts w:ascii="Times Armenian" w:hAnsi="Times Armenian" w:cs="Arial"/>
                <w:sz w:val="22"/>
                <w:szCs w:val="22"/>
              </w:rPr>
              <w:t xml:space="preserve"> </w:t>
            </w:r>
            <w:r w:rsidRPr="004E067B">
              <w:rPr>
                <w:rFonts w:ascii="Sylfaen" w:hAnsi="Sylfaen" w:cs="Sylfaen"/>
                <w:sz w:val="22"/>
                <w:szCs w:val="22"/>
              </w:rPr>
              <w:t>պոլիէթիլենե</w:t>
            </w:r>
            <w:r w:rsidRPr="004E067B">
              <w:rPr>
                <w:rFonts w:ascii="Times Armenian" w:hAnsi="Times Armenian" w:cs="Arial"/>
                <w:sz w:val="22"/>
                <w:szCs w:val="22"/>
              </w:rPr>
              <w:t xml:space="preserve"> </w:t>
            </w:r>
            <w:r w:rsidRPr="004E067B">
              <w:rPr>
                <w:rFonts w:ascii="Sylfaen" w:hAnsi="Sylfaen" w:cs="Sylfaen"/>
                <w:sz w:val="22"/>
                <w:szCs w:val="22"/>
              </w:rPr>
              <w:t>խողովակաշարի</w:t>
            </w:r>
            <w:r w:rsidRPr="004E067B">
              <w:rPr>
                <w:rFonts w:ascii="Times Armenian" w:hAnsi="Times Armenian" w:cs="Arial"/>
                <w:sz w:val="22"/>
                <w:szCs w:val="22"/>
              </w:rPr>
              <w:t xml:space="preserve"> </w:t>
            </w:r>
            <w:r w:rsidRPr="004E067B">
              <w:rPr>
                <w:rFonts w:ascii="Sylfaen" w:hAnsi="Sylfaen" w:cs="Sylfaen"/>
                <w:sz w:val="22"/>
                <w:szCs w:val="22"/>
              </w:rPr>
              <w:t>լվացում</w:t>
            </w:r>
            <w:r w:rsidRPr="004E067B">
              <w:rPr>
                <w:rFonts w:ascii="Times Armenian" w:hAnsi="Times Armenian" w:cs="Arial"/>
                <w:sz w:val="22"/>
                <w:szCs w:val="22"/>
              </w:rPr>
              <w:t xml:space="preserve"> </w:t>
            </w:r>
            <w:r w:rsidRPr="004E067B">
              <w:rPr>
                <w:rFonts w:ascii="Sylfaen" w:hAnsi="Sylfaen" w:cs="Sylfaen"/>
                <w:sz w:val="22"/>
                <w:szCs w:val="22"/>
              </w:rPr>
              <w:t>վարակազերծումով</w:t>
            </w:r>
            <w:r w:rsidRPr="004E067B">
              <w:rPr>
                <w:rFonts w:ascii="Times Armenian" w:hAnsi="Times Armenian" w:cs="Arial"/>
                <w:sz w:val="22"/>
                <w:szCs w:val="22"/>
              </w:rPr>
              <w:t xml:space="preserve">, </w:t>
            </w:r>
            <w:r w:rsidRPr="004E067B">
              <w:rPr>
                <w:rFonts w:ascii="Sylfaen" w:hAnsi="Sylfaen" w:cs="Sylfaen"/>
                <w:sz w:val="22"/>
                <w:szCs w:val="22"/>
              </w:rPr>
              <w:t>ներառյալ</w:t>
            </w:r>
            <w:r w:rsidRPr="004E067B">
              <w:rPr>
                <w:rFonts w:ascii="Times Armenian" w:hAnsi="Times Armenian" w:cs="Arial"/>
                <w:sz w:val="22"/>
                <w:szCs w:val="22"/>
              </w:rPr>
              <w:t xml:space="preserve"> </w:t>
            </w:r>
            <w:r w:rsidRPr="004E067B">
              <w:rPr>
                <w:rFonts w:ascii="Sylfaen" w:hAnsi="Sylfaen" w:cs="Sylfaen"/>
                <w:sz w:val="22"/>
                <w:szCs w:val="22"/>
              </w:rPr>
              <w:t>նյութերի</w:t>
            </w:r>
            <w:r w:rsidRPr="004E067B">
              <w:rPr>
                <w:rFonts w:ascii="Times Armenian" w:hAnsi="Times Armenian" w:cs="Arial"/>
                <w:sz w:val="22"/>
                <w:szCs w:val="22"/>
              </w:rPr>
              <w:t xml:space="preserve"> </w:t>
            </w:r>
            <w:r w:rsidRPr="004E067B">
              <w:rPr>
                <w:rFonts w:ascii="Sylfaen" w:hAnsi="Sylfaen" w:cs="Sylfaen"/>
                <w:sz w:val="22"/>
                <w:szCs w:val="22"/>
              </w:rPr>
              <w:t>արժեքը</w:t>
            </w:r>
            <w:r w:rsidRPr="004E067B">
              <w:rPr>
                <w:rFonts w:ascii="Times Armenian" w:hAnsi="Times Armenian" w:cs="Arial"/>
                <w:sz w:val="22"/>
                <w:szCs w:val="22"/>
              </w:rPr>
              <w:t xml:space="preserve">, </w:t>
            </w:r>
            <w:r w:rsidRPr="004E067B">
              <w:rPr>
                <w:rFonts w:ascii="Sylfaen" w:hAnsi="Sylfaen" w:cs="Sylfaen"/>
                <w:sz w:val="22"/>
                <w:szCs w:val="22"/>
              </w:rPr>
              <w:t>մատակարարումը</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կմ</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1,100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435"/>
        </w:trPr>
        <w:tc>
          <w:tcPr>
            <w:tcW w:w="710" w:type="dxa"/>
            <w:tcBorders>
              <w:top w:val="nil"/>
              <w:left w:val="single" w:sz="4" w:space="0" w:color="auto"/>
              <w:bottom w:val="single" w:sz="4" w:space="0" w:color="auto"/>
              <w:right w:val="single" w:sz="4" w:space="0" w:color="auto"/>
            </w:tcBorders>
            <w:shd w:val="clear" w:color="000000" w:fill="C4D79B"/>
            <w:vAlign w:val="center"/>
            <w:hideMark/>
          </w:tcPr>
          <w:p w:rsidR="004E067B" w:rsidRPr="004E067B" w:rsidRDefault="004E067B" w:rsidP="004E067B">
            <w:pPr>
              <w:jc w:val="center"/>
              <w:rPr>
                <w:sz w:val="22"/>
                <w:szCs w:val="22"/>
              </w:rPr>
            </w:pPr>
            <w:r w:rsidRPr="004E067B">
              <w:rPr>
                <w:sz w:val="22"/>
                <w:szCs w:val="22"/>
              </w:rPr>
              <w:t> </w:t>
            </w:r>
          </w:p>
        </w:tc>
        <w:tc>
          <w:tcPr>
            <w:tcW w:w="992"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sz w:val="22"/>
                <w:szCs w:val="22"/>
              </w:rPr>
            </w:pPr>
            <w:r w:rsidRPr="004E067B">
              <w:rPr>
                <w:sz w:val="22"/>
                <w:szCs w:val="22"/>
              </w:rPr>
              <w:t> </w:t>
            </w:r>
          </w:p>
        </w:tc>
        <w:tc>
          <w:tcPr>
            <w:tcW w:w="4536"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Ընդամենը՝</w:t>
            </w:r>
            <w:r w:rsidRPr="004E067B">
              <w:rPr>
                <w:rFonts w:ascii="Arial Armenian" w:hAnsi="Arial Armenian" w:cs="Arial"/>
                <w:sz w:val="22"/>
                <w:szCs w:val="22"/>
              </w:rPr>
              <w:t xml:space="preserve"> </w:t>
            </w:r>
            <w:r w:rsidRPr="004E067B">
              <w:rPr>
                <w:rFonts w:ascii="Sylfaen" w:hAnsi="Sylfaen" w:cs="Sylfaen"/>
                <w:sz w:val="22"/>
                <w:szCs w:val="22"/>
              </w:rPr>
              <w:t>ըստ</w:t>
            </w:r>
            <w:r w:rsidRPr="004E067B">
              <w:rPr>
                <w:rFonts w:ascii="Arial Armenian" w:hAnsi="Arial Armenian" w:cs="Arial"/>
                <w:sz w:val="22"/>
                <w:szCs w:val="22"/>
              </w:rPr>
              <w:t xml:space="preserve"> </w:t>
            </w:r>
            <w:r w:rsidRPr="004E067B">
              <w:rPr>
                <w:rFonts w:ascii="Sylfaen" w:hAnsi="Sylfaen" w:cs="Sylfaen"/>
                <w:sz w:val="22"/>
                <w:szCs w:val="22"/>
              </w:rPr>
              <w:t>խողովակներ</w:t>
            </w:r>
            <w:r w:rsidRPr="004E067B">
              <w:rPr>
                <w:rFonts w:ascii="Arial Armenian" w:hAnsi="Arial Armenian" w:cs="Arial"/>
                <w:sz w:val="22"/>
                <w:szCs w:val="22"/>
              </w:rPr>
              <w:t xml:space="preserve"> </w:t>
            </w:r>
            <w:r w:rsidRPr="004E067B">
              <w:rPr>
                <w:rFonts w:ascii="Sylfaen" w:hAnsi="Sylfaen" w:cs="Sylfaen"/>
                <w:sz w:val="22"/>
                <w:szCs w:val="22"/>
              </w:rPr>
              <w:t>խողովակաամրանների</w:t>
            </w:r>
          </w:p>
        </w:tc>
        <w:tc>
          <w:tcPr>
            <w:tcW w:w="735"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 </w:t>
            </w:r>
          </w:p>
        </w:tc>
        <w:tc>
          <w:tcPr>
            <w:tcW w:w="904"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 </w:t>
            </w:r>
          </w:p>
        </w:tc>
        <w:tc>
          <w:tcPr>
            <w:tcW w:w="1185" w:type="dxa"/>
            <w:tcBorders>
              <w:top w:val="nil"/>
              <w:left w:val="nil"/>
              <w:bottom w:val="single" w:sz="4" w:space="0" w:color="auto"/>
              <w:right w:val="single" w:sz="4" w:space="0" w:color="auto"/>
            </w:tcBorders>
            <w:shd w:val="clear" w:color="000000" w:fill="C4D79B"/>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11,244</w:t>
            </w:r>
          </w:p>
        </w:tc>
      </w:tr>
      <w:tr w:rsidR="004E067B" w:rsidRPr="004E067B" w:rsidTr="004E067B">
        <w:trPr>
          <w:trHeight w:val="39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 </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b/>
                <w:bCs/>
                <w:sz w:val="22"/>
                <w:szCs w:val="22"/>
                <w:u w:val="single"/>
              </w:rPr>
            </w:pPr>
            <w:r w:rsidRPr="004E067B">
              <w:rPr>
                <w:rFonts w:ascii="Sylfaen" w:hAnsi="Sylfaen" w:cs="Sylfaen"/>
                <w:b/>
                <w:bCs/>
                <w:sz w:val="22"/>
                <w:szCs w:val="22"/>
                <w:u w:val="single"/>
              </w:rPr>
              <w:t>Բետոնային</w:t>
            </w:r>
            <w:r w:rsidRPr="004E067B">
              <w:rPr>
                <w:rFonts w:ascii="Times Armenian" w:hAnsi="Times Armenian" w:cs="Arial"/>
                <w:b/>
                <w:bCs/>
                <w:sz w:val="22"/>
                <w:szCs w:val="22"/>
                <w:u w:val="single"/>
              </w:rPr>
              <w:t xml:space="preserve"> </w:t>
            </w:r>
            <w:r w:rsidRPr="004E067B">
              <w:rPr>
                <w:rFonts w:ascii="Sylfaen" w:hAnsi="Sylfaen" w:cs="Sylfaen"/>
                <w:b/>
                <w:bCs/>
                <w:sz w:val="22"/>
                <w:szCs w:val="22"/>
                <w:u w:val="single"/>
              </w:rPr>
              <w:t>աշխատանքներ</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 </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 </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130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1,54</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22-446</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D1000, H=1500</w:t>
            </w:r>
            <w:r w:rsidRPr="004E067B">
              <w:rPr>
                <w:rFonts w:ascii="Sylfaen" w:hAnsi="Sylfaen" w:cs="Sylfaen"/>
                <w:sz w:val="22"/>
                <w:szCs w:val="22"/>
              </w:rPr>
              <w:t>մմ</w:t>
            </w:r>
            <w:r w:rsidRPr="004E067B">
              <w:rPr>
                <w:rFonts w:ascii="Times Armenian" w:hAnsi="Times Armenian" w:cs="Arial"/>
                <w:sz w:val="22"/>
                <w:szCs w:val="22"/>
              </w:rPr>
              <w:t xml:space="preserve"> </w:t>
            </w:r>
            <w:proofErr w:type="gramStart"/>
            <w:r w:rsidRPr="004E067B">
              <w:rPr>
                <w:rFonts w:ascii="Sylfaen" w:hAnsi="Sylfaen" w:cs="Sylfaen"/>
                <w:sz w:val="22"/>
                <w:szCs w:val="22"/>
              </w:rPr>
              <w:t>և</w:t>
            </w:r>
            <w:r w:rsidRPr="004E067B">
              <w:rPr>
                <w:rFonts w:ascii="Times Armenian" w:hAnsi="Times Armenian" w:cs="Arial"/>
                <w:sz w:val="22"/>
                <w:szCs w:val="22"/>
              </w:rPr>
              <w:t xml:space="preserve">  D1500</w:t>
            </w:r>
            <w:r w:rsidRPr="004E067B">
              <w:rPr>
                <w:rFonts w:ascii="Sylfaen" w:hAnsi="Sylfaen" w:cs="Sylfaen"/>
                <w:sz w:val="22"/>
                <w:szCs w:val="22"/>
              </w:rPr>
              <w:t>մմ</w:t>
            </w:r>
            <w:proofErr w:type="gramEnd"/>
            <w:r w:rsidRPr="004E067B">
              <w:rPr>
                <w:rFonts w:ascii="Times Armenian" w:hAnsi="Times Armenian" w:cs="Arial"/>
                <w:sz w:val="22"/>
                <w:szCs w:val="22"/>
              </w:rPr>
              <w:t xml:space="preserve">  , H=1500</w:t>
            </w:r>
            <w:r w:rsidRPr="004E067B">
              <w:rPr>
                <w:rFonts w:ascii="Sylfaen" w:hAnsi="Sylfaen" w:cs="Sylfaen"/>
                <w:sz w:val="22"/>
                <w:szCs w:val="22"/>
              </w:rPr>
              <w:t>մմ</w:t>
            </w:r>
            <w:r w:rsidRPr="004E067B">
              <w:rPr>
                <w:rFonts w:ascii="Times Armenian" w:hAnsi="Times Armenian" w:cs="Arial"/>
                <w:sz w:val="22"/>
                <w:szCs w:val="22"/>
              </w:rPr>
              <w:t xml:space="preserve"> </w:t>
            </w:r>
            <w:r w:rsidRPr="004E067B">
              <w:rPr>
                <w:rFonts w:ascii="Sylfaen" w:hAnsi="Sylfaen" w:cs="Sylfaen"/>
                <w:sz w:val="22"/>
                <w:szCs w:val="22"/>
              </w:rPr>
              <w:t>հորերի</w:t>
            </w:r>
            <w:r w:rsidRPr="004E067B">
              <w:rPr>
                <w:rFonts w:ascii="Times Armenian" w:hAnsi="Times Armenian" w:cs="Arial"/>
                <w:sz w:val="22"/>
                <w:szCs w:val="22"/>
              </w:rPr>
              <w:t xml:space="preserve"> </w:t>
            </w:r>
            <w:r w:rsidRPr="004E067B">
              <w:rPr>
                <w:rFonts w:ascii="Sylfaen" w:hAnsi="Sylfaen" w:cs="Sylfaen"/>
                <w:sz w:val="22"/>
                <w:szCs w:val="22"/>
              </w:rPr>
              <w:t>հավաքովի</w:t>
            </w:r>
            <w:r w:rsidRPr="004E067B">
              <w:rPr>
                <w:rFonts w:ascii="Times Armenian" w:hAnsi="Times Armenian" w:cs="Arial"/>
                <w:sz w:val="22"/>
                <w:szCs w:val="22"/>
              </w:rPr>
              <w:t xml:space="preserve"> </w:t>
            </w:r>
            <w:r w:rsidRPr="004E067B">
              <w:rPr>
                <w:rFonts w:ascii="Sylfaen" w:hAnsi="Sylfaen" w:cs="Sylfaen"/>
                <w:sz w:val="22"/>
                <w:szCs w:val="22"/>
              </w:rPr>
              <w:t>ե</w:t>
            </w:r>
            <w:r w:rsidRPr="004E067B">
              <w:rPr>
                <w:rFonts w:ascii="Times Armenian" w:hAnsi="Times Armenian" w:cs="Arial"/>
                <w:sz w:val="22"/>
                <w:szCs w:val="22"/>
              </w:rPr>
              <w:t>.</w:t>
            </w:r>
            <w:r w:rsidRPr="004E067B">
              <w:rPr>
                <w:rFonts w:ascii="Sylfaen" w:hAnsi="Sylfaen" w:cs="Sylfaen"/>
                <w:sz w:val="22"/>
                <w:szCs w:val="22"/>
              </w:rPr>
              <w:t>բ</w:t>
            </w:r>
            <w:r w:rsidRPr="004E067B">
              <w:rPr>
                <w:rFonts w:ascii="Times Armenian" w:hAnsi="Times Armenian" w:cs="Arial"/>
                <w:sz w:val="22"/>
                <w:szCs w:val="22"/>
              </w:rPr>
              <w:t xml:space="preserve">.  </w:t>
            </w:r>
            <w:r w:rsidRPr="004E067B">
              <w:rPr>
                <w:rFonts w:ascii="Sylfaen" w:hAnsi="Sylfaen" w:cs="Sylfaen"/>
                <w:sz w:val="22"/>
                <w:szCs w:val="22"/>
              </w:rPr>
              <w:t>էլեմենտների</w:t>
            </w:r>
            <w:r w:rsidRPr="004E067B">
              <w:rPr>
                <w:rFonts w:ascii="Times Armenian" w:hAnsi="Times Armenian" w:cs="Arial"/>
                <w:sz w:val="22"/>
                <w:szCs w:val="22"/>
              </w:rPr>
              <w:t xml:space="preserve"> </w:t>
            </w:r>
            <w:r w:rsidRPr="004E067B">
              <w:rPr>
                <w:rFonts w:ascii="Sylfaen" w:hAnsi="Sylfaen" w:cs="Sylfaen"/>
                <w:sz w:val="22"/>
                <w:szCs w:val="22"/>
              </w:rPr>
              <w:t>տեղադրում</w:t>
            </w:r>
            <w:r w:rsidRPr="004E067B">
              <w:rPr>
                <w:rFonts w:ascii="Times Armenian" w:hAnsi="Times Armenian" w:cs="Arial"/>
                <w:sz w:val="22"/>
                <w:szCs w:val="22"/>
              </w:rPr>
              <w:t xml:space="preserve">, </w:t>
            </w:r>
            <w:r w:rsidRPr="004E067B">
              <w:rPr>
                <w:rFonts w:ascii="Sylfaen" w:hAnsi="Sylfaen" w:cs="Sylfaen"/>
                <w:sz w:val="22"/>
                <w:szCs w:val="22"/>
              </w:rPr>
              <w:t>ներառյալ</w:t>
            </w:r>
            <w:r w:rsidRPr="004E067B">
              <w:rPr>
                <w:rFonts w:ascii="Times Armenian" w:hAnsi="Times Armenian" w:cs="Arial"/>
                <w:sz w:val="22"/>
                <w:szCs w:val="22"/>
              </w:rPr>
              <w:t xml:space="preserve">  </w:t>
            </w:r>
            <w:r w:rsidRPr="004E067B">
              <w:rPr>
                <w:rFonts w:ascii="Sylfaen" w:hAnsi="Sylfaen" w:cs="Sylfaen"/>
                <w:sz w:val="22"/>
                <w:szCs w:val="22"/>
              </w:rPr>
              <w:t>նախապատրաստական</w:t>
            </w:r>
            <w:r w:rsidRPr="004E067B">
              <w:rPr>
                <w:rFonts w:ascii="Times Armenian" w:hAnsi="Times Armenian" w:cs="Arial"/>
                <w:sz w:val="22"/>
                <w:szCs w:val="22"/>
              </w:rPr>
              <w:t xml:space="preserve"> </w:t>
            </w:r>
            <w:r w:rsidRPr="004E067B">
              <w:rPr>
                <w:rFonts w:ascii="Sylfaen" w:hAnsi="Sylfaen" w:cs="Sylfaen"/>
                <w:sz w:val="22"/>
                <w:szCs w:val="22"/>
              </w:rPr>
              <w:t>շերտի</w:t>
            </w:r>
            <w:r w:rsidRPr="004E067B">
              <w:rPr>
                <w:rFonts w:ascii="Times Armenian" w:hAnsi="Times Armenian" w:cs="Arial"/>
                <w:sz w:val="22"/>
                <w:szCs w:val="22"/>
              </w:rPr>
              <w:t xml:space="preserve">,  </w:t>
            </w:r>
            <w:r w:rsidRPr="004E067B">
              <w:rPr>
                <w:rFonts w:ascii="Sylfaen" w:hAnsi="Sylfaen" w:cs="Sylfaen"/>
                <w:sz w:val="22"/>
                <w:szCs w:val="22"/>
              </w:rPr>
              <w:t>մտոցի</w:t>
            </w:r>
            <w:r w:rsidRPr="004E067B">
              <w:rPr>
                <w:rFonts w:ascii="Times Armenian" w:hAnsi="Times Armenian" w:cs="Arial"/>
                <w:sz w:val="22"/>
                <w:szCs w:val="22"/>
              </w:rPr>
              <w:t xml:space="preserve">, </w:t>
            </w:r>
            <w:r w:rsidRPr="004E067B">
              <w:rPr>
                <w:rFonts w:ascii="Sylfaen" w:hAnsi="Sylfaen" w:cs="Sylfaen"/>
                <w:sz w:val="22"/>
                <w:szCs w:val="22"/>
              </w:rPr>
              <w:t>աստիճանների</w:t>
            </w:r>
            <w:r w:rsidRPr="004E067B">
              <w:rPr>
                <w:rFonts w:ascii="Times Armenian" w:hAnsi="Times Armenian" w:cs="Arial"/>
                <w:sz w:val="22"/>
                <w:szCs w:val="22"/>
              </w:rPr>
              <w:t xml:space="preserve"> </w:t>
            </w:r>
            <w:r w:rsidRPr="004E067B">
              <w:rPr>
                <w:rFonts w:ascii="Sylfaen" w:hAnsi="Sylfaen" w:cs="Sylfaen"/>
                <w:sz w:val="22"/>
                <w:szCs w:val="22"/>
              </w:rPr>
              <w:t>տեղադրումը</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7,500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91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1,55</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Ինֆորմ</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Ճանապարհային</w:t>
            </w:r>
            <w:r w:rsidRPr="004E067B">
              <w:rPr>
                <w:rFonts w:ascii="Times Armenian" w:hAnsi="Times Armenian" w:cs="Arial"/>
                <w:sz w:val="22"/>
                <w:szCs w:val="22"/>
              </w:rPr>
              <w:t xml:space="preserve">  </w:t>
            </w:r>
            <w:r w:rsidRPr="004E067B">
              <w:rPr>
                <w:rFonts w:ascii="Sylfaen" w:hAnsi="Sylfaen" w:cs="Sylfaen"/>
                <w:sz w:val="22"/>
                <w:szCs w:val="22"/>
              </w:rPr>
              <w:t>ե</w:t>
            </w:r>
            <w:r w:rsidRPr="004E067B">
              <w:rPr>
                <w:rFonts w:ascii="Times Armenian" w:hAnsi="Times Armenian" w:cs="Arial"/>
                <w:sz w:val="22"/>
                <w:szCs w:val="22"/>
              </w:rPr>
              <w:t>.</w:t>
            </w:r>
            <w:r w:rsidRPr="004E067B">
              <w:rPr>
                <w:rFonts w:ascii="Sylfaen" w:hAnsi="Sylfaen" w:cs="Sylfaen"/>
                <w:sz w:val="22"/>
                <w:szCs w:val="22"/>
              </w:rPr>
              <w:t>բ</w:t>
            </w:r>
            <w:r w:rsidRPr="004E067B">
              <w:rPr>
                <w:rFonts w:ascii="Times Armenian" w:hAnsi="Times Armenian" w:cs="Arial"/>
                <w:sz w:val="22"/>
                <w:szCs w:val="22"/>
              </w:rPr>
              <w:t xml:space="preserve">. </w:t>
            </w:r>
            <w:r w:rsidRPr="004E067B">
              <w:rPr>
                <w:rFonts w:ascii="Sylfaen" w:hAnsi="Sylfaen" w:cs="Sylfaen"/>
                <w:sz w:val="22"/>
                <w:szCs w:val="22"/>
              </w:rPr>
              <w:t>ծածկի</w:t>
            </w:r>
            <w:r w:rsidRPr="004E067B">
              <w:rPr>
                <w:rFonts w:ascii="Times Armenian" w:hAnsi="Times Armenian" w:cs="Arial"/>
                <w:sz w:val="22"/>
                <w:szCs w:val="22"/>
              </w:rPr>
              <w:t xml:space="preserve"> 1.5x1.5x0.22 </w:t>
            </w:r>
            <w:r w:rsidRPr="004E067B">
              <w:rPr>
                <w:rFonts w:ascii="Sylfaen" w:hAnsi="Sylfaen" w:cs="Sylfaen"/>
                <w:sz w:val="22"/>
                <w:szCs w:val="22"/>
              </w:rPr>
              <w:t>սալերի</w:t>
            </w:r>
            <w:r w:rsidRPr="004E067B">
              <w:rPr>
                <w:rFonts w:ascii="Times Armenian" w:hAnsi="Times Armenian" w:cs="Arial"/>
                <w:sz w:val="22"/>
                <w:szCs w:val="22"/>
              </w:rPr>
              <w:t xml:space="preserve"> </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և</w:t>
            </w:r>
            <w:r w:rsidRPr="004E067B">
              <w:rPr>
                <w:rFonts w:ascii="Times Armenian" w:hAnsi="Times Armenian" w:cs="Arial"/>
                <w:sz w:val="22"/>
                <w:szCs w:val="22"/>
              </w:rPr>
              <w:t xml:space="preserve"> </w:t>
            </w:r>
            <w:r w:rsidRPr="004E067B">
              <w:rPr>
                <w:rFonts w:ascii="Sylfaen" w:hAnsi="Sylfaen" w:cs="Sylfaen"/>
                <w:sz w:val="22"/>
                <w:szCs w:val="22"/>
              </w:rPr>
              <w:t>մատակարարում</w:t>
            </w:r>
            <w:r w:rsidRPr="004E067B">
              <w:rPr>
                <w:rFonts w:ascii="Times Armenian" w:hAnsi="Times Armenian" w:cs="Arial"/>
                <w:sz w:val="22"/>
                <w:szCs w:val="22"/>
              </w:rPr>
              <w:t xml:space="preserve">,  </w:t>
            </w:r>
            <w:r w:rsidRPr="004E067B">
              <w:rPr>
                <w:rFonts w:ascii="Sylfaen" w:hAnsi="Sylfaen" w:cs="Sylfaen"/>
                <w:sz w:val="22"/>
                <w:szCs w:val="22"/>
              </w:rPr>
              <w:t>թուջե</w:t>
            </w:r>
            <w:r w:rsidRPr="004E067B">
              <w:rPr>
                <w:rFonts w:ascii="Times Armenian" w:hAnsi="Times Armenian" w:cs="Arial"/>
                <w:sz w:val="22"/>
                <w:szCs w:val="22"/>
              </w:rPr>
              <w:t xml:space="preserve"> </w:t>
            </w:r>
            <w:r w:rsidRPr="004E067B">
              <w:rPr>
                <w:rFonts w:ascii="Sylfaen" w:hAnsi="Sylfaen" w:cs="Sylfaen"/>
                <w:sz w:val="22"/>
                <w:szCs w:val="22"/>
              </w:rPr>
              <w:t>մտոցով</w:t>
            </w:r>
            <w:r w:rsidRPr="004E067B">
              <w:rPr>
                <w:rFonts w:ascii="Times Armenian" w:hAnsi="Times Armenian" w:cs="Arial"/>
                <w:sz w:val="22"/>
                <w:szCs w:val="22"/>
              </w:rPr>
              <w:t xml:space="preserve"> / 0.85</w:t>
            </w:r>
            <w:r w:rsidRPr="004E067B">
              <w:rPr>
                <w:rFonts w:ascii="Sylfaen" w:hAnsi="Sylfaen" w:cs="Sylfaen"/>
                <w:sz w:val="22"/>
                <w:szCs w:val="22"/>
              </w:rPr>
              <w:t>մ</w:t>
            </w:r>
            <w:r w:rsidRPr="004E067B">
              <w:rPr>
                <w:rFonts w:ascii="Times Armenian" w:hAnsi="Times Armenian" w:cs="Arial"/>
                <w:sz w:val="22"/>
                <w:szCs w:val="22"/>
              </w:rPr>
              <w:t xml:space="preserve">3 </w:t>
            </w:r>
            <w:r w:rsidRPr="004E067B">
              <w:rPr>
                <w:rFonts w:ascii="Sylfaen" w:hAnsi="Sylfaen" w:cs="Sylfaen"/>
                <w:sz w:val="22"/>
                <w:szCs w:val="22"/>
              </w:rPr>
              <w:t>բետոնի</w:t>
            </w:r>
            <w:r w:rsidRPr="004E067B">
              <w:rPr>
                <w:rFonts w:ascii="Times Armenian" w:hAnsi="Times Armenian" w:cs="Arial"/>
                <w:sz w:val="22"/>
                <w:szCs w:val="22"/>
              </w:rPr>
              <w:t xml:space="preserve"> </w:t>
            </w:r>
            <w:r w:rsidRPr="004E067B">
              <w:rPr>
                <w:rFonts w:ascii="Sylfaen" w:hAnsi="Sylfaen" w:cs="Sylfaen"/>
                <w:sz w:val="22"/>
                <w:szCs w:val="22"/>
              </w:rPr>
              <w:t>ծախսով</w:t>
            </w:r>
            <w:r w:rsidRPr="004E067B">
              <w:rPr>
                <w:rFonts w:ascii="Times Armenian" w:hAnsi="Times Armenian" w:cs="Arial"/>
                <w:sz w:val="22"/>
                <w:szCs w:val="22"/>
              </w:rPr>
              <w:t>, 101.3</w:t>
            </w:r>
            <w:r w:rsidRPr="004E067B">
              <w:rPr>
                <w:rFonts w:ascii="Sylfaen" w:hAnsi="Sylfaen" w:cs="Sylfaen"/>
                <w:sz w:val="22"/>
                <w:szCs w:val="22"/>
              </w:rPr>
              <w:t>կգ</w:t>
            </w:r>
            <w:r w:rsidRPr="004E067B">
              <w:rPr>
                <w:rFonts w:ascii="Times Armenian" w:hAnsi="Times Armenian" w:cs="Arial"/>
                <w:sz w:val="22"/>
                <w:szCs w:val="22"/>
              </w:rPr>
              <w:t xml:space="preserve"> </w:t>
            </w:r>
            <w:r w:rsidRPr="004E067B">
              <w:rPr>
                <w:rFonts w:ascii="Sylfaen" w:hAnsi="Sylfaen" w:cs="Sylfaen"/>
                <w:sz w:val="22"/>
                <w:szCs w:val="22"/>
              </w:rPr>
              <w:t>ամրանի</w:t>
            </w:r>
            <w:r w:rsidRPr="004E067B">
              <w:rPr>
                <w:rFonts w:ascii="Times Armenian" w:hAnsi="Times Armenian" w:cs="Arial"/>
                <w:sz w:val="22"/>
                <w:szCs w:val="22"/>
              </w:rPr>
              <w:t xml:space="preserve"> </w:t>
            </w:r>
            <w:r w:rsidRPr="004E067B">
              <w:rPr>
                <w:rFonts w:ascii="Sylfaen" w:hAnsi="Sylfaen" w:cs="Sylfaen"/>
                <w:sz w:val="22"/>
                <w:szCs w:val="22"/>
              </w:rPr>
              <w:t>ծախսով</w:t>
            </w:r>
            <w:r w:rsidRPr="004E067B">
              <w:rPr>
                <w:rFonts w:ascii="Times Armenian" w:hAnsi="Times Armenian" w:cs="Arial"/>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հատ</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2,00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70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1,56</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18"/>
                <w:szCs w:val="18"/>
              </w:rPr>
            </w:pPr>
            <w:r w:rsidRPr="004E067B">
              <w:rPr>
                <w:rFonts w:ascii="Sylfaen" w:hAnsi="Sylfaen" w:cs="Sylfaen"/>
                <w:sz w:val="18"/>
                <w:szCs w:val="18"/>
              </w:rPr>
              <w:t>շուկա</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Calibri" w:hAnsi="Calibri" w:cs="Calibri"/>
                <w:sz w:val="22"/>
                <w:szCs w:val="22"/>
              </w:rPr>
              <w:t>КЦД</w:t>
            </w:r>
            <w:r w:rsidRPr="004E067B">
              <w:rPr>
                <w:rFonts w:ascii="Times Armenian" w:hAnsi="Times Armenian" w:cs="Arial"/>
                <w:sz w:val="22"/>
                <w:szCs w:val="22"/>
              </w:rPr>
              <w:t xml:space="preserve">-15 </w:t>
            </w:r>
            <w:r w:rsidRPr="004E067B">
              <w:rPr>
                <w:rFonts w:ascii="Sylfaen" w:hAnsi="Sylfaen" w:cs="Sylfaen"/>
                <w:sz w:val="22"/>
                <w:szCs w:val="22"/>
              </w:rPr>
              <w:t>հավաքովի</w:t>
            </w:r>
            <w:r w:rsidRPr="004E067B">
              <w:rPr>
                <w:rFonts w:ascii="Times Armenian" w:hAnsi="Times Armenian" w:cs="Arial"/>
                <w:sz w:val="22"/>
                <w:szCs w:val="22"/>
              </w:rPr>
              <w:t xml:space="preserve"> </w:t>
            </w:r>
            <w:r w:rsidRPr="004E067B">
              <w:rPr>
                <w:rFonts w:ascii="Sylfaen" w:hAnsi="Sylfaen" w:cs="Sylfaen"/>
                <w:sz w:val="22"/>
                <w:szCs w:val="22"/>
              </w:rPr>
              <w:t>երկաթբետոնե</w:t>
            </w:r>
            <w:r w:rsidRPr="004E067B">
              <w:rPr>
                <w:rFonts w:ascii="Times Armenian" w:hAnsi="Times Armenian" w:cs="Arial"/>
                <w:sz w:val="22"/>
                <w:szCs w:val="22"/>
              </w:rPr>
              <w:t xml:space="preserve"> </w:t>
            </w:r>
            <w:r w:rsidRPr="004E067B">
              <w:rPr>
                <w:rFonts w:ascii="Sylfaen" w:hAnsi="Sylfaen" w:cs="Sylfaen"/>
                <w:sz w:val="22"/>
                <w:szCs w:val="22"/>
              </w:rPr>
              <w:t>հատակի</w:t>
            </w:r>
            <w:r w:rsidRPr="004E067B">
              <w:rPr>
                <w:rFonts w:ascii="Times Armenian" w:hAnsi="Times Armenian" w:cs="Arial"/>
                <w:sz w:val="22"/>
                <w:szCs w:val="22"/>
              </w:rPr>
              <w:t xml:space="preserve"> </w:t>
            </w:r>
            <w:r w:rsidRPr="004E067B">
              <w:rPr>
                <w:rFonts w:ascii="Sylfaen" w:hAnsi="Sylfaen" w:cs="Sylfaen"/>
                <w:sz w:val="22"/>
                <w:szCs w:val="22"/>
              </w:rPr>
              <w:t>սալ</w:t>
            </w:r>
            <w:r w:rsidRPr="004E067B">
              <w:rPr>
                <w:rFonts w:ascii="Times Armenian" w:hAnsi="Times Armenian" w:cs="Arial"/>
                <w:sz w:val="22"/>
                <w:szCs w:val="22"/>
              </w:rPr>
              <w:t>,32.7</w:t>
            </w:r>
            <w:r w:rsidRPr="004E067B">
              <w:rPr>
                <w:rFonts w:ascii="Sylfaen" w:hAnsi="Sylfaen" w:cs="Sylfaen"/>
                <w:sz w:val="22"/>
                <w:szCs w:val="22"/>
              </w:rPr>
              <w:t>կգ</w:t>
            </w:r>
            <w:r w:rsidRPr="004E067B">
              <w:rPr>
                <w:rFonts w:ascii="Times Armenian" w:hAnsi="Times Armenian" w:cs="Arial"/>
                <w:sz w:val="22"/>
                <w:szCs w:val="22"/>
              </w:rPr>
              <w:t xml:space="preserve"> </w:t>
            </w:r>
            <w:r w:rsidRPr="004E067B">
              <w:rPr>
                <w:rFonts w:ascii="Sylfaen" w:hAnsi="Sylfaen" w:cs="Sylfaen"/>
                <w:sz w:val="22"/>
                <w:szCs w:val="22"/>
              </w:rPr>
              <w:t>ամրանի</w:t>
            </w:r>
            <w:r w:rsidRPr="004E067B">
              <w:rPr>
                <w:rFonts w:ascii="Times Armenian" w:hAnsi="Times Armenian" w:cs="Arial"/>
                <w:sz w:val="22"/>
                <w:szCs w:val="22"/>
              </w:rPr>
              <w:t xml:space="preserve"> </w:t>
            </w:r>
            <w:r w:rsidRPr="004E067B">
              <w:rPr>
                <w:rFonts w:ascii="Sylfaen" w:hAnsi="Sylfaen" w:cs="Sylfaen"/>
                <w:sz w:val="22"/>
                <w:szCs w:val="22"/>
              </w:rPr>
              <w:t>ծախսով</w:t>
            </w:r>
            <w:r w:rsidRPr="004E067B">
              <w:rPr>
                <w:rFonts w:ascii="Times Armenian" w:hAnsi="Times Armenian" w:cs="Arial"/>
                <w:sz w:val="22"/>
                <w:szCs w:val="22"/>
              </w:rPr>
              <w:t>, V</w:t>
            </w:r>
            <w:r w:rsidRPr="004E067B">
              <w:rPr>
                <w:rFonts w:ascii="Sylfaen" w:hAnsi="Sylfaen" w:cs="Sylfaen"/>
                <w:sz w:val="22"/>
                <w:szCs w:val="22"/>
              </w:rPr>
              <w:t>բետ</w:t>
            </w:r>
            <w:r w:rsidRPr="004E067B">
              <w:rPr>
                <w:rFonts w:ascii="Times Armenian" w:hAnsi="Times Armenian" w:cs="Arial"/>
                <w:sz w:val="22"/>
                <w:szCs w:val="22"/>
              </w:rPr>
              <w:t>=0.38</w:t>
            </w:r>
            <w:r w:rsidRPr="004E067B">
              <w:rPr>
                <w:rFonts w:ascii="Sylfaen" w:hAnsi="Sylfaen" w:cs="Sylfaen"/>
                <w:sz w:val="22"/>
                <w:szCs w:val="22"/>
              </w:rPr>
              <w:t>մ</w:t>
            </w:r>
            <w:r w:rsidRPr="004E067B">
              <w:rPr>
                <w:rFonts w:ascii="Times Armenian" w:hAnsi="Times Armenian" w:cs="Arial"/>
                <w:sz w:val="22"/>
                <w:szCs w:val="22"/>
              </w:rPr>
              <w:t>3</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Ñ³ï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2,0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1,57</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18"/>
                <w:szCs w:val="18"/>
              </w:rPr>
            </w:pPr>
            <w:r w:rsidRPr="004E067B">
              <w:rPr>
                <w:rFonts w:ascii="Sylfaen" w:hAnsi="Sylfaen" w:cs="Sylfaen"/>
                <w:sz w:val="18"/>
                <w:szCs w:val="18"/>
              </w:rPr>
              <w:t>շուկա</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Calibri" w:hAnsi="Calibri" w:cs="Calibri"/>
                <w:sz w:val="22"/>
                <w:szCs w:val="22"/>
              </w:rPr>
              <w:t>КЦ</w:t>
            </w:r>
            <w:r w:rsidRPr="004E067B">
              <w:rPr>
                <w:rFonts w:ascii="Times Armenian" w:hAnsi="Times Armenian" w:cs="Arial"/>
                <w:sz w:val="22"/>
                <w:szCs w:val="22"/>
              </w:rPr>
              <w:t xml:space="preserve">-15-6 </w:t>
            </w:r>
            <w:r w:rsidRPr="004E067B">
              <w:rPr>
                <w:rFonts w:ascii="Sylfaen" w:hAnsi="Sylfaen" w:cs="Sylfaen"/>
                <w:sz w:val="22"/>
                <w:szCs w:val="22"/>
              </w:rPr>
              <w:t>հավաքովի</w:t>
            </w:r>
            <w:r w:rsidRPr="004E067B">
              <w:rPr>
                <w:rFonts w:ascii="Times Armenian" w:hAnsi="Times Armenian" w:cs="Arial"/>
                <w:sz w:val="22"/>
                <w:szCs w:val="22"/>
              </w:rPr>
              <w:t xml:space="preserve"> </w:t>
            </w:r>
            <w:r w:rsidRPr="004E067B">
              <w:rPr>
                <w:rFonts w:ascii="Sylfaen" w:hAnsi="Sylfaen" w:cs="Sylfaen"/>
                <w:sz w:val="22"/>
                <w:szCs w:val="22"/>
              </w:rPr>
              <w:t>երկաթբետոնե</w:t>
            </w:r>
            <w:r w:rsidRPr="004E067B">
              <w:rPr>
                <w:rFonts w:ascii="Times Armenian" w:hAnsi="Times Armenian" w:cs="Arial"/>
                <w:sz w:val="22"/>
                <w:szCs w:val="22"/>
              </w:rPr>
              <w:t xml:space="preserve"> </w:t>
            </w:r>
            <w:r w:rsidRPr="004E067B">
              <w:rPr>
                <w:rFonts w:ascii="Sylfaen" w:hAnsi="Sylfaen" w:cs="Sylfaen"/>
                <w:sz w:val="22"/>
                <w:szCs w:val="22"/>
              </w:rPr>
              <w:t>պատի</w:t>
            </w:r>
            <w:r w:rsidRPr="004E067B">
              <w:rPr>
                <w:rFonts w:ascii="Times Armenian" w:hAnsi="Times Armenian" w:cs="Arial"/>
                <w:sz w:val="22"/>
                <w:szCs w:val="22"/>
              </w:rPr>
              <w:t xml:space="preserve"> </w:t>
            </w:r>
            <w:r w:rsidRPr="004E067B">
              <w:rPr>
                <w:rFonts w:ascii="Sylfaen" w:hAnsi="Sylfaen" w:cs="Sylfaen"/>
                <w:sz w:val="22"/>
                <w:szCs w:val="22"/>
              </w:rPr>
              <w:t>օղակ</w:t>
            </w:r>
            <w:r w:rsidRPr="004E067B">
              <w:rPr>
                <w:rFonts w:ascii="Times Armenian" w:hAnsi="Times Armenian" w:cs="Arial"/>
                <w:sz w:val="22"/>
                <w:szCs w:val="22"/>
              </w:rPr>
              <w:t>, 7.2</w:t>
            </w:r>
            <w:r w:rsidRPr="004E067B">
              <w:rPr>
                <w:rFonts w:ascii="Sylfaen" w:hAnsi="Sylfaen" w:cs="Sylfaen"/>
                <w:sz w:val="22"/>
                <w:szCs w:val="22"/>
              </w:rPr>
              <w:t>կգ</w:t>
            </w:r>
            <w:r w:rsidRPr="004E067B">
              <w:rPr>
                <w:rFonts w:ascii="Times Armenian" w:hAnsi="Times Armenian" w:cs="Arial"/>
                <w:sz w:val="22"/>
                <w:szCs w:val="22"/>
              </w:rPr>
              <w:t xml:space="preserve"> </w:t>
            </w:r>
            <w:r w:rsidRPr="004E067B">
              <w:rPr>
                <w:rFonts w:ascii="Sylfaen" w:hAnsi="Sylfaen" w:cs="Sylfaen"/>
                <w:sz w:val="22"/>
                <w:szCs w:val="22"/>
              </w:rPr>
              <w:t>ամրանի</w:t>
            </w:r>
            <w:r w:rsidRPr="004E067B">
              <w:rPr>
                <w:rFonts w:ascii="Times Armenian" w:hAnsi="Times Armenian" w:cs="Arial"/>
                <w:sz w:val="22"/>
                <w:szCs w:val="22"/>
              </w:rPr>
              <w:t xml:space="preserve"> </w:t>
            </w:r>
            <w:r w:rsidRPr="004E067B">
              <w:rPr>
                <w:rFonts w:ascii="Sylfaen" w:hAnsi="Sylfaen" w:cs="Sylfaen"/>
                <w:sz w:val="22"/>
                <w:szCs w:val="22"/>
              </w:rPr>
              <w:t>ծախսով</w:t>
            </w:r>
            <w:r w:rsidRPr="004E067B">
              <w:rPr>
                <w:rFonts w:ascii="Times Armenian" w:hAnsi="Times Armenian" w:cs="Arial"/>
                <w:sz w:val="22"/>
                <w:szCs w:val="22"/>
              </w:rPr>
              <w:t>, V</w:t>
            </w:r>
            <w:r w:rsidRPr="004E067B">
              <w:rPr>
                <w:rFonts w:ascii="Sylfaen" w:hAnsi="Sylfaen" w:cs="Sylfaen"/>
                <w:sz w:val="22"/>
                <w:szCs w:val="22"/>
              </w:rPr>
              <w:t>բետ</w:t>
            </w:r>
            <w:r w:rsidRPr="004E067B">
              <w:rPr>
                <w:rFonts w:ascii="Times Armenian" w:hAnsi="Times Armenian" w:cs="Arial"/>
                <w:sz w:val="22"/>
                <w:szCs w:val="22"/>
              </w:rPr>
              <w:t>=0.27</w:t>
            </w:r>
            <w:r w:rsidRPr="004E067B">
              <w:rPr>
                <w:rFonts w:ascii="Sylfaen" w:hAnsi="Sylfaen" w:cs="Sylfaen"/>
                <w:sz w:val="22"/>
                <w:szCs w:val="22"/>
              </w:rPr>
              <w:t>մ</w:t>
            </w:r>
            <w:r w:rsidRPr="004E067B">
              <w:rPr>
                <w:rFonts w:ascii="Times Armenian" w:hAnsi="Times Armenian" w:cs="Arial"/>
                <w:sz w:val="22"/>
                <w:szCs w:val="22"/>
              </w:rPr>
              <w:t>3</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Ñ³ï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2,0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9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lastRenderedPageBreak/>
              <w:t>1,58</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18"/>
                <w:szCs w:val="18"/>
              </w:rPr>
            </w:pPr>
            <w:r w:rsidRPr="004E067B">
              <w:rPr>
                <w:rFonts w:ascii="Sylfaen" w:hAnsi="Sylfaen" w:cs="Sylfaen"/>
                <w:sz w:val="18"/>
                <w:szCs w:val="18"/>
              </w:rPr>
              <w:t>շուկա</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Calibri" w:hAnsi="Calibri" w:cs="Calibri"/>
                <w:sz w:val="22"/>
                <w:szCs w:val="22"/>
              </w:rPr>
              <w:t>КЦ</w:t>
            </w:r>
            <w:r w:rsidRPr="004E067B">
              <w:rPr>
                <w:rFonts w:ascii="Times Armenian" w:hAnsi="Times Armenian" w:cs="Arial"/>
                <w:sz w:val="22"/>
                <w:szCs w:val="22"/>
              </w:rPr>
              <w:t xml:space="preserve">-15-9 </w:t>
            </w:r>
            <w:r w:rsidRPr="004E067B">
              <w:rPr>
                <w:rFonts w:ascii="Sylfaen" w:hAnsi="Sylfaen" w:cs="Sylfaen"/>
                <w:sz w:val="22"/>
                <w:szCs w:val="22"/>
              </w:rPr>
              <w:t>հավաքովի</w:t>
            </w:r>
            <w:r w:rsidRPr="004E067B">
              <w:rPr>
                <w:rFonts w:ascii="Times Armenian" w:hAnsi="Times Armenian" w:cs="Arial"/>
                <w:sz w:val="22"/>
                <w:szCs w:val="22"/>
              </w:rPr>
              <w:t xml:space="preserve"> </w:t>
            </w:r>
            <w:r w:rsidRPr="004E067B">
              <w:rPr>
                <w:rFonts w:ascii="Sylfaen" w:hAnsi="Sylfaen" w:cs="Sylfaen"/>
                <w:sz w:val="22"/>
                <w:szCs w:val="22"/>
              </w:rPr>
              <w:t>երկաթբետոնե</w:t>
            </w:r>
            <w:r w:rsidRPr="004E067B">
              <w:rPr>
                <w:rFonts w:ascii="Times Armenian" w:hAnsi="Times Armenian" w:cs="Arial"/>
                <w:sz w:val="22"/>
                <w:szCs w:val="22"/>
              </w:rPr>
              <w:t xml:space="preserve"> </w:t>
            </w:r>
            <w:r w:rsidRPr="004E067B">
              <w:rPr>
                <w:rFonts w:ascii="Sylfaen" w:hAnsi="Sylfaen" w:cs="Sylfaen"/>
                <w:sz w:val="22"/>
                <w:szCs w:val="22"/>
              </w:rPr>
              <w:t>պատի</w:t>
            </w:r>
            <w:r w:rsidRPr="004E067B">
              <w:rPr>
                <w:rFonts w:ascii="Times Armenian" w:hAnsi="Times Armenian" w:cs="Arial"/>
                <w:sz w:val="22"/>
                <w:szCs w:val="22"/>
              </w:rPr>
              <w:t xml:space="preserve"> </w:t>
            </w:r>
            <w:r w:rsidRPr="004E067B">
              <w:rPr>
                <w:rFonts w:ascii="Sylfaen" w:hAnsi="Sylfaen" w:cs="Sylfaen"/>
                <w:sz w:val="22"/>
                <w:szCs w:val="22"/>
              </w:rPr>
              <w:t>օղակ</w:t>
            </w:r>
            <w:r w:rsidRPr="004E067B">
              <w:rPr>
                <w:rFonts w:ascii="Times Armenian" w:hAnsi="Times Armenian" w:cs="Arial"/>
                <w:sz w:val="22"/>
                <w:szCs w:val="22"/>
              </w:rPr>
              <w:t>, 10.7</w:t>
            </w:r>
            <w:r w:rsidRPr="004E067B">
              <w:rPr>
                <w:rFonts w:ascii="Sylfaen" w:hAnsi="Sylfaen" w:cs="Sylfaen"/>
                <w:sz w:val="22"/>
                <w:szCs w:val="22"/>
              </w:rPr>
              <w:t>կգ</w:t>
            </w:r>
            <w:r w:rsidRPr="004E067B">
              <w:rPr>
                <w:rFonts w:ascii="Times Armenian" w:hAnsi="Times Armenian" w:cs="Arial"/>
                <w:sz w:val="22"/>
                <w:szCs w:val="22"/>
              </w:rPr>
              <w:t xml:space="preserve"> </w:t>
            </w:r>
            <w:r w:rsidRPr="004E067B">
              <w:rPr>
                <w:rFonts w:ascii="Sylfaen" w:hAnsi="Sylfaen" w:cs="Sylfaen"/>
                <w:sz w:val="22"/>
                <w:szCs w:val="22"/>
              </w:rPr>
              <w:t>ամրանի</w:t>
            </w:r>
            <w:r w:rsidRPr="004E067B">
              <w:rPr>
                <w:rFonts w:ascii="Times Armenian" w:hAnsi="Times Armenian" w:cs="Arial"/>
                <w:sz w:val="22"/>
                <w:szCs w:val="22"/>
              </w:rPr>
              <w:t xml:space="preserve"> </w:t>
            </w:r>
            <w:r w:rsidRPr="004E067B">
              <w:rPr>
                <w:rFonts w:ascii="Sylfaen" w:hAnsi="Sylfaen" w:cs="Sylfaen"/>
                <w:sz w:val="22"/>
                <w:szCs w:val="22"/>
              </w:rPr>
              <w:t>ծախսով</w:t>
            </w:r>
            <w:r w:rsidRPr="004E067B">
              <w:rPr>
                <w:rFonts w:ascii="Times Armenian" w:hAnsi="Times Armenian" w:cs="Arial"/>
                <w:sz w:val="22"/>
                <w:szCs w:val="22"/>
              </w:rPr>
              <w:t>, V</w:t>
            </w:r>
            <w:r w:rsidRPr="004E067B">
              <w:rPr>
                <w:rFonts w:ascii="Sylfaen" w:hAnsi="Sylfaen" w:cs="Sylfaen"/>
                <w:sz w:val="22"/>
                <w:szCs w:val="22"/>
              </w:rPr>
              <w:t>բետ</w:t>
            </w:r>
            <w:r w:rsidRPr="004E067B">
              <w:rPr>
                <w:rFonts w:ascii="Times Armenian" w:hAnsi="Times Armenian" w:cs="Arial"/>
                <w:sz w:val="22"/>
                <w:szCs w:val="22"/>
              </w:rPr>
              <w:t>=0.4</w:t>
            </w:r>
            <w:r w:rsidRPr="004E067B">
              <w:rPr>
                <w:rFonts w:ascii="Sylfaen" w:hAnsi="Sylfaen" w:cs="Sylfaen"/>
                <w:sz w:val="22"/>
                <w:szCs w:val="22"/>
              </w:rPr>
              <w:t>մ</w:t>
            </w:r>
            <w:r w:rsidRPr="004E067B">
              <w:rPr>
                <w:rFonts w:ascii="Times Armenian" w:hAnsi="Times Armenian" w:cs="Arial"/>
                <w:sz w:val="22"/>
                <w:szCs w:val="22"/>
              </w:rPr>
              <w:t>3</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Ñ³ï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2,0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 </w:t>
            </w:r>
          </w:p>
        </w:tc>
      </w:tr>
      <w:tr w:rsidR="004E067B" w:rsidRPr="004E067B" w:rsidTr="004E067B">
        <w:trPr>
          <w:trHeight w:val="9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1,59</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Ինֆորմ</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Ճանապարհային</w:t>
            </w:r>
            <w:r w:rsidRPr="004E067B">
              <w:rPr>
                <w:rFonts w:ascii="Times Armenian" w:hAnsi="Times Armenian" w:cs="Arial"/>
                <w:sz w:val="22"/>
                <w:szCs w:val="22"/>
              </w:rPr>
              <w:t xml:space="preserve">  </w:t>
            </w:r>
            <w:r w:rsidRPr="004E067B">
              <w:rPr>
                <w:rFonts w:ascii="Sylfaen" w:hAnsi="Sylfaen" w:cs="Sylfaen"/>
                <w:sz w:val="22"/>
                <w:szCs w:val="22"/>
              </w:rPr>
              <w:t>ե</w:t>
            </w:r>
            <w:r w:rsidRPr="004E067B">
              <w:rPr>
                <w:rFonts w:ascii="Times Armenian" w:hAnsi="Times Armenian" w:cs="Arial"/>
                <w:sz w:val="22"/>
                <w:szCs w:val="22"/>
              </w:rPr>
              <w:t>.</w:t>
            </w:r>
            <w:r w:rsidRPr="004E067B">
              <w:rPr>
                <w:rFonts w:ascii="Sylfaen" w:hAnsi="Sylfaen" w:cs="Sylfaen"/>
                <w:sz w:val="22"/>
                <w:szCs w:val="22"/>
              </w:rPr>
              <w:t>բ</w:t>
            </w:r>
            <w:r w:rsidRPr="004E067B">
              <w:rPr>
                <w:rFonts w:ascii="Times Armenian" w:hAnsi="Times Armenian" w:cs="Arial"/>
                <w:sz w:val="22"/>
                <w:szCs w:val="22"/>
              </w:rPr>
              <w:t xml:space="preserve">. </w:t>
            </w:r>
            <w:r w:rsidRPr="004E067B">
              <w:rPr>
                <w:rFonts w:ascii="Sylfaen" w:hAnsi="Sylfaen" w:cs="Sylfaen"/>
                <w:sz w:val="22"/>
                <w:szCs w:val="22"/>
              </w:rPr>
              <w:t>ծածկի</w:t>
            </w:r>
            <w:r w:rsidRPr="004E067B">
              <w:rPr>
                <w:rFonts w:ascii="Times Armenian" w:hAnsi="Times Armenian" w:cs="Arial"/>
                <w:sz w:val="22"/>
                <w:szCs w:val="22"/>
              </w:rPr>
              <w:t xml:space="preserve"> 1.2x1.2x0.22 </w:t>
            </w:r>
            <w:r w:rsidRPr="004E067B">
              <w:rPr>
                <w:rFonts w:ascii="Sylfaen" w:hAnsi="Sylfaen" w:cs="Sylfaen"/>
                <w:sz w:val="22"/>
                <w:szCs w:val="22"/>
              </w:rPr>
              <w:t>սալերի</w:t>
            </w:r>
            <w:r w:rsidRPr="004E067B">
              <w:rPr>
                <w:rFonts w:ascii="Times Armenian" w:hAnsi="Times Armenian" w:cs="Arial"/>
                <w:sz w:val="22"/>
                <w:szCs w:val="22"/>
              </w:rPr>
              <w:t xml:space="preserve"> </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և</w:t>
            </w:r>
            <w:r w:rsidRPr="004E067B">
              <w:rPr>
                <w:rFonts w:ascii="Times Armenian" w:hAnsi="Times Armenian" w:cs="Arial"/>
                <w:sz w:val="22"/>
                <w:szCs w:val="22"/>
              </w:rPr>
              <w:t xml:space="preserve"> </w:t>
            </w:r>
            <w:r w:rsidRPr="004E067B">
              <w:rPr>
                <w:rFonts w:ascii="Sylfaen" w:hAnsi="Sylfaen" w:cs="Sylfaen"/>
                <w:sz w:val="22"/>
                <w:szCs w:val="22"/>
              </w:rPr>
              <w:t>մատակարարում</w:t>
            </w:r>
            <w:r w:rsidRPr="004E067B">
              <w:rPr>
                <w:rFonts w:ascii="Times Armenian" w:hAnsi="Times Armenian" w:cs="Arial"/>
                <w:sz w:val="22"/>
                <w:szCs w:val="22"/>
              </w:rPr>
              <w:t xml:space="preserve">,  </w:t>
            </w:r>
            <w:r w:rsidRPr="004E067B">
              <w:rPr>
                <w:rFonts w:ascii="Sylfaen" w:hAnsi="Sylfaen" w:cs="Sylfaen"/>
                <w:sz w:val="22"/>
                <w:szCs w:val="22"/>
              </w:rPr>
              <w:t>թուջե</w:t>
            </w:r>
            <w:r w:rsidRPr="004E067B">
              <w:rPr>
                <w:rFonts w:ascii="Times Armenian" w:hAnsi="Times Armenian" w:cs="Arial"/>
                <w:sz w:val="22"/>
                <w:szCs w:val="22"/>
              </w:rPr>
              <w:t xml:space="preserve"> </w:t>
            </w:r>
            <w:r w:rsidRPr="004E067B">
              <w:rPr>
                <w:rFonts w:ascii="Sylfaen" w:hAnsi="Sylfaen" w:cs="Sylfaen"/>
                <w:sz w:val="22"/>
                <w:szCs w:val="22"/>
              </w:rPr>
              <w:t>մտոցով</w:t>
            </w:r>
            <w:r w:rsidRPr="004E067B">
              <w:rPr>
                <w:rFonts w:ascii="Times Armenian" w:hAnsi="Times Armenian" w:cs="Arial"/>
                <w:sz w:val="22"/>
                <w:szCs w:val="22"/>
              </w:rPr>
              <w:t xml:space="preserve"> / 0.39</w:t>
            </w:r>
            <w:r w:rsidRPr="004E067B">
              <w:rPr>
                <w:rFonts w:ascii="Sylfaen" w:hAnsi="Sylfaen" w:cs="Sylfaen"/>
                <w:sz w:val="22"/>
                <w:szCs w:val="22"/>
              </w:rPr>
              <w:t>մ</w:t>
            </w:r>
            <w:r w:rsidRPr="004E067B">
              <w:rPr>
                <w:rFonts w:ascii="Times Armenian" w:hAnsi="Times Armenian" w:cs="Arial"/>
                <w:sz w:val="22"/>
                <w:szCs w:val="22"/>
              </w:rPr>
              <w:t xml:space="preserve">3 </w:t>
            </w:r>
            <w:r w:rsidRPr="004E067B">
              <w:rPr>
                <w:rFonts w:ascii="Sylfaen" w:hAnsi="Sylfaen" w:cs="Sylfaen"/>
                <w:sz w:val="22"/>
                <w:szCs w:val="22"/>
              </w:rPr>
              <w:t>բետոնի</w:t>
            </w:r>
            <w:r w:rsidRPr="004E067B">
              <w:rPr>
                <w:rFonts w:ascii="Times Armenian" w:hAnsi="Times Armenian" w:cs="Arial"/>
                <w:sz w:val="22"/>
                <w:szCs w:val="22"/>
              </w:rPr>
              <w:t xml:space="preserve"> </w:t>
            </w:r>
            <w:r w:rsidRPr="004E067B">
              <w:rPr>
                <w:rFonts w:ascii="Sylfaen" w:hAnsi="Sylfaen" w:cs="Sylfaen"/>
                <w:sz w:val="22"/>
                <w:szCs w:val="22"/>
              </w:rPr>
              <w:t>ծախսով</w:t>
            </w:r>
            <w:r w:rsidRPr="004E067B">
              <w:rPr>
                <w:rFonts w:ascii="Times Armenian" w:hAnsi="Times Armenian" w:cs="Arial"/>
                <w:sz w:val="22"/>
                <w:szCs w:val="22"/>
              </w:rPr>
              <w:t>, 87.93</w:t>
            </w:r>
            <w:r w:rsidRPr="004E067B">
              <w:rPr>
                <w:rFonts w:ascii="Sylfaen" w:hAnsi="Sylfaen" w:cs="Sylfaen"/>
                <w:sz w:val="22"/>
                <w:szCs w:val="22"/>
              </w:rPr>
              <w:t>կգ</w:t>
            </w:r>
            <w:r w:rsidRPr="004E067B">
              <w:rPr>
                <w:rFonts w:ascii="Times Armenian" w:hAnsi="Times Armenian" w:cs="Arial"/>
                <w:sz w:val="22"/>
                <w:szCs w:val="22"/>
              </w:rPr>
              <w:t xml:space="preserve"> </w:t>
            </w:r>
            <w:r w:rsidRPr="004E067B">
              <w:rPr>
                <w:rFonts w:ascii="Sylfaen" w:hAnsi="Sylfaen" w:cs="Sylfaen"/>
                <w:sz w:val="22"/>
                <w:szCs w:val="22"/>
              </w:rPr>
              <w:t>ամրանի</w:t>
            </w:r>
            <w:r w:rsidRPr="004E067B">
              <w:rPr>
                <w:rFonts w:ascii="Times Armenian" w:hAnsi="Times Armenian" w:cs="Arial"/>
                <w:sz w:val="22"/>
                <w:szCs w:val="22"/>
              </w:rPr>
              <w:t xml:space="preserve"> </w:t>
            </w:r>
            <w:r w:rsidRPr="004E067B">
              <w:rPr>
                <w:rFonts w:ascii="Sylfaen" w:hAnsi="Sylfaen" w:cs="Sylfaen"/>
                <w:sz w:val="22"/>
                <w:szCs w:val="22"/>
              </w:rPr>
              <w:t>ծախսով</w:t>
            </w:r>
            <w:r w:rsidRPr="004E067B">
              <w:rPr>
                <w:rFonts w:ascii="Times Armenian" w:hAnsi="Times Armenian" w:cs="Arial"/>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հատ</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4,00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1,60</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18"/>
                <w:szCs w:val="18"/>
              </w:rPr>
            </w:pPr>
            <w:r w:rsidRPr="004E067B">
              <w:rPr>
                <w:rFonts w:ascii="Sylfaen" w:hAnsi="Sylfaen" w:cs="Sylfaen"/>
                <w:sz w:val="18"/>
                <w:szCs w:val="18"/>
              </w:rPr>
              <w:t>շուկա</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Calibri" w:hAnsi="Calibri" w:cs="Calibri"/>
                <w:sz w:val="22"/>
                <w:szCs w:val="22"/>
              </w:rPr>
              <w:t>КЦД</w:t>
            </w:r>
            <w:r w:rsidRPr="004E067B">
              <w:rPr>
                <w:rFonts w:ascii="Times Armenian" w:hAnsi="Times Armenian" w:cs="Arial"/>
                <w:sz w:val="22"/>
                <w:szCs w:val="22"/>
              </w:rPr>
              <w:t xml:space="preserve">-10 </w:t>
            </w:r>
            <w:r w:rsidRPr="004E067B">
              <w:rPr>
                <w:rFonts w:ascii="Sylfaen" w:hAnsi="Sylfaen" w:cs="Sylfaen"/>
                <w:sz w:val="22"/>
                <w:szCs w:val="22"/>
              </w:rPr>
              <w:t>հավաքովի</w:t>
            </w:r>
            <w:r w:rsidRPr="004E067B">
              <w:rPr>
                <w:rFonts w:ascii="Times Armenian" w:hAnsi="Times Armenian" w:cs="Arial"/>
                <w:sz w:val="22"/>
                <w:szCs w:val="22"/>
              </w:rPr>
              <w:t xml:space="preserve"> </w:t>
            </w:r>
            <w:r w:rsidRPr="004E067B">
              <w:rPr>
                <w:rFonts w:ascii="Sylfaen" w:hAnsi="Sylfaen" w:cs="Sylfaen"/>
                <w:sz w:val="22"/>
                <w:szCs w:val="22"/>
              </w:rPr>
              <w:t>երկաթբետոնե</w:t>
            </w:r>
            <w:r w:rsidRPr="004E067B">
              <w:rPr>
                <w:rFonts w:ascii="Times Armenian" w:hAnsi="Times Armenian" w:cs="Arial"/>
                <w:sz w:val="22"/>
                <w:szCs w:val="22"/>
              </w:rPr>
              <w:t xml:space="preserve"> </w:t>
            </w:r>
            <w:r w:rsidRPr="004E067B">
              <w:rPr>
                <w:rFonts w:ascii="Sylfaen" w:hAnsi="Sylfaen" w:cs="Sylfaen"/>
                <w:sz w:val="22"/>
                <w:szCs w:val="22"/>
              </w:rPr>
              <w:t>հատակի</w:t>
            </w:r>
            <w:r w:rsidRPr="004E067B">
              <w:rPr>
                <w:rFonts w:ascii="Times Armenian" w:hAnsi="Times Armenian" w:cs="Arial"/>
                <w:sz w:val="22"/>
                <w:szCs w:val="22"/>
              </w:rPr>
              <w:t xml:space="preserve"> </w:t>
            </w:r>
            <w:r w:rsidRPr="004E067B">
              <w:rPr>
                <w:rFonts w:ascii="Sylfaen" w:hAnsi="Sylfaen" w:cs="Sylfaen"/>
                <w:sz w:val="22"/>
                <w:szCs w:val="22"/>
              </w:rPr>
              <w:t>սալ</w:t>
            </w:r>
            <w:r w:rsidRPr="004E067B">
              <w:rPr>
                <w:rFonts w:ascii="Times Armenian" w:hAnsi="Times Armenian" w:cs="Arial"/>
                <w:sz w:val="22"/>
                <w:szCs w:val="22"/>
              </w:rPr>
              <w:t>,14.4</w:t>
            </w:r>
            <w:r w:rsidRPr="004E067B">
              <w:rPr>
                <w:rFonts w:ascii="Sylfaen" w:hAnsi="Sylfaen" w:cs="Sylfaen"/>
                <w:sz w:val="22"/>
                <w:szCs w:val="22"/>
              </w:rPr>
              <w:t>կգ</w:t>
            </w:r>
            <w:r w:rsidRPr="004E067B">
              <w:rPr>
                <w:rFonts w:ascii="Times Armenian" w:hAnsi="Times Armenian" w:cs="Arial"/>
                <w:sz w:val="22"/>
                <w:szCs w:val="22"/>
              </w:rPr>
              <w:t xml:space="preserve"> </w:t>
            </w:r>
            <w:r w:rsidRPr="004E067B">
              <w:rPr>
                <w:rFonts w:ascii="Sylfaen" w:hAnsi="Sylfaen" w:cs="Sylfaen"/>
                <w:sz w:val="22"/>
                <w:szCs w:val="22"/>
              </w:rPr>
              <w:t>ամրանի</w:t>
            </w:r>
            <w:r w:rsidRPr="004E067B">
              <w:rPr>
                <w:rFonts w:ascii="Times Armenian" w:hAnsi="Times Armenian" w:cs="Arial"/>
                <w:sz w:val="22"/>
                <w:szCs w:val="22"/>
              </w:rPr>
              <w:t xml:space="preserve"> </w:t>
            </w:r>
            <w:r w:rsidRPr="004E067B">
              <w:rPr>
                <w:rFonts w:ascii="Sylfaen" w:hAnsi="Sylfaen" w:cs="Sylfaen"/>
                <w:sz w:val="22"/>
                <w:szCs w:val="22"/>
              </w:rPr>
              <w:t>ծախսով</w:t>
            </w:r>
            <w:r w:rsidRPr="004E067B">
              <w:rPr>
                <w:rFonts w:ascii="Times Armenian" w:hAnsi="Times Armenian" w:cs="Arial"/>
                <w:sz w:val="22"/>
                <w:szCs w:val="22"/>
              </w:rPr>
              <w:t>, V</w:t>
            </w:r>
            <w:r w:rsidRPr="004E067B">
              <w:rPr>
                <w:rFonts w:ascii="Sylfaen" w:hAnsi="Sylfaen" w:cs="Sylfaen"/>
                <w:sz w:val="22"/>
                <w:szCs w:val="22"/>
              </w:rPr>
              <w:t>բետ</w:t>
            </w:r>
            <w:r w:rsidRPr="004E067B">
              <w:rPr>
                <w:rFonts w:ascii="Times Armenian" w:hAnsi="Times Armenian" w:cs="Arial"/>
                <w:sz w:val="22"/>
                <w:szCs w:val="22"/>
              </w:rPr>
              <w:t>=0.18</w:t>
            </w:r>
            <w:r w:rsidRPr="004E067B">
              <w:rPr>
                <w:rFonts w:ascii="Sylfaen" w:hAnsi="Sylfaen" w:cs="Sylfaen"/>
                <w:sz w:val="22"/>
                <w:szCs w:val="22"/>
              </w:rPr>
              <w:t>մ</w:t>
            </w:r>
            <w:r w:rsidRPr="004E067B">
              <w:rPr>
                <w:rFonts w:ascii="Times Armenian" w:hAnsi="Times Armenian" w:cs="Arial"/>
                <w:sz w:val="22"/>
                <w:szCs w:val="22"/>
              </w:rPr>
              <w:t>3</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Ñ³ï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4,0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9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1,61</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18"/>
                <w:szCs w:val="18"/>
              </w:rPr>
            </w:pPr>
            <w:r w:rsidRPr="004E067B">
              <w:rPr>
                <w:rFonts w:ascii="Sylfaen" w:hAnsi="Sylfaen" w:cs="Sylfaen"/>
                <w:sz w:val="18"/>
                <w:szCs w:val="18"/>
              </w:rPr>
              <w:t>շուկա</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Calibri" w:hAnsi="Calibri" w:cs="Calibri"/>
                <w:sz w:val="22"/>
                <w:szCs w:val="22"/>
              </w:rPr>
              <w:t>КЦ</w:t>
            </w:r>
            <w:r w:rsidRPr="004E067B">
              <w:rPr>
                <w:rFonts w:ascii="Times Armenian" w:hAnsi="Times Armenian" w:cs="Arial"/>
                <w:sz w:val="22"/>
                <w:szCs w:val="22"/>
              </w:rPr>
              <w:t xml:space="preserve">-10-6 </w:t>
            </w:r>
            <w:r w:rsidRPr="004E067B">
              <w:rPr>
                <w:rFonts w:ascii="Sylfaen" w:hAnsi="Sylfaen" w:cs="Sylfaen"/>
                <w:sz w:val="22"/>
                <w:szCs w:val="22"/>
              </w:rPr>
              <w:t>հավաքովի</w:t>
            </w:r>
            <w:r w:rsidRPr="004E067B">
              <w:rPr>
                <w:rFonts w:ascii="Times Armenian" w:hAnsi="Times Armenian" w:cs="Arial"/>
                <w:sz w:val="22"/>
                <w:szCs w:val="22"/>
              </w:rPr>
              <w:t xml:space="preserve"> </w:t>
            </w:r>
            <w:r w:rsidRPr="004E067B">
              <w:rPr>
                <w:rFonts w:ascii="Sylfaen" w:hAnsi="Sylfaen" w:cs="Sylfaen"/>
                <w:sz w:val="22"/>
                <w:szCs w:val="22"/>
              </w:rPr>
              <w:t>երկաթբետոնե</w:t>
            </w:r>
            <w:r w:rsidRPr="004E067B">
              <w:rPr>
                <w:rFonts w:ascii="Times Armenian" w:hAnsi="Times Armenian" w:cs="Arial"/>
                <w:sz w:val="22"/>
                <w:szCs w:val="22"/>
              </w:rPr>
              <w:t xml:space="preserve"> </w:t>
            </w:r>
            <w:r w:rsidRPr="004E067B">
              <w:rPr>
                <w:rFonts w:ascii="Sylfaen" w:hAnsi="Sylfaen" w:cs="Sylfaen"/>
                <w:sz w:val="22"/>
                <w:szCs w:val="22"/>
              </w:rPr>
              <w:t>պատի</w:t>
            </w:r>
            <w:r w:rsidRPr="004E067B">
              <w:rPr>
                <w:rFonts w:ascii="Times Armenian" w:hAnsi="Times Armenian" w:cs="Arial"/>
                <w:sz w:val="22"/>
                <w:szCs w:val="22"/>
              </w:rPr>
              <w:t xml:space="preserve"> </w:t>
            </w:r>
            <w:r w:rsidRPr="004E067B">
              <w:rPr>
                <w:rFonts w:ascii="Sylfaen" w:hAnsi="Sylfaen" w:cs="Sylfaen"/>
                <w:sz w:val="22"/>
                <w:szCs w:val="22"/>
              </w:rPr>
              <w:t>օղակ</w:t>
            </w:r>
            <w:r w:rsidRPr="004E067B">
              <w:rPr>
                <w:rFonts w:ascii="Times Armenian" w:hAnsi="Times Armenian" w:cs="Arial"/>
                <w:sz w:val="22"/>
                <w:szCs w:val="22"/>
              </w:rPr>
              <w:t>, 6.4</w:t>
            </w:r>
            <w:r w:rsidRPr="004E067B">
              <w:rPr>
                <w:rFonts w:ascii="Sylfaen" w:hAnsi="Sylfaen" w:cs="Sylfaen"/>
                <w:sz w:val="22"/>
                <w:szCs w:val="22"/>
              </w:rPr>
              <w:t>կգ</w:t>
            </w:r>
            <w:r w:rsidRPr="004E067B">
              <w:rPr>
                <w:rFonts w:ascii="Times Armenian" w:hAnsi="Times Armenian" w:cs="Arial"/>
                <w:sz w:val="22"/>
                <w:szCs w:val="22"/>
              </w:rPr>
              <w:t xml:space="preserve"> </w:t>
            </w:r>
            <w:r w:rsidRPr="004E067B">
              <w:rPr>
                <w:rFonts w:ascii="Sylfaen" w:hAnsi="Sylfaen" w:cs="Sylfaen"/>
                <w:sz w:val="22"/>
                <w:szCs w:val="22"/>
              </w:rPr>
              <w:t>ամրանի</w:t>
            </w:r>
            <w:r w:rsidRPr="004E067B">
              <w:rPr>
                <w:rFonts w:ascii="Times Armenian" w:hAnsi="Times Armenian" w:cs="Arial"/>
                <w:sz w:val="22"/>
                <w:szCs w:val="22"/>
              </w:rPr>
              <w:t xml:space="preserve"> </w:t>
            </w:r>
            <w:r w:rsidRPr="004E067B">
              <w:rPr>
                <w:rFonts w:ascii="Sylfaen" w:hAnsi="Sylfaen" w:cs="Sylfaen"/>
                <w:sz w:val="22"/>
                <w:szCs w:val="22"/>
              </w:rPr>
              <w:t>ծախսով</w:t>
            </w:r>
            <w:r w:rsidRPr="004E067B">
              <w:rPr>
                <w:rFonts w:ascii="Times Armenian" w:hAnsi="Times Armenian" w:cs="Arial"/>
                <w:sz w:val="22"/>
                <w:szCs w:val="22"/>
              </w:rPr>
              <w:t>, V</w:t>
            </w:r>
            <w:r w:rsidRPr="004E067B">
              <w:rPr>
                <w:rFonts w:ascii="Sylfaen" w:hAnsi="Sylfaen" w:cs="Sylfaen"/>
                <w:sz w:val="22"/>
                <w:szCs w:val="22"/>
              </w:rPr>
              <w:t>բետ</w:t>
            </w:r>
            <w:r w:rsidRPr="004E067B">
              <w:rPr>
                <w:rFonts w:ascii="Times Armenian" w:hAnsi="Times Armenian" w:cs="Arial"/>
                <w:sz w:val="22"/>
                <w:szCs w:val="22"/>
              </w:rPr>
              <w:t>=0.16</w:t>
            </w:r>
            <w:r w:rsidRPr="004E067B">
              <w:rPr>
                <w:rFonts w:ascii="Sylfaen" w:hAnsi="Sylfaen" w:cs="Sylfaen"/>
                <w:sz w:val="22"/>
                <w:szCs w:val="22"/>
              </w:rPr>
              <w:t>մ</w:t>
            </w:r>
            <w:r w:rsidRPr="004E067B">
              <w:rPr>
                <w:rFonts w:ascii="Times Armenian" w:hAnsi="Times Armenian" w:cs="Arial"/>
                <w:sz w:val="22"/>
                <w:szCs w:val="22"/>
              </w:rPr>
              <w:t>3</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Ñ³ï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4,0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7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1,62</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18"/>
                <w:szCs w:val="18"/>
              </w:rPr>
            </w:pPr>
            <w:r w:rsidRPr="004E067B">
              <w:rPr>
                <w:rFonts w:ascii="Sylfaen" w:hAnsi="Sylfaen" w:cs="Sylfaen"/>
                <w:sz w:val="18"/>
                <w:szCs w:val="18"/>
              </w:rPr>
              <w:t>շուկա</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Calibri" w:hAnsi="Calibri" w:cs="Calibri"/>
                <w:sz w:val="22"/>
                <w:szCs w:val="22"/>
              </w:rPr>
              <w:t>КЦ</w:t>
            </w:r>
            <w:r w:rsidRPr="004E067B">
              <w:rPr>
                <w:rFonts w:ascii="Times Armenian" w:hAnsi="Times Armenian" w:cs="Arial"/>
                <w:sz w:val="22"/>
                <w:szCs w:val="22"/>
              </w:rPr>
              <w:t xml:space="preserve">-10-9 </w:t>
            </w:r>
            <w:r w:rsidRPr="004E067B">
              <w:rPr>
                <w:rFonts w:ascii="Sylfaen" w:hAnsi="Sylfaen" w:cs="Sylfaen"/>
                <w:sz w:val="22"/>
                <w:szCs w:val="22"/>
              </w:rPr>
              <w:t>հավաքովի</w:t>
            </w:r>
            <w:r w:rsidRPr="004E067B">
              <w:rPr>
                <w:rFonts w:ascii="Times Armenian" w:hAnsi="Times Armenian" w:cs="Arial"/>
                <w:sz w:val="22"/>
                <w:szCs w:val="22"/>
              </w:rPr>
              <w:t xml:space="preserve"> </w:t>
            </w:r>
            <w:r w:rsidRPr="004E067B">
              <w:rPr>
                <w:rFonts w:ascii="Sylfaen" w:hAnsi="Sylfaen" w:cs="Sylfaen"/>
                <w:sz w:val="22"/>
                <w:szCs w:val="22"/>
              </w:rPr>
              <w:t>երկաթբետոնե</w:t>
            </w:r>
            <w:r w:rsidRPr="004E067B">
              <w:rPr>
                <w:rFonts w:ascii="Times Armenian" w:hAnsi="Times Armenian" w:cs="Arial"/>
                <w:sz w:val="22"/>
                <w:szCs w:val="22"/>
              </w:rPr>
              <w:t xml:space="preserve"> </w:t>
            </w:r>
            <w:r w:rsidRPr="004E067B">
              <w:rPr>
                <w:rFonts w:ascii="Sylfaen" w:hAnsi="Sylfaen" w:cs="Sylfaen"/>
                <w:sz w:val="22"/>
                <w:szCs w:val="22"/>
              </w:rPr>
              <w:t>պատի</w:t>
            </w:r>
            <w:r w:rsidRPr="004E067B">
              <w:rPr>
                <w:rFonts w:ascii="Times Armenian" w:hAnsi="Times Armenian" w:cs="Arial"/>
                <w:sz w:val="22"/>
                <w:szCs w:val="22"/>
              </w:rPr>
              <w:t xml:space="preserve"> </w:t>
            </w:r>
            <w:r w:rsidRPr="004E067B">
              <w:rPr>
                <w:rFonts w:ascii="Sylfaen" w:hAnsi="Sylfaen" w:cs="Sylfaen"/>
                <w:sz w:val="22"/>
                <w:szCs w:val="22"/>
              </w:rPr>
              <w:t>օղակ</w:t>
            </w:r>
            <w:r w:rsidRPr="004E067B">
              <w:rPr>
                <w:rFonts w:ascii="Times Armenian" w:hAnsi="Times Armenian" w:cs="Arial"/>
                <w:sz w:val="22"/>
                <w:szCs w:val="22"/>
              </w:rPr>
              <w:t>, 8.2</w:t>
            </w:r>
            <w:r w:rsidRPr="004E067B">
              <w:rPr>
                <w:rFonts w:ascii="Sylfaen" w:hAnsi="Sylfaen" w:cs="Sylfaen"/>
                <w:sz w:val="22"/>
                <w:szCs w:val="22"/>
              </w:rPr>
              <w:t>կգ</w:t>
            </w:r>
            <w:r w:rsidRPr="004E067B">
              <w:rPr>
                <w:rFonts w:ascii="Times Armenian" w:hAnsi="Times Armenian" w:cs="Arial"/>
                <w:sz w:val="22"/>
                <w:szCs w:val="22"/>
              </w:rPr>
              <w:t xml:space="preserve"> </w:t>
            </w:r>
            <w:r w:rsidRPr="004E067B">
              <w:rPr>
                <w:rFonts w:ascii="Sylfaen" w:hAnsi="Sylfaen" w:cs="Sylfaen"/>
                <w:sz w:val="22"/>
                <w:szCs w:val="22"/>
              </w:rPr>
              <w:t>ամրանի</w:t>
            </w:r>
            <w:r w:rsidRPr="004E067B">
              <w:rPr>
                <w:rFonts w:ascii="Times Armenian" w:hAnsi="Times Armenian" w:cs="Arial"/>
                <w:sz w:val="22"/>
                <w:szCs w:val="22"/>
              </w:rPr>
              <w:t xml:space="preserve"> </w:t>
            </w:r>
            <w:r w:rsidRPr="004E067B">
              <w:rPr>
                <w:rFonts w:ascii="Sylfaen" w:hAnsi="Sylfaen" w:cs="Sylfaen"/>
                <w:sz w:val="22"/>
                <w:szCs w:val="22"/>
              </w:rPr>
              <w:t>ծախսով</w:t>
            </w:r>
            <w:r w:rsidRPr="004E067B">
              <w:rPr>
                <w:rFonts w:ascii="Times Armenian" w:hAnsi="Times Armenian" w:cs="Arial"/>
                <w:sz w:val="22"/>
                <w:szCs w:val="22"/>
              </w:rPr>
              <w:t>, V</w:t>
            </w:r>
            <w:r w:rsidRPr="004E067B">
              <w:rPr>
                <w:rFonts w:ascii="Sylfaen" w:hAnsi="Sylfaen" w:cs="Sylfaen"/>
                <w:sz w:val="22"/>
                <w:szCs w:val="22"/>
              </w:rPr>
              <w:t>բետ</w:t>
            </w:r>
            <w:r w:rsidRPr="004E067B">
              <w:rPr>
                <w:rFonts w:ascii="Times Armenian" w:hAnsi="Times Armenian" w:cs="Arial"/>
                <w:sz w:val="22"/>
                <w:szCs w:val="22"/>
              </w:rPr>
              <w:t>=0.24</w:t>
            </w:r>
            <w:r w:rsidRPr="004E067B">
              <w:rPr>
                <w:rFonts w:ascii="Sylfaen" w:hAnsi="Sylfaen" w:cs="Sylfaen"/>
                <w:sz w:val="22"/>
                <w:szCs w:val="22"/>
              </w:rPr>
              <w:t>մ</w:t>
            </w:r>
            <w:r w:rsidRPr="004E067B">
              <w:rPr>
                <w:rFonts w:ascii="Times Armenian" w:hAnsi="Times Armenian" w:cs="Arial"/>
                <w:sz w:val="22"/>
                <w:szCs w:val="22"/>
              </w:rPr>
              <w:t>3</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Ñ³ï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4,0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45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1,63</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Ինֆորմ</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Ցեմենտ</w:t>
            </w:r>
            <w:r w:rsidRPr="004E067B">
              <w:rPr>
                <w:rFonts w:ascii="Times Armenian" w:hAnsi="Times Armenian" w:cs="Arial"/>
                <w:sz w:val="22"/>
                <w:szCs w:val="22"/>
              </w:rPr>
              <w:t xml:space="preserve"> </w:t>
            </w:r>
            <w:r w:rsidRPr="004E067B">
              <w:rPr>
                <w:rFonts w:ascii="Sylfaen" w:hAnsi="Sylfaen" w:cs="Sylfaen"/>
                <w:sz w:val="22"/>
                <w:szCs w:val="22"/>
              </w:rPr>
              <w:t>ավազե</w:t>
            </w:r>
            <w:r w:rsidRPr="004E067B">
              <w:rPr>
                <w:rFonts w:ascii="Times Armenian" w:hAnsi="Times Armenian" w:cs="Arial"/>
                <w:sz w:val="22"/>
                <w:szCs w:val="22"/>
              </w:rPr>
              <w:t xml:space="preserve"> </w:t>
            </w:r>
            <w:r w:rsidRPr="004E067B">
              <w:rPr>
                <w:rFonts w:ascii="Sylfaen" w:hAnsi="Sylfaen" w:cs="Sylfaen"/>
                <w:sz w:val="22"/>
                <w:szCs w:val="22"/>
              </w:rPr>
              <w:t>շաղախ</w:t>
            </w:r>
            <w:r w:rsidRPr="004E067B">
              <w:rPr>
                <w:rFonts w:ascii="Times Armenian" w:hAnsi="Times Armenian" w:cs="Arial"/>
                <w:sz w:val="22"/>
                <w:szCs w:val="22"/>
              </w:rPr>
              <w:t xml:space="preserve">, </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0,009</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3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1,64</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Ինֆորմ</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Նախապատրաստական</w:t>
            </w:r>
            <w:r w:rsidRPr="004E067B">
              <w:rPr>
                <w:rFonts w:ascii="Times Armenian" w:hAnsi="Times Armenian" w:cs="Arial"/>
                <w:sz w:val="22"/>
                <w:szCs w:val="22"/>
              </w:rPr>
              <w:t xml:space="preserve"> </w:t>
            </w:r>
            <w:r w:rsidRPr="004E067B">
              <w:rPr>
                <w:rFonts w:ascii="Sylfaen" w:hAnsi="Sylfaen" w:cs="Sylfaen"/>
                <w:sz w:val="22"/>
                <w:szCs w:val="22"/>
              </w:rPr>
              <w:t>խճե</w:t>
            </w:r>
            <w:r w:rsidRPr="004E067B">
              <w:rPr>
                <w:rFonts w:ascii="Times Armenian" w:hAnsi="Times Armenian" w:cs="Arial"/>
                <w:sz w:val="22"/>
                <w:szCs w:val="22"/>
              </w:rPr>
              <w:t xml:space="preserve"> </w:t>
            </w:r>
            <w:r w:rsidRPr="004E067B">
              <w:rPr>
                <w:rFonts w:ascii="Sylfaen" w:hAnsi="Sylfaen" w:cs="Sylfaen"/>
                <w:sz w:val="22"/>
                <w:szCs w:val="22"/>
              </w:rPr>
              <w:t>շերտ</w:t>
            </w:r>
            <w:r w:rsidRPr="004E067B">
              <w:rPr>
                <w:rFonts w:ascii="Times Armenian" w:hAnsi="Times Armenian" w:cs="Arial"/>
                <w:sz w:val="22"/>
                <w:szCs w:val="22"/>
              </w:rPr>
              <w:t>12</w:t>
            </w:r>
            <w:r w:rsidRPr="004E067B">
              <w:rPr>
                <w:rFonts w:ascii="Sylfaen" w:hAnsi="Sylfaen" w:cs="Sylfaen"/>
                <w:sz w:val="22"/>
                <w:szCs w:val="22"/>
              </w:rPr>
              <w:t>սմ</w:t>
            </w:r>
            <w:r w:rsidRPr="004E067B">
              <w:rPr>
                <w:rFonts w:ascii="Times Armenian" w:hAnsi="Times Armenian" w:cs="Arial"/>
                <w:sz w:val="22"/>
                <w:szCs w:val="22"/>
              </w:rPr>
              <w:t xml:space="preserve"> </w:t>
            </w:r>
            <w:r w:rsidRPr="004E067B">
              <w:rPr>
                <w:rFonts w:ascii="Sylfaen" w:hAnsi="Sylfaen" w:cs="Sylfaen"/>
                <w:sz w:val="22"/>
                <w:szCs w:val="22"/>
              </w:rPr>
              <w:t>հաստությամբ</w:t>
            </w:r>
            <w:r w:rsidRPr="004E067B">
              <w:rPr>
                <w:rFonts w:ascii="Times Armenian" w:hAnsi="Times Armenian" w:cs="Arial"/>
                <w:sz w:val="22"/>
                <w:szCs w:val="22"/>
              </w:rPr>
              <w:t xml:space="preserve">, </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1,660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9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1,65</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ÇÝýáñÙ</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Աստիճան</w:t>
            </w:r>
            <w:r w:rsidRPr="004E067B">
              <w:rPr>
                <w:rFonts w:ascii="Times Armenian" w:hAnsi="Times Armenian" w:cs="Arial"/>
                <w:sz w:val="22"/>
                <w:szCs w:val="22"/>
              </w:rPr>
              <w:t xml:space="preserve"> </w:t>
            </w:r>
            <w:r w:rsidRPr="004E067B">
              <w:rPr>
                <w:rFonts w:ascii="Sylfaen" w:hAnsi="Sylfaen" w:cs="Sylfaen"/>
                <w:sz w:val="22"/>
                <w:szCs w:val="22"/>
              </w:rPr>
              <w:t>մետաղական</w:t>
            </w:r>
            <w:r w:rsidRPr="004E067B">
              <w:rPr>
                <w:rFonts w:ascii="Times Armenian" w:hAnsi="Times Armenian" w:cs="Arial"/>
                <w:sz w:val="22"/>
                <w:szCs w:val="22"/>
              </w:rPr>
              <w:t xml:space="preserve"> </w:t>
            </w:r>
            <w:r w:rsidRPr="004E067B">
              <w:rPr>
                <w:rFonts w:ascii="Sylfaen" w:hAnsi="Sylfaen" w:cs="Sylfaen"/>
                <w:sz w:val="22"/>
                <w:szCs w:val="22"/>
              </w:rPr>
              <w:t>Փ</w:t>
            </w:r>
            <w:r w:rsidRPr="004E067B">
              <w:rPr>
                <w:rFonts w:ascii="Times Armenian" w:hAnsi="Times Armenian" w:cs="Arial"/>
                <w:sz w:val="22"/>
                <w:szCs w:val="22"/>
              </w:rPr>
              <w:t xml:space="preserve">16 AIII </w:t>
            </w:r>
            <w:r w:rsidRPr="004E067B">
              <w:rPr>
                <w:rFonts w:ascii="Sylfaen" w:hAnsi="Sylfaen" w:cs="Sylfaen"/>
                <w:sz w:val="22"/>
                <w:szCs w:val="22"/>
              </w:rPr>
              <w:t>դասի</w:t>
            </w:r>
            <w:r w:rsidRPr="004E067B">
              <w:rPr>
                <w:rFonts w:ascii="Times Armenian" w:hAnsi="Times Armenian" w:cs="Arial"/>
                <w:sz w:val="22"/>
                <w:szCs w:val="22"/>
              </w:rPr>
              <w:t xml:space="preserve"> </w:t>
            </w:r>
            <w:r w:rsidRPr="004E067B">
              <w:rPr>
                <w:rFonts w:ascii="Sylfaen" w:hAnsi="Sylfaen" w:cs="Sylfaen"/>
                <w:sz w:val="22"/>
                <w:szCs w:val="22"/>
              </w:rPr>
              <w:t>ամրանից</w:t>
            </w:r>
            <w:r w:rsidRPr="004E067B">
              <w:rPr>
                <w:rFonts w:ascii="Times Armenian" w:hAnsi="Times Armenian" w:cs="Arial"/>
                <w:sz w:val="22"/>
                <w:szCs w:val="22"/>
              </w:rPr>
              <w:t xml:space="preserve">, </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0,105</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75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1,66</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7-291</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Սեյսմակայունության</w:t>
            </w:r>
            <w:r w:rsidRPr="004E067B">
              <w:rPr>
                <w:rFonts w:ascii="Times Armenian" w:hAnsi="Times Armenian" w:cs="Arial"/>
                <w:sz w:val="22"/>
                <w:szCs w:val="22"/>
              </w:rPr>
              <w:t xml:space="preserve"> </w:t>
            </w:r>
            <w:r w:rsidRPr="004E067B">
              <w:rPr>
                <w:rFonts w:ascii="Sylfaen" w:hAnsi="Sylfaen" w:cs="Sylfaen"/>
                <w:sz w:val="22"/>
                <w:szCs w:val="22"/>
              </w:rPr>
              <w:t>մետաղական</w:t>
            </w:r>
            <w:r w:rsidRPr="004E067B">
              <w:rPr>
                <w:rFonts w:ascii="Times Armenian" w:hAnsi="Times Armenian" w:cs="Arial"/>
                <w:sz w:val="22"/>
                <w:szCs w:val="22"/>
              </w:rPr>
              <w:t xml:space="preserve"> </w:t>
            </w:r>
            <w:r w:rsidRPr="004E067B">
              <w:rPr>
                <w:rFonts w:ascii="Sylfaen" w:hAnsi="Sylfaen" w:cs="Sylfaen"/>
                <w:sz w:val="22"/>
                <w:szCs w:val="22"/>
              </w:rPr>
              <w:t>կապող</w:t>
            </w:r>
            <w:r w:rsidRPr="004E067B">
              <w:rPr>
                <w:rFonts w:ascii="Times Armenian" w:hAnsi="Times Armenian" w:cs="Arial"/>
                <w:sz w:val="22"/>
                <w:szCs w:val="22"/>
              </w:rPr>
              <w:t xml:space="preserve"> </w:t>
            </w:r>
            <w:r w:rsidRPr="004E067B">
              <w:rPr>
                <w:rFonts w:ascii="Sylfaen" w:hAnsi="Sylfaen" w:cs="Sylfaen"/>
                <w:sz w:val="22"/>
                <w:szCs w:val="22"/>
              </w:rPr>
              <w:t>էլեմենտներ</w:t>
            </w:r>
            <w:r w:rsidRPr="004E067B">
              <w:rPr>
                <w:rFonts w:ascii="Times Armenian" w:hAnsi="Times Armenian" w:cs="Arial"/>
                <w:sz w:val="22"/>
                <w:szCs w:val="22"/>
              </w:rPr>
              <w:t xml:space="preserve">, </w:t>
            </w:r>
            <w:r w:rsidRPr="004E067B">
              <w:rPr>
                <w:rFonts w:ascii="Sylfaen" w:hAnsi="Sylfaen" w:cs="Sylfaen"/>
                <w:sz w:val="22"/>
                <w:szCs w:val="22"/>
              </w:rPr>
              <w:t>պողպատե</w:t>
            </w:r>
            <w:r w:rsidRPr="004E067B">
              <w:rPr>
                <w:rFonts w:ascii="Times Armenian" w:hAnsi="Times Armenian" w:cs="Arial"/>
                <w:sz w:val="22"/>
                <w:szCs w:val="22"/>
              </w:rPr>
              <w:t xml:space="preserve"> </w:t>
            </w:r>
            <w:r w:rsidRPr="004E067B">
              <w:rPr>
                <w:rFonts w:ascii="Sylfaen" w:hAnsi="Sylfaen" w:cs="Sylfaen"/>
                <w:sz w:val="22"/>
                <w:szCs w:val="22"/>
              </w:rPr>
              <w:t>թիթեղ</w:t>
            </w:r>
            <w:r w:rsidRPr="004E067B">
              <w:rPr>
                <w:rFonts w:ascii="Times Armenian" w:hAnsi="Times Armenian" w:cs="Arial"/>
                <w:sz w:val="22"/>
                <w:szCs w:val="22"/>
              </w:rPr>
              <w:t xml:space="preserve"> 6</w:t>
            </w:r>
            <w:r w:rsidRPr="004E067B">
              <w:rPr>
                <w:rFonts w:ascii="Sylfaen" w:hAnsi="Sylfaen" w:cs="Sylfaen"/>
                <w:sz w:val="22"/>
                <w:szCs w:val="22"/>
              </w:rPr>
              <w:t>մմ</w:t>
            </w:r>
            <w:r w:rsidRPr="004E067B">
              <w:rPr>
                <w:rFonts w:ascii="Times Armenian" w:hAnsi="Times Armenian" w:cs="Arial"/>
                <w:sz w:val="22"/>
                <w:szCs w:val="22"/>
              </w:rPr>
              <w:t xml:space="preserve">, </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r w:rsidRPr="004E067B">
              <w:rPr>
                <w:rFonts w:ascii="Times Armenian" w:hAnsi="Times Armenian" w:cs="Arial"/>
                <w:sz w:val="22"/>
                <w:szCs w:val="22"/>
              </w:rPr>
              <w:t xml:space="preserve">, </w:t>
            </w:r>
            <w:r w:rsidRPr="004E067B">
              <w:rPr>
                <w:rFonts w:ascii="Sylfaen" w:hAnsi="Sylfaen" w:cs="Sylfaen"/>
                <w:sz w:val="22"/>
                <w:szCs w:val="22"/>
              </w:rPr>
              <w:t>տեղադրում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0,008</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7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1,67</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 xml:space="preserve">6-30 </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Միաձույլ</w:t>
            </w:r>
            <w:r w:rsidRPr="004E067B">
              <w:rPr>
                <w:rFonts w:ascii="Times Armenian" w:hAnsi="Times Armenian" w:cs="Arial"/>
                <w:sz w:val="22"/>
                <w:szCs w:val="22"/>
              </w:rPr>
              <w:t xml:space="preserve"> B15 </w:t>
            </w:r>
            <w:r w:rsidRPr="004E067B">
              <w:rPr>
                <w:rFonts w:ascii="Sylfaen" w:hAnsi="Sylfaen" w:cs="Sylfaen"/>
                <w:sz w:val="22"/>
                <w:szCs w:val="22"/>
              </w:rPr>
              <w:t>դասի</w:t>
            </w:r>
            <w:r w:rsidRPr="004E067B">
              <w:rPr>
                <w:rFonts w:ascii="Times Armenian" w:hAnsi="Times Armenian" w:cs="Arial"/>
                <w:sz w:val="22"/>
                <w:szCs w:val="22"/>
              </w:rPr>
              <w:t xml:space="preserve"> </w:t>
            </w:r>
            <w:r w:rsidRPr="004E067B">
              <w:rPr>
                <w:rFonts w:ascii="Sylfaen" w:hAnsi="Sylfaen" w:cs="Sylfaen"/>
                <w:sz w:val="22"/>
                <w:szCs w:val="22"/>
              </w:rPr>
              <w:t>բետոնե</w:t>
            </w:r>
            <w:r w:rsidRPr="004E067B">
              <w:rPr>
                <w:rFonts w:ascii="Times Armenian" w:hAnsi="Times Armenian" w:cs="Arial"/>
                <w:sz w:val="22"/>
                <w:szCs w:val="22"/>
              </w:rPr>
              <w:t xml:space="preserve"> </w:t>
            </w:r>
            <w:r w:rsidRPr="004E067B">
              <w:rPr>
                <w:rFonts w:ascii="Sylfaen" w:hAnsi="Sylfaen" w:cs="Sylfaen"/>
                <w:sz w:val="22"/>
                <w:szCs w:val="22"/>
              </w:rPr>
              <w:t>հենարանների</w:t>
            </w:r>
            <w:r w:rsidRPr="004E067B">
              <w:rPr>
                <w:rFonts w:ascii="Times Armenian" w:hAnsi="Times Armenian" w:cs="Arial"/>
                <w:sz w:val="22"/>
                <w:szCs w:val="22"/>
              </w:rPr>
              <w:t xml:space="preserve"> </w:t>
            </w:r>
            <w:r w:rsidRPr="004E067B">
              <w:rPr>
                <w:rFonts w:ascii="Sylfaen" w:hAnsi="Sylfaen" w:cs="Sylfaen"/>
                <w:sz w:val="22"/>
                <w:szCs w:val="22"/>
              </w:rPr>
              <w:t>ստեղծում</w:t>
            </w:r>
            <w:r w:rsidRPr="004E067B">
              <w:rPr>
                <w:rFonts w:ascii="Times Armenian" w:hAnsi="Times Armenian" w:cs="Arial"/>
                <w:sz w:val="22"/>
                <w:szCs w:val="22"/>
              </w:rPr>
              <w:t xml:space="preserve"> , </w:t>
            </w:r>
            <w:r w:rsidRPr="004E067B">
              <w:rPr>
                <w:rFonts w:ascii="Sylfaen" w:hAnsi="Sylfaen" w:cs="Sylfaen"/>
                <w:sz w:val="22"/>
                <w:szCs w:val="22"/>
              </w:rPr>
              <w:t>ներառյալ</w:t>
            </w:r>
            <w:r w:rsidRPr="004E067B">
              <w:rPr>
                <w:rFonts w:ascii="Times Armenian" w:hAnsi="Times Armenian" w:cs="Arial"/>
                <w:sz w:val="22"/>
                <w:szCs w:val="22"/>
              </w:rPr>
              <w:t xml:space="preserve"> </w:t>
            </w:r>
            <w:r w:rsidRPr="004E067B">
              <w:rPr>
                <w:rFonts w:ascii="Sylfaen" w:hAnsi="Sylfaen" w:cs="Sylfaen"/>
                <w:sz w:val="22"/>
                <w:szCs w:val="22"/>
              </w:rPr>
              <w:t>նյութերի</w:t>
            </w:r>
            <w:r w:rsidRPr="004E067B">
              <w:rPr>
                <w:rFonts w:ascii="Times Armenian" w:hAnsi="Times Armenian" w:cs="Arial"/>
                <w:sz w:val="22"/>
                <w:szCs w:val="22"/>
              </w:rPr>
              <w:t xml:space="preserve"> </w:t>
            </w:r>
            <w:r w:rsidRPr="004E067B">
              <w:rPr>
                <w:rFonts w:ascii="Sylfaen" w:hAnsi="Sylfaen" w:cs="Sylfaen"/>
                <w:sz w:val="22"/>
                <w:szCs w:val="22"/>
              </w:rPr>
              <w:t>արժեքը</w:t>
            </w:r>
            <w:r w:rsidRPr="004E067B">
              <w:rPr>
                <w:rFonts w:ascii="Times Armenian" w:hAnsi="Times Armenian" w:cs="Arial"/>
                <w:sz w:val="22"/>
                <w:szCs w:val="22"/>
              </w:rPr>
              <w:t xml:space="preserve">, </w:t>
            </w:r>
            <w:r w:rsidRPr="004E067B">
              <w:rPr>
                <w:rFonts w:ascii="Sylfaen" w:hAnsi="Sylfaen" w:cs="Sylfaen"/>
                <w:sz w:val="22"/>
                <w:szCs w:val="22"/>
              </w:rPr>
              <w:t>մատակարարումը</w:t>
            </w:r>
            <w:r w:rsidRPr="004E067B">
              <w:rPr>
                <w:rFonts w:ascii="Times Armenian" w:hAnsi="Times Armenian" w:cs="Arial"/>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0,240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450"/>
        </w:trPr>
        <w:tc>
          <w:tcPr>
            <w:tcW w:w="710" w:type="dxa"/>
            <w:tcBorders>
              <w:top w:val="nil"/>
              <w:left w:val="single" w:sz="4" w:space="0" w:color="auto"/>
              <w:bottom w:val="single" w:sz="4" w:space="0" w:color="auto"/>
              <w:right w:val="single" w:sz="4" w:space="0" w:color="auto"/>
            </w:tcBorders>
            <w:shd w:val="clear" w:color="000000" w:fill="C4D79B"/>
            <w:vAlign w:val="center"/>
            <w:hideMark/>
          </w:tcPr>
          <w:p w:rsidR="004E067B" w:rsidRPr="004E067B" w:rsidRDefault="004E067B" w:rsidP="004E067B">
            <w:pPr>
              <w:jc w:val="center"/>
              <w:rPr>
                <w:sz w:val="22"/>
                <w:szCs w:val="22"/>
              </w:rPr>
            </w:pPr>
            <w:r w:rsidRPr="004E067B">
              <w:rPr>
                <w:sz w:val="22"/>
                <w:szCs w:val="22"/>
              </w:rPr>
              <w:t> </w:t>
            </w:r>
          </w:p>
        </w:tc>
        <w:tc>
          <w:tcPr>
            <w:tcW w:w="992"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sz w:val="22"/>
                <w:szCs w:val="22"/>
              </w:rPr>
            </w:pPr>
            <w:r w:rsidRPr="004E067B">
              <w:rPr>
                <w:sz w:val="22"/>
                <w:szCs w:val="22"/>
              </w:rPr>
              <w:t> </w:t>
            </w:r>
          </w:p>
        </w:tc>
        <w:tc>
          <w:tcPr>
            <w:tcW w:w="4536"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Ընդամենը՝</w:t>
            </w:r>
            <w:r w:rsidRPr="004E067B">
              <w:rPr>
                <w:rFonts w:ascii="Arial Armenian" w:hAnsi="Arial Armenian" w:cs="Arial"/>
                <w:sz w:val="22"/>
                <w:szCs w:val="22"/>
              </w:rPr>
              <w:t xml:space="preserve"> </w:t>
            </w:r>
            <w:r w:rsidRPr="004E067B">
              <w:rPr>
                <w:rFonts w:ascii="Sylfaen" w:hAnsi="Sylfaen" w:cs="Sylfaen"/>
                <w:sz w:val="22"/>
                <w:szCs w:val="22"/>
              </w:rPr>
              <w:t>ըստ</w:t>
            </w:r>
            <w:r w:rsidRPr="004E067B">
              <w:rPr>
                <w:rFonts w:ascii="Arial Armenian" w:hAnsi="Arial Armenian" w:cs="Arial"/>
                <w:sz w:val="22"/>
                <w:szCs w:val="22"/>
              </w:rPr>
              <w:t xml:space="preserve"> </w:t>
            </w:r>
            <w:r w:rsidRPr="004E067B">
              <w:rPr>
                <w:rFonts w:ascii="Sylfaen" w:hAnsi="Sylfaen" w:cs="Sylfaen"/>
                <w:sz w:val="22"/>
                <w:szCs w:val="22"/>
              </w:rPr>
              <w:t>բետոնային</w:t>
            </w:r>
            <w:r w:rsidRPr="004E067B">
              <w:rPr>
                <w:rFonts w:ascii="Arial Armenian" w:hAnsi="Arial Armenian" w:cs="Arial"/>
                <w:sz w:val="22"/>
                <w:szCs w:val="22"/>
              </w:rPr>
              <w:t xml:space="preserve"> </w:t>
            </w:r>
            <w:r w:rsidRPr="004E067B">
              <w:rPr>
                <w:rFonts w:ascii="Sylfaen" w:hAnsi="Sylfaen" w:cs="Sylfaen"/>
                <w:sz w:val="22"/>
                <w:szCs w:val="22"/>
              </w:rPr>
              <w:t>աշխատանքների</w:t>
            </w:r>
          </w:p>
        </w:tc>
        <w:tc>
          <w:tcPr>
            <w:tcW w:w="735"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 </w:t>
            </w:r>
          </w:p>
        </w:tc>
        <w:tc>
          <w:tcPr>
            <w:tcW w:w="904"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 </w:t>
            </w:r>
          </w:p>
        </w:tc>
        <w:tc>
          <w:tcPr>
            <w:tcW w:w="1185" w:type="dxa"/>
            <w:tcBorders>
              <w:top w:val="nil"/>
              <w:left w:val="nil"/>
              <w:bottom w:val="single" w:sz="4" w:space="0" w:color="auto"/>
              <w:right w:val="single" w:sz="4" w:space="0" w:color="auto"/>
            </w:tcBorders>
            <w:shd w:val="clear" w:color="000000" w:fill="C4D79B"/>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1,578</w:t>
            </w:r>
          </w:p>
        </w:tc>
      </w:tr>
      <w:tr w:rsidR="004E067B" w:rsidRPr="004E067B" w:rsidTr="004E067B">
        <w:trPr>
          <w:trHeight w:val="4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 </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b/>
                <w:bCs/>
                <w:sz w:val="22"/>
                <w:szCs w:val="22"/>
                <w:u w:val="single"/>
              </w:rPr>
            </w:pPr>
            <w:r w:rsidRPr="004E067B">
              <w:rPr>
                <w:rFonts w:ascii="Sylfaen" w:hAnsi="Sylfaen" w:cs="Sylfaen"/>
                <w:b/>
                <w:bCs/>
                <w:sz w:val="22"/>
                <w:szCs w:val="22"/>
                <w:u w:val="single"/>
              </w:rPr>
              <w:t>Մեկուսիչ</w:t>
            </w:r>
            <w:r w:rsidRPr="004E067B">
              <w:rPr>
                <w:rFonts w:ascii="Times Armenian" w:hAnsi="Times Armenian" w:cs="Arial"/>
                <w:b/>
                <w:bCs/>
                <w:sz w:val="22"/>
                <w:szCs w:val="22"/>
                <w:u w:val="single"/>
              </w:rPr>
              <w:t xml:space="preserve"> </w:t>
            </w:r>
            <w:r w:rsidRPr="004E067B">
              <w:rPr>
                <w:rFonts w:ascii="Sylfaen" w:hAnsi="Sylfaen" w:cs="Sylfaen"/>
                <w:b/>
                <w:bCs/>
                <w:sz w:val="22"/>
                <w:szCs w:val="22"/>
                <w:u w:val="single"/>
              </w:rPr>
              <w:t>աշխատանքներ</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 </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 </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4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1,68</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15-613</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 xml:space="preserve">Ø»ï³Õ³Ï³Ý ¿É»Ù»ÝïÝ»ñÇ  Ý»ñÏáõÙ »ñÏß»ñï çñ³Ï³ÛáõÝ Ý»ñÏáí, Ý»ñ³éÛ³É ÝÛáõÃ»ñÇ ³ñÅ»ùÁ, Ù³ï³Ï³ñ³ñáõÙÁ </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2</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10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3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1,69</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22-130</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Փ</w:t>
            </w:r>
            <w:r w:rsidRPr="004E067B">
              <w:rPr>
                <w:rFonts w:ascii="Arial Armenian" w:hAnsi="Arial Armenian" w:cs="Arial"/>
                <w:sz w:val="22"/>
                <w:szCs w:val="22"/>
              </w:rPr>
              <w:t>219x4</w:t>
            </w:r>
            <w:r w:rsidRPr="004E067B">
              <w:rPr>
                <w:rFonts w:ascii="Sylfaen" w:hAnsi="Sylfaen" w:cs="Sylfaen"/>
                <w:sz w:val="22"/>
                <w:szCs w:val="22"/>
              </w:rPr>
              <w:t>մմ</w:t>
            </w:r>
            <w:r w:rsidRPr="004E067B">
              <w:rPr>
                <w:rFonts w:ascii="Arial Armenian" w:hAnsi="Arial Armenian" w:cs="Arial"/>
                <w:sz w:val="22"/>
                <w:szCs w:val="22"/>
              </w:rPr>
              <w:t xml:space="preserve"> </w:t>
            </w:r>
            <w:r w:rsidRPr="004E067B">
              <w:rPr>
                <w:rFonts w:ascii="Sylfaen" w:hAnsi="Sylfaen" w:cs="Sylfaen"/>
                <w:sz w:val="22"/>
                <w:szCs w:val="22"/>
              </w:rPr>
              <w:t>պողպատե</w:t>
            </w:r>
            <w:r w:rsidRPr="004E067B">
              <w:rPr>
                <w:rFonts w:ascii="Arial Armenian" w:hAnsi="Arial Armenian" w:cs="Arial"/>
                <w:sz w:val="22"/>
                <w:szCs w:val="22"/>
              </w:rPr>
              <w:t xml:space="preserve"> </w:t>
            </w:r>
            <w:r w:rsidRPr="004E067B">
              <w:rPr>
                <w:rFonts w:ascii="Sylfaen" w:hAnsi="Sylfaen" w:cs="Sylfaen"/>
                <w:sz w:val="22"/>
                <w:szCs w:val="22"/>
              </w:rPr>
              <w:t>խողովակի</w:t>
            </w:r>
            <w:r w:rsidRPr="004E067B">
              <w:rPr>
                <w:rFonts w:ascii="Arial Armenian" w:hAnsi="Arial Armenian" w:cs="Arial"/>
                <w:sz w:val="22"/>
                <w:szCs w:val="22"/>
              </w:rPr>
              <w:t xml:space="preserve"> </w:t>
            </w:r>
            <w:r w:rsidRPr="004E067B">
              <w:rPr>
                <w:rFonts w:ascii="Sylfaen" w:hAnsi="Sylfaen" w:cs="Sylfaen"/>
                <w:sz w:val="22"/>
                <w:szCs w:val="22"/>
              </w:rPr>
              <w:t>նորմալ</w:t>
            </w:r>
            <w:r w:rsidRPr="004E067B">
              <w:rPr>
                <w:rFonts w:ascii="Arial Armenian" w:hAnsi="Arial Armenian" w:cs="Arial"/>
                <w:sz w:val="22"/>
                <w:szCs w:val="22"/>
              </w:rPr>
              <w:t xml:space="preserve"> </w:t>
            </w:r>
            <w:r w:rsidRPr="004E067B">
              <w:rPr>
                <w:rFonts w:ascii="Sylfaen" w:hAnsi="Sylfaen" w:cs="Sylfaen"/>
                <w:sz w:val="22"/>
                <w:szCs w:val="22"/>
              </w:rPr>
              <w:t>հիդրոմեկուսացում</w:t>
            </w:r>
            <w:r w:rsidRPr="004E067B">
              <w:rPr>
                <w:rFonts w:ascii="Arial Armenian" w:hAnsi="Arial Armenian" w:cs="Arial"/>
                <w:sz w:val="22"/>
                <w:szCs w:val="22"/>
              </w:rPr>
              <w:t xml:space="preserve">, </w:t>
            </w:r>
            <w:r w:rsidRPr="004E067B">
              <w:rPr>
                <w:rFonts w:ascii="Sylfaen" w:hAnsi="Sylfaen" w:cs="Sylfaen"/>
                <w:sz w:val="22"/>
                <w:szCs w:val="22"/>
              </w:rPr>
              <w:t>ներառյալ</w:t>
            </w:r>
            <w:r w:rsidRPr="004E067B">
              <w:rPr>
                <w:rFonts w:ascii="Arial Armenian" w:hAnsi="Arial Armenian" w:cs="Arial"/>
                <w:sz w:val="22"/>
                <w:szCs w:val="22"/>
              </w:rPr>
              <w:t xml:space="preserve"> </w:t>
            </w:r>
            <w:r w:rsidRPr="004E067B">
              <w:rPr>
                <w:rFonts w:ascii="Sylfaen" w:hAnsi="Sylfaen" w:cs="Sylfaen"/>
                <w:sz w:val="22"/>
                <w:szCs w:val="22"/>
              </w:rPr>
              <w:t>նյութերի</w:t>
            </w:r>
            <w:r w:rsidRPr="004E067B">
              <w:rPr>
                <w:rFonts w:ascii="Arial Armenian" w:hAnsi="Arial Armenian" w:cs="Arial"/>
                <w:sz w:val="22"/>
                <w:szCs w:val="22"/>
              </w:rPr>
              <w:t xml:space="preserve"> </w:t>
            </w:r>
            <w:r w:rsidRPr="004E067B">
              <w:rPr>
                <w:rFonts w:ascii="Sylfaen" w:hAnsi="Sylfaen" w:cs="Sylfaen"/>
                <w:sz w:val="22"/>
                <w:szCs w:val="22"/>
              </w:rPr>
              <w:t>արժեքը</w:t>
            </w:r>
            <w:r w:rsidRPr="004E067B">
              <w:rPr>
                <w:rFonts w:ascii="Arial Armenian" w:hAnsi="Arial Armenian" w:cs="Arial"/>
                <w:sz w:val="22"/>
                <w:szCs w:val="22"/>
              </w:rPr>
              <w:t xml:space="preserve">, </w:t>
            </w:r>
            <w:r w:rsidRPr="004E067B">
              <w:rPr>
                <w:rFonts w:ascii="Sylfaen" w:hAnsi="Sylfaen" w:cs="Sylfaen"/>
                <w:sz w:val="22"/>
                <w:szCs w:val="22"/>
              </w:rPr>
              <w:t>մատակարարումը</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մ</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1,1</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435"/>
        </w:trPr>
        <w:tc>
          <w:tcPr>
            <w:tcW w:w="710" w:type="dxa"/>
            <w:tcBorders>
              <w:top w:val="nil"/>
              <w:left w:val="single" w:sz="4" w:space="0" w:color="auto"/>
              <w:bottom w:val="single" w:sz="4" w:space="0" w:color="auto"/>
              <w:right w:val="single" w:sz="4" w:space="0" w:color="auto"/>
            </w:tcBorders>
            <w:shd w:val="clear" w:color="000000" w:fill="C4D79B"/>
            <w:vAlign w:val="center"/>
            <w:hideMark/>
          </w:tcPr>
          <w:p w:rsidR="004E067B" w:rsidRPr="004E067B" w:rsidRDefault="004E067B" w:rsidP="004E067B">
            <w:pPr>
              <w:jc w:val="center"/>
              <w:rPr>
                <w:sz w:val="22"/>
                <w:szCs w:val="22"/>
              </w:rPr>
            </w:pPr>
            <w:r w:rsidRPr="004E067B">
              <w:rPr>
                <w:sz w:val="22"/>
                <w:szCs w:val="22"/>
              </w:rPr>
              <w:t> </w:t>
            </w:r>
          </w:p>
        </w:tc>
        <w:tc>
          <w:tcPr>
            <w:tcW w:w="992"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sz w:val="22"/>
                <w:szCs w:val="22"/>
              </w:rPr>
            </w:pPr>
            <w:r w:rsidRPr="004E067B">
              <w:rPr>
                <w:sz w:val="22"/>
                <w:szCs w:val="22"/>
              </w:rPr>
              <w:t> </w:t>
            </w:r>
          </w:p>
        </w:tc>
        <w:tc>
          <w:tcPr>
            <w:tcW w:w="4536"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Ընդամենը՝</w:t>
            </w:r>
            <w:r w:rsidRPr="004E067B">
              <w:rPr>
                <w:rFonts w:ascii="Arial Armenian" w:hAnsi="Arial Armenian" w:cs="Arial"/>
                <w:sz w:val="22"/>
                <w:szCs w:val="22"/>
              </w:rPr>
              <w:t xml:space="preserve"> </w:t>
            </w:r>
            <w:r w:rsidRPr="004E067B">
              <w:rPr>
                <w:rFonts w:ascii="Sylfaen" w:hAnsi="Sylfaen" w:cs="Sylfaen"/>
                <w:sz w:val="22"/>
                <w:szCs w:val="22"/>
              </w:rPr>
              <w:t>ըստ</w:t>
            </w:r>
            <w:r w:rsidRPr="004E067B">
              <w:rPr>
                <w:rFonts w:ascii="Arial Armenian" w:hAnsi="Arial Armenian" w:cs="Arial"/>
                <w:sz w:val="22"/>
                <w:szCs w:val="22"/>
              </w:rPr>
              <w:t xml:space="preserve"> </w:t>
            </w:r>
            <w:r w:rsidRPr="004E067B">
              <w:rPr>
                <w:rFonts w:ascii="Sylfaen" w:hAnsi="Sylfaen" w:cs="Sylfaen"/>
                <w:sz w:val="22"/>
                <w:szCs w:val="22"/>
              </w:rPr>
              <w:t>մեկուսիչ</w:t>
            </w:r>
            <w:r w:rsidRPr="004E067B">
              <w:rPr>
                <w:rFonts w:ascii="Arial Armenian" w:hAnsi="Arial Armenian" w:cs="Arial"/>
                <w:sz w:val="22"/>
                <w:szCs w:val="22"/>
              </w:rPr>
              <w:t xml:space="preserve"> </w:t>
            </w:r>
            <w:r w:rsidRPr="004E067B">
              <w:rPr>
                <w:rFonts w:ascii="Sylfaen" w:hAnsi="Sylfaen" w:cs="Sylfaen"/>
                <w:sz w:val="22"/>
                <w:szCs w:val="22"/>
              </w:rPr>
              <w:t>աշխատանքների</w:t>
            </w:r>
          </w:p>
        </w:tc>
        <w:tc>
          <w:tcPr>
            <w:tcW w:w="735"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 </w:t>
            </w:r>
          </w:p>
        </w:tc>
        <w:tc>
          <w:tcPr>
            <w:tcW w:w="904"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 </w:t>
            </w:r>
          </w:p>
        </w:tc>
        <w:tc>
          <w:tcPr>
            <w:tcW w:w="1185" w:type="dxa"/>
            <w:tcBorders>
              <w:top w:val="nil"/>
              <w:left w:val="nil"/>
              <w:bottom w:val="single" w:sz="4" w:space="0" w:color="auto"/>
              <w:right w:val="single" w:sz="4" w:space="0" w:color="auto"/>
            </w:tcBorders>
            <w:shd w:val="clear" w:color="000000" w:fill="C4D79B"/>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0,009</w:t>
            </w:r>
          </w:p>
        </w:tc>
      </w:tr>
      <w:tr w:rsidR="004E067B" w:rsidRPr="004E067B" w:rsidTr="004E067B">
        <w:trPr>
          <w:trHeight w:val="420"/>
        </w:trPr>
        <w:tc>
          <w:tcPr>
            <w:tcW w:w="710" w:type="dxa"/>
            <w:tcBorders>
              <w:top w:val="nil"/>
              <w:left w:val="single" w:sz="4" w:space="0" w:color="auto"/>
              <w:bottom w:val="single" w:sz="4" w:space="0" w:color="auto"/>
              <w:right w:val="single" w:sz="4" w:space="0" w:color="auto"/>
            </w:tcBorders>
            <w:shd w:val="clear" w:color="000000" w:fill="DA9694"/>
            <w:vAlign w:val="center"/>
            <w:hideMark/>
          </w:tcPr>
          <w:p w:rsidR="004E067B" w:rsidRPr="004E067B" w:rsidRDefault="004E067B" w:rsidP="004E067B">
            <w:pPr>
              <w:jc w:val="center"/>
              <w:rPr>
                <w:sz w:val="22"/>
                <w:szCs w:val="22"/>
              </w:rPr>
            </w:pPr>
            <w:r w:rsidRPr="004E067B">
              <w:rPr>
                <w:sz w:val="22"/>
                <w:szCs w:val="22"/>
              </w:rPr>
              <w:t> </w:t>
            </w:r>
          </w:p>
        </w:tc>
        <w:tc>
          <w:tcPr>
            <w:tcW w:w="992" w:type="dxa"/>
            <w:tcBorders>
              <w:top w:val="nil"/>
              <w:left w:val="nil"/>
              <w:bottom w:val="single" w:sz="4" w:space="0" w:color="auto"/>
              <w:right w:val="single" w:sz="4" w:space="0" w:color="auto"/>
            </w:tcBorders>
            <w:shd w:val="clear" w:color="000000" w:fill="DA9694"/>
            <w:vAlign w:val="center"/>
            <w:hideMark/>
          </w:tcPr>
          <w:p w:rsidR="004E067B" w:rsidRPr="004E067B" w:rsidRDefault="004E067B" w:rsidP="004E067B">
            <w:pPr>
              <w:jc w:val="center"/>
              <w:rPr>
                <w:sz w:val="22"/>
                <w:szCs w:val="22"/>
              </w:rPr>
            </w:pPr>
            <w:r w:rsidRPr="004E067B">
              <w:rPr>
                <w:sz w:val="22"/>
                <w:szCs w:val="22"/>
              </w:rPr>
              <w:t> </w:t>
            </w:r>
          </w:p>
        </w:tc>
        <w:tc>
          <w:tcPr>
            <w:tcW w:w="4536" w:type="dxa"/>
            <w:tcBorders>
              <w:top w:val="nil"/>
              <w:left w:val="nil"/>
              <w:bottom w:val="single" w:sz="4" w:space="0" w:color="auto"/>
              <w:right w:val="single" w:sz="4" w:space="0" w:color="auto"/>
            </w:tcBorders>
            <w:shd w:val="clear" w:color="000000" w:fill="DA9694"/>
            <w:vAlign w:val="center"/>
            <w:hideMark/>
          </w:tcPr>
          <w:p w:rsidR="004E067B" w:rsidRPr="004E067B" w:rsidRDefault="004E067B" w:rsidP="004E067B">
            <w:pPr>
              <w:rPr>
                <w:rFonts w:ascii="Arial Armenian" w:hAnsi="Arial Armenian" w:cs="Arial"/>
                <w:b/>
                <w:bCs/>
                <w:sz w:val="22"/>
                <w:szCs w:val="22"/>
              </w:rPr>
            </w:pPr>
            <w:r w:rsidRPr="004E067B">
              <w:rPr>
                <w:rFonts w:ascii="Sylfaen" w:hAnsi="Sylfaen" w:cs="Sylfaen"/>
                <w:b/>
                <w:bCs/>
                <w:sz w:val="22"/>
                <w:szCs w:val="22"/>
              </w:rPr>
              <w:t>Ընդամենը</w:t>
            </w:r>
            <w:r w:rsidRPr="004E067B">
              <w:rPr>
                <w:rFonts w:ascii="Arial Armenian" w:hAnsi="Arial Armenian" w:cs="Arial"/>
                <w:b/>
                <w:bCs/>
                <w:sz w:val="22"/>
                <w:szCs w:val="22"/>
              </w:rPr>
              <w:t xml:space="preserve"> </w:t>
            </w:r>
            <w:r w:rsidRPr="004E067B">
              <w:rPr>
                <w:rFonts w:ascii="Sylfaen" w:hAnsi="Sylfaen" w:cs="Sylfaen"/>
                <w:b/>
                <w:bCs/>
                <w:sz w:val="22"/>
                <w:szCs w:val="22"/>
              </w:rPr>
              <w:t>ըստ</w:t>
            </w:r>
            <w:r w:rsidRPr="004E067B">
              <w:rPr>
                <w:rFonts w:ascii="Arial Armenian" w:hAnsi="Arial Armenian" w:cs="Arial"/>
                <w:b/>
                <w:bCs/>
                <w:sz w:val="22"/>
                <w:szCs w:val="22"/>
              </w:rPr>
              <w:t xml:space="preserve"> 1-</w:t>
            </w:r>
            <w:r w:rsidRPr="004E067B">
              <w:rPr>
                <w:rFonts w:ascii="Sylfaen" w:hAnsi="Sylfaen" w:cs="Sylfaen"/>
                <w:b/>
                <w:bCs/>
                <w:sz w:val="22"/>
                <w:szCs w:val="22"/>
              </w:rPr>
              <w:t>ին</w:t>
            </w:r>
            <w:r w:rsidRPr="004E067B">
              <w:rPr>
                <w:rFonts w:ascii="Arial Armenian" w:hAnsi="Arial Armenian" w:cs="Arial"/>
                <w:b/>
                <w:bCs/>
                <w:sz w:val="22"/>
                <w:szCs w:val="22"/>
              </w:rPr>
              <w:t xml:space="preserve"> </w:t>
            </w:r>
            <w:r w:rsidRPr="004E067B">
              <w:rPr>
                <w:rFonts w:ascii="Sylfaen" w:hAnsi="Sylfaen" w:cs="Sylfaen"/>
                <w:b/>
                <w:bCs/>
                <w:sz w:val="22"/>
                <w:szCs w:val="22"/>
              </w:rPr>
              <w:t>բաժնի</w:t>
            </w:r>
          </w:p>
        </w:tc>
        <w:tc>
          <w:tcPr>
            <w:tcW w:w="735" w:type="dxa"/>
            <w:tcBorders>
              <w:top w:val="nil"/>
              <w:left w:val="nil"/>
              <w:bottom w:val="single" w:sz="4" w:space="0" w:color="auto"/>
              <w:right w:val="single" w:sz="4" w:space="0" w:color="auto"/>
            </w:tcBorders>
            <w:shd w:val="clear" w:color="000000" w:fill="DA9694"/>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 </w:t>
            </w:r>
          </w:p>
        </w:tc>
        <w:tc>
          <w:tcPr>
            <w:tcW w:w="904" w:type="dxa"/>
            <w:tcBorders>
              <w:top w:val="nil"/>
              <w:left w:val="nil"/>
              <w:bottom w:val="single" w:sz="4" w:space="0" w:color="auto"/>
              <w:right w:val="single" w:sz="4" w:space="0" w:color="auto"/>
            </w:tcBorders>
            <w:shd w:val="clear" w:color="000000" w:fill="DA9694"/>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 </w:t>
            </w:r>
          </w:p>
        </w:tc>
        <w:tc>
          <w:tcPr>
            <w:tcW w:w="1185" w:type="dxa"/>
            <w:tcBorders>
              <w:top w:val="nil"/>
              <w:left w:val="nil"/>
              <w:bottom w:val="single" w:sz="4" w:space="0" w:color="auto"/>
              <w:right w:val="single" w:sz="4" w:space="0" w:color="auto"/>
            </w:tcBorders>
            <w:shd w:val="clear" w:color="000000" w:fill="DA9694"/>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000000" w:fill="DA9694"/>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35,416</w:t>
            </w:r>
          </w:p>
        </w:tc>
      </w:tr>
      <w:tr w:rsidR="004E067B" w:rsidRPr="004E067B" w:rsidTr="004E067B">
        <w:trPr>
          <w:trHeight w:val="34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 </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b/>
                <w:bCs/>
                <w:i/>
                <w:iCs/>
                <w:sz w:val="22"/>
                <w:szCs w:val="22"/>
                <w:u w:val="single"/>
              </w:rPr>
            </w:pPr>
            <w:r w:rsidRPr="004E067B">
              <w:rPr>
                <w:rFonts w:ascii="Times Armenian" w:hAnsi="Times Armenian" w:cs="Arial"/>
                <w:b/>
                <w:bCs/>
                <w:i/>
                <w:iCs/>
                <w:sz w:val="22"/>
                <w:szCs w:val="22"/>
                <w:u w:val="single"/>
              </w:rPr>
              <w:t xml:space="preserve">2. </w:t>
            </w:r>
            <w:r w:rsidRPr="004E067B">
              <w:rPr>
                <w:rFonts w:ascii="Sylfaen" w:hAnsi="Sylfaen" w:cs="Sylfaen"/>
                <w:b/>
                <w:bCs/>
                <w:i/>
                <w:iCs/>
                <w:sz w:val="22"/>
                <w:szCs w:val="22"/>
                <w:u w:val="single"/>
              </w:rPr>
              <w:t>Տնային</w:t>
            </w:r>
            <w:r w:rsidRPr="004E067B">
              <w:rPr>
                <w:rFonts w:ascii="Times Armenian" w:hAnsi="Times Armenian" w:cs="Arial"/>
                <w:b/>
                <w:bCs/>
                <w:i/>
                <w:iCs/>
                <w:sz w:val="22"/>
                <w:szCs w:val="22"/>
                <w:u w:val="single"/>
              </w:rPr>
              <w:t xml:space="preserve"> </w:t>
            </w:r>
            <w:r w:rsidRPr="004E067B">
              <w:rPr>
                <w:rFonts w:ascii="Sylfaen" w:hAnsi="Sylfaen" w:cs="Sylfaen"/>
                <w:b/>
                <w:bCs/>
                <w:i/>
                <w:iCs/>
                <w:sz w:val="22"/>
                <w:szCs w:val="22"/>
                <w:u w:val="single"/>
              </w:rPr>
              <w:t>միացումներ</w:t>
            </w:r>
            <w:r w:rsidRPr="004E067B">
              <w:rPr>
                <w:rFonts w:ascii="Times Armenian" w:hAnsi="Times Armenian" w:cs="Arial"/>
                <w:b/>
                <w:bCs/>
                <w:i/>
                <w:iCs/>
                <w:sz w:val="22"/>
                <w:szCs w:val="22"/>
                <w:u w:val="single"/>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 </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 </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34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 </w:t>
            </w:r>
          </w:p>
        </w:tc>
        <w:tc>
          <w:tcPr>
            <w:tcW w:w="992" w:type="dxa"/>
            <w:tcBorders>
              <w:top w:val="nil"/>
              <w:left w:val="nil"/>
              <w:bottom w:val="single" w:sz="4" w:space="0" w:color="auto"/>
              <w:right w:val="single" w:sz="4" w:space="0" w:color="auto"/>
            </w:tcBorders>
            <w:shd w:val="clear" w:color="auto" w:fill="auto"/>
            <w:hideMark/>
          </w:tcPr>
          <w:p w:rsidR="004E067B" w:rsidRPr="004E067B" w:rsidRDefault="004E067B" w:rsidP="004E067B">
            <w:pPr>
              <w:jc w:val="center"/>
              <w:rPr>
                <w:rFonts w:ascii="Times Armenian" w:hAnsi="Times Armenian" w:cs="Arial"/>
                <w:sz w:val="20"/>
                <w:szCs w:val="20"/>
              </w:rPr>
            </w:pPr>
            <w:r w:rsidRPr="004E067B">
              <w:rPr>
                <w:rFonts w:ascii="Times Armenian" w:hAnsi="Times Armenian" w:cs="Arial"/>
                <w:sz w:val="20"/>
                <w:szCs w:val="20"/>
              </w:rPr>
              <w:t> </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b/>
                <w:bCs/>
                <w:sz w:val="22"/>
                <w:szCs w:val="22"/>
                <w:u w:val="single"/>
              </w:rPr>
            </w:pPr>
            <w:r w:rsidRPr="004E067B">
              <w:rPr>
                <w:rFonts w:ascii="Sylfaen" w:hAnsi="Sylfaen" w:cs="Sylfaen"/>
                <w:b/>
                <w:bCs/>
                <w:sz w:val="22"/>
                <w:szCs w:val="22"/>
                <w:u w:val="single"/>
              </w:rPr>
              <w:t>Հողային</w:t>
            </w:r>
            <w:r w:rsidRPr="004E067B">
              <w:rPr>
                <w:rFonts w:ascii="Times Armenian" w:hAnsi="Times Armenian" w:cs="Arial"/>
                <w:b/>
                <w:bCs/>
                <w:sz w:val="22"/>
                <w:szCs w:val="22"/>
                <w:u w:val="single"/>
              </w:rPr>
              <w:t xml:space="preserve"> </w:t>
            </w:r>
            <w:r w:rsidRPr="004E067B">
              <w:rPr>
                <w:rFonts w:ascii="Sylfaen" w:hAnsi="Sylfaen" w:cs="Sylfaen"/>
                <w:b/>
                <w:bCs/>
                <w:sz w:val="22"/>
                <w:szCs w:val="22"/>
                <w:u w:val="single"/>
              </w:rPr>
              <w:t>աշխատանքեր</w:t>
            </w:r>
          </w:p>
        </w:tc>
        <w:tc>
          <w:tcPr>
            <w:tcW w:w="735" w:type="dxa"/>
            <w:tcBorders>
              <w:top w:val="nil"/>
              <w:left w:val="nil"/>
              <w:bottom w:val="single" w:sz="4" w:space="0" w:color="auto"/>
              <w:right w:val="single" w:sz="4" w:space="0" w:color="auto"/>
            </w:tcBorders>
            <w:shd w:val="clear" w:color="auto" w:fill="auto"/>
            <w:hideMark/>
          </w:tcPr>
          <w:p w:rsidR="004E067B" w:rsidRPr="004E067B" w:rsidRDefault="004E067B" w:rsidP="004E067B">
            <w:pPr>
              <w:jc w:val="center"/>
              <w:rPr>
                <w:rFonts w:ascii="Times Armenian" w:hAnsi="Times Armenian" w:cs="Arial"/>
                <w:sz w:val="20"/>
                <w:szCs w:val="20"/>
              </w:rPr>
            </w:pPr>
            <w:r w:rsidRPr="004E067B">
              <w:rPr>
                <w:rFonts w:ascii="Times Armenian" w:hAnsi="Times Armenian" w:cs="Arial"/>
                <w:sz w:val="20"/>
                <w:szCs w:val="20"/>
              </w:rPr>
              <w:t> </w:t>
            </w:r>
          </w:p>
        </w:tc>
        <w:tc>
          <w:tcPr>
            <w:tcW w:w="904" w:type="dxa"/>
            <w:tcBorders>
              <w:top w:val="nil"/>
              <w:left w:val="nil"/>
              <w:bottom w:val="single" w:sz="4" w:space="0" w:color="auto"/>
              <w:right w:val="single" w:sz="4" w:space="0" w:color="auto"/>
            </w:tcBorders>
            <w:shd w:val="clear" w:color="auto" w:fill="auto"/>
            <w:hideMark/>
          </w:tcPr>
          <w:p w:rsidR="004E067B" w:rsidRPr="004E067B" w:rsidRDefault="004E067B" w:rsidP="004E067B">
            <w:pPr>
              <w:jc w:val="center"/>
              <w:rPr>
                <w:rFonts w:ascii="Times Armenian" w:hAnsi="Times Armenian" w:cs="Arial"/>
                <w:sz w:val="20"/>
                <w:szCs w:val="20"/>
              </w:rPr>
            </w:pPr>
            <w:r w:rsidRPr="004E067B">
              <w:rPr>
                <w:rFonts w:ascii="Times Armenian" w:hAnsi="Times Armenian" w:cs="Arial"/>
                <w:sz w:val="20"/>
                <w:szCs w:val="20"/>
              </w:rPr>
              <w:t> </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3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2,1</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ինֆորմ</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Ասֆալտբետոնի</w:t>
            </w:r>
            <w:r w:rsidRPr="004E067B">
              <w:rPr>
                <w:rFonts w:ascii="Times Armenian" w:hAnsi="Times Armenian" w:cs="Arial"/>
                <w:sz w:val="22"/>
                <w:szCs w:val="22"/>
              </w:rPr>
              <w:t xml:space="preserve"> </w:t>
            </w:r>
            <w:r w:rsidRPr="004E067B">
              <w:rPr>
                <w:rFonts w:ascii="Sylfaen" w:hAnsi="Sylfaen" w:cs="Sylfaen"/>
                <w:sz w:val="22"/>
                <w:szCs w:val="22"/>
              </w:rPr>
              <w:t>կտրում</w:t>
            </w:r>
            <w:r w:rsidRPr="004E067B">
              <w:rPr>
                <w:rFonts w:ascii="Times Armenian" w:hAnsi="Times Armenian" w:cs="Arial"/>
                <w:sz w:val="22"/>
                <w:szCs w:val="22"/>
              </w:rPr>
              <w:t xml:space="preserve"> </w:t>
            </w:r>
            <w:r w:rsidRPr="004E067B">
              <w:rPr>
                <w:rFonts w:ascii="Sylfaen" w:hAnsi="Sylfaen" w:cs="Sylfaen"/>
                <w:sz w:val="22"/>
                <w:szCs w:val="22"/>
              </w:rPr>
              <w:t>սղոցով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մ</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600,0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4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2,2</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27-33</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Ասֆալտբետոնե</w:t>
            </w:r>
            <w:r w:rsidRPr="004E067B">
              <w:rPr>
                <w:rFonts w:ascii="Times Armenian" w:hAnsi="Times Armenian" w:cs="Arial"/>
                <w:sz w:val="22"/>
                <w:szCs w:val="22"/>
              </w:rPr>
              <w:t xml:space="preserve"> </w:t>
            </w:r>
            <w:r w:rsidRPr="004E067B">
              <w:rPr>
                <w:rFonts w:ascii="Sylfaen" w:hAnsi="Sylfaen" w:cs="Sylfaen"/>
                <w:sz w:val="22"/>
                <w:szCs w:val="22"/>
              </w:rPr>
              <w:t>ծածկի</w:t>
            </w:r>
            <w:r w:rsidRPr="004E067B">
              <w:rPr>
                <w:rFonts w:ascii="Times Armenian" w:hAnsi="Times Armenian" w:cs="Arial"/>
                <w:sz w:val="22"/>
                <w:szCs w:val="22"/>
              </w:rPr>
              <w:t xml:space="preserve"> </w:t>
            </w:r>
            <w:r w:rsidRPr="004E067B">
              <w:rPr>
                <w:rFonts w:ascii="Sylfaen" w:hAnsi="Sylfaen" w:cs="Sylfaen"/>
                <w:sz w:val="22"/>
                <w:szCs w:val="22"/>
              </w:rPr>
              <w:t>քանդում</w:t>
            </w:r>
            <w:r w:rsidRPr="004E067B">
              <w:rPr>
                <w:rFonts w:ascii="Times Armenian" w:hAnsi="Times Armenian" w:cs="Arial"/>
                <w:sz w:val="22"/>
                <w:szCs w:val="22"/>
              </w:rPr>
              <w:t xml:space="preserve"> </w:t>
            </w:r>
            <w:r w:rsidRPr="004E067B">
              <w:rPr>
                <w:rFonts w:ascii="Sylfaen" w:hAnsi="Sylfaen" w:cs="Sylfaen"/>
                <w:sz w:val="22"/>
                <w:szCs w:val="22"/>
              </w:rPr>
              <w:t>ձեռքով</w:t>
            </w:r>
            <w:r w:rsidRPr="004E067B">
              <w:rPr>
                <w:rFonts w:ascii="Times Armenian" w:hAnsi="Times Armenian" w:cs="Arial"/>
                <w:sz w:val="22"/>
                <w:szCs w:val="22"/>
              </w:rPr>
              <w:t xml:space="preserve"> </w:t>
            </w:r>
            <w:r w:rsidRPr="004E067B">
              <w:rPr>
                <w:rFonts w:ascii="Sylfaen" w:hAnsi="Sylfaen" w:cs="Sylfaen"/>
                <w:sz w:val="22"/>
                <w:szCs w:val="22"/>
              </w:rPr>
              <w:t>հետահար</w:t>
            </w:r>
            <w:r w:rsidRPr="004E067B">
              <w:rPr>
                <w:rFonts w:ascii="Times Armenian" w:hAnsi="Times Armenian" w:cs="Arial"/>
                <w:sz w:val="22"/>
                <w:szCs w:val="22"/>
              </w:rPr>
              <w:t xml:space="preserve"> </w:t>
            </w:r>
            <w:r w:rsidRPr="004E067B">
              <w:rPr>
                <w:rFonts w:ascii="Sylfaen" w:hAnsi="Sylfaen" w:cs="Sylfaen"/>
                <w:sz w:val="22"/>
                <w:szCs w:val="22"/>
              </w:rPr>
              <w:t>մուրճով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մ</w:t>
            </w:r>
            <w:r w:rsidRPr="004E067B">
              <w:rPr>
                <w:rFonts w:ascii="Times Armenian" w:hAnsi="Times Armenian" w:cs="Arial"/>
                <w:sz w:val="22"/>
                <w:szCs w:val="22"/>
              </w:rPr>
              <w:t>3</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0,9</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33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2,3</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1-1589</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Ասֆալտբետոնե</w:t>
            </w:r>
            <w:r w:rsidRPr="004E067B">
              <w:rPr>
                <w:rFonts w:ascii="Times Armenian" w:hAnsi="Times Armenian" w:cs="Arial"/>
                <w:sz w:val="22"/>
                <w:szCs w:val="22"/>
              </w:rPr>
              <w:t xml:space="preserve"> </w:t>
            </w:r>
            <w:r w:rsidRPr="004E067B">
              <w:rPr>
                <w:rFonts w:ascii="Sylfaen" w:hAnsi="Sylfaen" w:cs="Sylfaen"/>
                <w:sz w:val="22"/>
                <w:szCs w:val="22"/>
              </w:rPr>
              <w:t>ծածկի</w:t>
            </w:r>
            <w:r w:rsidRPr="004E067B">
              <w:rPr>
                <w:rFonts w:ascii="Times Armenian" w:hAnsi="Times Armenian" w:cs="Arial"/>
                <w:sz w:val="22"/>
                <w:szCs w:val="22"/>
              </w:rPr>
              <w:t xml:space="preserve"> </w:t>
            </w:r>
            <w:r w:rsidRPr="004E067B">
              <w:rPr>
                <w:rFonts w:ascii="Sylfaen" w:hAnsi="Sylfaen" w:cs="Sylfaen"/>
                <w:sz w:val="22"/>
                <w:szCs w:val="22"/>
              </w:rPr>
              <w:t>քանդում</w:t>
            </w:r>
            <w:r w:rsidRPr="004E067B">
              <w:rPr>
                <w:rFonts w:ascii="Times Armenian" w:hAnsi="Times Armenian" w:cs="Arial"/>
                <w:sz w:val="22"/>
                <w:szCs w:val="22"/>
              </w:rPr>
              <w:t xml:space="preserve"> </w:t>
            </w:r>
            <w:r w:rsidRPr="004E067B">
              <w:rPr>
                <w:rFonts w:ascii="Sylfaen" w:hAnsi="Sylfaen" w:cs="Sylfaen"/>
                <w:sz w:val="22"/>
                <w:szCs w:val="22"/>
              </w:rPr>
              <w:t>էքսկավատորով</w:t>
            </w:r>
            <w:r w:rsidRPr="004E067B">
              <w:rPr>
                <w:rFonts w:ascii="Times Armenian" w:hAnsi="Times Armenian" w:cs="Arial"/>
                <w:sz w:val="22"/>
                <w:szCs w:val="22"/>
              </w:rPr>
              <w:t xml:space="preserve"> </w:t>
            </w:r>
            <w:r w:rsidRPr="004E067B">
              <w:rPr>
                <w:rFonts w:ascii="Sylfaen" w:hAnsi="Sylfaen" w:cs="Sylfaen"/>
                <w:sz w:val="22"/>
                <w:szCs w:val="22"/>
              </w:rPr>
              <w:t>բարձումով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մ</w:t>
            </w:r>
            <w:r w:rsidRPr="004E067B">
              <w:rPr>
                <w:rFonts w:ascii="Times Armenian" w:hAnsi="Times Armenian" w:cs="Arial"/>
                <w:sz w:val="22"/>
                <w:szCs w:val="22"/>
              </w:rPr>
              <w:t>3</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29,1</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120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2,4</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16"/>
                <w:szCs w:val="16"/>
                <w:lang w:val="ru-RU"/>
              </w:rPr>
            </w:pPr>
            <w:proofErr w:type="gramStart"/>
            <w:r w:rsidRPr="004E067B">
              <w:rPr>
                <w:rFonts w:ascii="Calibri" w:hAnsi="Calibri" w:cs="Calibri"/>
                <w:sz w:val="16"/>
                <w:szCs w:val="16"/>
                <w:lang w:val="ru-RU"/>
              </w:rPr>
              <w:t>сметные</w:t>
            </w:r>
            <w:proofErr w:type="gramEnd"/>
            <w:r w:rsidRPr="004E067B">
              <w:rPr>
                <w:rFonts w:ascii="Times Armenian" w:hAnsi="Times Armenian" w:cs="Arial"/>
                <w:sz w:val="16"/>
                <w:szCs w:val="16"/>
                <w:lang w:val="ru-RU"/>
              </w:rPr>
              <w:t xml:space="preserve"> </w:t>
            </w:r>
            <w:r w:rsidRPr="004E067B">
              <w:rPr>
                <w:rFonts w:ascii="Calibri" w:hAnsi="Calibri" w:cs="Calibri"/>
                <w:sz w:val="16"/>
                <w:szCs w:val="16"/>
                <w:lang w:val="ru-RU"/>
              </w:rPr>
              <w:t>цены</w:t>
            </w:r>
            <w:r w:rsidRPr="004E067B">
              <w:rPr>
                <w:rFonts w:ascii="Times Armenian" w:hAnsi="Times Armenian" w:cs="Arial"/>
                <w:sz w:val="16"/>
                <w:szCs w:val="16"/>
                <w:lang w:val="ru-RU"/>
              </w:rPr>
              <w:t xml:space="preserve"> </w:t>
            </w:r>
            <w:r w:rsidRPr="004E067B">
              <w:rPr>
                <w:rFonts w:ascii="Calibri" w:hAnsi="Calibri" w:cs="Calibri"/>
                <w:sz w:val="16"/>
                <w:szCs w:val="16"/>
                <w:lang w:val="ru-RU"/>
              </w:rPr>
              <w:t>на</w:t>
            </w:r>
            <w:r w:rsidRPr="004E067B">
              <w:rPr>
                <w:rFonts w:ascii="Times Armenian" w:hAnsi="Times Armenian" w:cs="Arial"/>
                <w:sz w:val="16"/>
                <w:szCs w:val="16"/>
                <w:lang w:val="ru-RU"/>
              </w:rPr>
              <w:t xml:space="preserve"> </w:t>
            </w:r>
            <w:r w:rsidRPr="004E067B">
              <w:rPr>
                <w:rFonts w:ascii="Calibri" w:hAnsi="Calibri" w:cs="Calibri"/>
                <w:sz w:val="16"/>
                <w:szCs w:val="16"/>
                <w:lang w:val="ru-RU"/>
              </w:rPr>
              <w:t>погрузочные</w:t>
            </w:r>
            <w:r w:rsidRPr="004E067B">
              <w:rPr>
                <w:rFonts w:ascii="Times Armenian" w:hAnsi="Times Armenian" w:cs="Arial"/>
                <w:sz w:val="16"/>
                <w:szCs w:val="16"/>
                <w:lang w:val="ru-RU"/>
              </w:rPr>
              <w:t xml:space="preserve"> </w:t>
            </w:r>
            <w:r w:rsidRPr="004E067B">
              <w:rPr>
                <w:rFonts w:ascii="Calibri" w:hAnsi="Calibri" w:cs="Calibri"/>
                <w:sz w:val="16"/>
                <w:szCs w:val="16"/>
                <w:lang w:val="ru-RU"/>
              </w:rPr>
              <w:t>работы</w:t>
            </w:r>
            <w:r w:rsidRPr="004E067B">
              <w:rPr>
                <w:rFonts w:ascii="Times Armenian" w:hAnsi="Times Armenian" w:cs="Arial"/>
                <w:sz w:val="16"/>
                <w:szCs w:val="16"/>
                <w:lang w:val="ru-RU"/>
              </w:rPr>
              <w:t xml:space="preserve"> </w:t>
            </w:r>
            <w:r w:rsidRPr="004E067B">
              <w:rPr>
                <w:rFonts w:ascii="Calibri" w:hAnsi="Calibri" w:cs="Calibri"/>
                <w:sz w:val="16"/>
                <w:szCs w:val="16"/>
                <w:lang w:val="ru-RU"/>
              </w:rPr>
              <w:t>п</w:t>
            </w:r>
            <w:r w:rsidRPr="004E067B">
              <w:rPr>
                <w:rFonts w:ascii="Times Armenian" w:hAnsi="Times Armenian" w:cs="Arial"/>
                <w:sz w:val="16"/>
                <w:szCs w:val="16"/>
                <w:lang w:val="ru-RU"/>
              </w:rPr>
              <w:t>29</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lang w:val="ru-RU"/>
              </w:rPr>
            </w:pPr>
            <w:r w:rsidRPr="004E067B">
              <w:rPr>
                <w:rFonts w:ascii="Sylfaen" w:hAnsi="Sylfaen" w:cs="Sylfaen"/>
                <w:sz w:val="22"/>
                <w:szCs w:val="22"/>
              </w:rPr>
              <w:t>Քանդած</w:t>
            </w:r>
            <w:r w:rsidRPr="004E067B">
              <w:rPr>
                <w:rFonts w:ascii="Arial Armenian" w:hAnsi="Arial Armenian" w:cs="Arial"/>
                <w:sz w:val="22"/>
                <w:szCs w:val="22"/>
                <w:lang w:val="ru-RU"/>
              </w:rPr>
              <w:t xml:space="preserve"> </w:t>
            </w:r>
            <w:r w:rsidRPr="004E067B">
              <w:rPr>
                <w:rFonts w:ascii="Sylfaen" w:hAnsi="Sylfaen" w:cs="Sylfaen"/>
                <w:sz w:val="22"/>
                <w:szCs w:val="22"/>
              </w:rPr>
              <w:t>ասֆալտբետոնե</w:t>
            </w:r>
            <w:r w:rsidRPr="004E067B">
              <w:rPr>
                <w:rFonts w:ascii="Arial Armenian" w:hAnsi="Arial Armenian" w:cs="Arial"/>
                <w:sz w:val="22"/>
                <w:szCs w:val="22"/>
                <w:lang w:val="ru-RU"/>
              </w:rPr>
              <w:t xml:space="preserve"> </w:t>
            </w:r>
            <w:r w:rsidRPr="004E067B">
              <w:rPr>
                <w:rFonts w:ascii="Sylfaen" w:hAnsi="Sylfaen" w:cs="Sylfaen"/>
                <w:sz w:val="22"/>
                <w:szCs w:val="22"/>
              </w:rPr>
              <w:t>թափոնների</w:t>
            </w:r>
            <w:r w:rsidRPr="004E067B">
              <w:rPr>
                <w:rFonts w:ascii="Arial Armenian" w:hAnsi="Arial Armenian" w:cs="Arial"/>
                <w:sz w:val="22"/>
                <w:szCs w:val="22"/>
                <w:lang w:val="ru-RU"/>
              </w:rPr>
              <w:t xml:space="preserve"> </w:t>
            </w:r>
            <w:r w:rsidRPr="004E067B">
              <w:rPr>
                <w:rFonts w:ascii="Sylfaen" w:hAnsi="Sylfaen" w:cs="Sylfaen"/>
                <w:sz w:val="22"/>
                <w:szCs w:val="22"/>
              </w:rPr>
              <w:t>բարձում</w:t>
            </w:r>
            <w:r w:rsidRPr="004E067B">
              <w:rPr>
                <w:rFonts w:ascii="Arial Armenian" w:hAnsi="Arial Armenian" w:cs="Arial"/>
                <w:sz w:val="22"/>
                <w:szCs w:val="22"/>
                <w:lang w:val="ru-RU"/>
              </w:rPr>
              <w:t xml:space="preserve"> </w:t>
            </w:r>
            <w:r w:rsidRPr="004E067B">
              <w:rPr>
                <w:rFonts w:ascii="Sylfaen" w:hAnsi="Sylfaen" w:cs="Sylfaen"/>
                <w:sz w:val="22"/>
                <w:szCs w:val="22"/>
              </w:rPr>
              <w:t>ինքնաթափ</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տ</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1,800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150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lastRenderedPageBreak/>
              <w:t>2,5</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18"/>
                <w:szCs w:val="18"/>
              </w:rPr>
            </w:pPr>
            <w:r w:rsidRPr="004E067B">
              <w:rPr>
                <w:rFonts w:ascii="Sylfaen" w:hAnsi="Sylfaen" w:cs="Sylfaen"/>
                <w:sz w:val="18"/>
                <w:szCs w:val="18"/>
              </w:rPr>
              <w:t>միջինացված</w:t>
            </w:r>
            <w:r w:rsidRPr="004E067B">
              <w:rPr>
                <w:rFonts w:ascii="Times Armenian" w:hAnsi="Times Armenian" w:cs="Arial"/>
                <w:sz w:val="18"/>
                <w:szCs w:val="18"/>
              </w:rPr>
              <w:t xml:space="preserve"> </w:t>
            </w:r>
            <w:r w:rsidRPr="004E067B">
              <w:rPr>
                <w:rFonts w:ascii="Sylfaen" w:hAnsi="Sylfaen" w:cs="Sylfaen"/>
                <w:sz w:val="18"/>
                <w:szCs w:val="18"/>
              </w:rPr>
              <w:t>շուկայական</w:t>
            </w:r>
            <w:r w:rsidRPr="004E067B">
              <w:rPr>
                <w:rFonts w:ascii="Times Armenian" w:hAnsi="Times Armenian" w:cs="Arial"/>
                <w:sz w:val="18"/>
                <w:szCs w:val="18"/>
              </w:rPr>
              <w:t xml:space="preserve"> </w:t>
            </w:r>
            <w:r w:rsidRPr="004E067B">
              <w:rPr>
                <w:rFonts w:ascii="Sylfaen" w:hAnsi="Sylfaen" w:cs="Sylfaen"/>
                <w:sz w:val="18"/>
                <w:szCs w:val="18"/>
              </w:rPr>
              <w:t>արժեք</w:t>
            </w:r>
            <w:r w:rsidRPr="004E067B">
              <w:rPr>
                <w:rFonts w:ascii="Times Armenian" w:hAnsi="Times Armenian" w:cs="Arial"/>
                <w:sz w:val="18"/>
                <w:szCs w:val="18"/>
              </w:rPr>
              <w:t xml:space="preserve"> 1</w:t>
            </w:r>
            <w:r w:rsidRPr="004E067B">
              <w:rPr>
                <w:rFonts w:ascii="Sylfaen" w:hAnsi="Sylfaen" w:cs="Sylfaen"/>
                <w:sz w:val="18"/>
                <w:szCs w:val="18"/>
              </w:rPr>
              <w:t>տ</w:t>
            </w:r>
            <w:r w:rsidRPr="004E067B">
              <w:rPr>
                <w:rFonts w:ascii="Times Armenian" w:hAnsi="Times Armenian" w:cs="Arial"/>
                <w:sz w:val="18"/>
                <w:szCs w:val="18"/>
              </w:rPr>
              <w:t>/</w:t>
            </w:r>
            <w:r w:rsidRPr="004E067B">
              <w:rPr>
                <w:rFonts w:ascii="Sylfaen" w:hAnsi="Sylfaen" w:cs="Sylfaen"/>
                <w:sz w:val="18"/>
                <w:szCs w:val="18"/>
              </w:rPr>
              <w:t>կմ</w:t>
            </w:r>
            <w:r w:rsidRPr="004E067B">
              <w:rPr>
                <w:rFonts w:ascii="Times Armenian" w:hAnsi="Times Armenian" w:cs="Arial"/>
                <w:sz w:val="18"/>
                <w:szCs w:val="18"/>
              </w:rPr>
              <w:t xml:space="preserve"> 80</w:t>
            </w:r>
            <w:r w:rsidRPr="004E067B">
              <w:rPr>
                <w:rFonts w:ascii="Sylfaen" w:hAnsi="Sylfaen" w:cs="Sylfaen"/>
                <w:sz w:val="18"/>
                <w:szCs w:val="18"/>
              </w:rPr>
              <w:t>դրամ</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Բարձված</w:t>
            </w:r>
            <w:r w:rsidRPr="004E067B">
              <w:rPr>
                <w:rFonts w:ascii="Times Armenian" w:hAnsi="Times Armenian" w:cs="Arial"/>
                <w:sz w:val="22"/>
                <w:szCs w:val="22"/>
              </w:rPr>
              <w:t xml:space="preserve"> </w:t>
            </w:r>
            <w:r w:rsidRPr="004E067B">
              <w:rPr>
                <w:rFonts w:ascii="Sylfaen" w:hAnsi="Sylfaen" w:cs="Sylfaen"/>
                <w:sz w:val="22"/>
                <w:szCs w:val="22"/>
              </w:rPr>
              <w:t>թափոնների</w:t>
            </w:r>
            <w:r w:rsidRPr="004E067B">
              <w:rPr>
                <w:rFonts w:ascii="Times Armenian" w:hAnsi="Times Armenian" w:cs="Arial"/>
                <w:sz w:val="22"/>
                <w:szCs w:val="22"/>
              </w:rPr>
              <w:t xml:space="preserve"> </w:t>
            </w:r>
            <w:r w:rsidRPr="004E067B">
              <w:rPr>
                <w:rFonts w:ascii="Sylfaen" w:hAnsi="Sylfaen" w:cs="Sylfaen"/>
                <w:sz w:val="22"/>
                <w:szCs w:val="22"/>
              </w:rPr>
              <w:t>ինքնաթափերով</w:t>
            </w:r>
            <w:r w:rsidRPr="004E067B">
              <w:rPr>
                <w:rFonts w:ascii="Times Armenian" w:hAnsi="Times Armenian" w:cs="Arial"/>
                <w:sz w:val="22"/>
                <w:szCs w:val="22"/>
              </w:rPr>
              <w:t xml:space="preserve"> </w:t>
            </w:r>
            <w:r w:rsidRPr="004E067B">
              <w:rPr>
                <w:rFonts w:ascii="Sylfaen" w:hAnsi="Sylfaen" w:cs="Sylfaen"/>
                <w:sz w:val="22"/>
                <w:szCs w:val="22"/>
              </w:rPr>
              <w:t>տեղափոխում</w:t>
            </w:r>
            <w:r w:rsidRPr="004E067B">
              <w:rPr>
                <w:rFonts w:ascii="Times Armenian" w:hAnsi="Times Armenian" w:cs="Arial"/>
                <w:sz w:val="22"/>
                <w:szCs w:val="22"/>
              </w:rPr>
              <w:t xml:space="preserve"> 5</w:t>
            </w:r>
            <w:r w:rsidRPr="004E067B">
              <w:rPr>
                <w:rFonts w:ascii="Sylfaen" w:hAnsi="Sylfaen" w:cs="Sylfaen"/>
                <w:sz w:val="22"/>
                <w:szCs w:val="22"/>
              </w:rPr>
              <w:t>կմ</w:t>
            </w:r>
            <w:r w:rsidRPr="004E067B">
              <w:rPr>
                <w:rFonts w:ascii="Times Armenian" w:hAnsi="Times Armenian" w:cs="Arial"/>
                <w:sz w:val="22"/>
                <w:szCs w:val="22"/>
              </w:rPr>
              <w:t xml:space="preserve"> </w:t>
            </w:r>
            <w:r w:rsidRPr="004E067B">
              <w:rPr>
                <w:rFonts w:ascii="Sylfaen" w:hAnsi="Sylfaen" w:cs="Sylfaen"/>
                <w:sz w:val="22"/>
                <w:szCs w:val="22"/>
              </w:rPr>
              <w:t>թափոնավայր</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տ</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60,0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2,6</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27-44</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Խճային</w:t>
            </w:r>
            <w:r w:rsidRPr="004E067B">
              <w:rPr>
                <w:rFonts w:ascii="Arial Armenian" w:hAnsi="Arial Armenian" w:cs="Arial"/>
                <w:sz w:val="22"/>
                <w:szCs w:val="22"/>
              </w:rPr>
              <w:t xml:space="preserve"> </w:t>
            </w:r>
            <w:r w:rsidRPr="004E067B">
              <w:rPr>
                <w:rFonts w:ascii="Sylfaen" w:hAnsi="Sylfaen" w:cs="Sylfaen"/>
                <w:sz w:val="22"/>
                <w:szCs w:val="22"/>
              </w:rPr>
              <w:t>հիմնատակի</w:t>
            </w:r>
            <w:r w:rsidRPr="004E067B">
              <w:rPr>
                <w:rFonts w:ascii="Arial Armenian" w:hAnsi="Arial Armenian" w:cs="Arial"/>
                <w:sz w:val="22"/>
                <w:szCs w:val="22"/>
              </w:rPr>
              <w:t xml:space="preserve"> </w:t>
            </w:r>
            <w:r w:rsidRPr="004E067B">
              <w:rPr>
                <w:rFonts w:ascii="Sylfaen" w:hAnsi="Sylfaen" w:cs="Sylfaen"/>
                <w:sz w:val="22"/>
                <w:szCs w:val="22"/>
              </w:rPr>
              <w:t>ստեղծում</w:t>
            </w:r>
            <w:r w:rsidRPr="004E067B">
              <w:rPr>
                <w:rFonts w:ascii="Arial Armenian" w:hAnsi="Arial Armenian" w:cs="Arial"/>
                <w:sz w:val="22"/>
                <w:szCs w:val="22"/>
              </w:rPr>
              <w:t xml:space="preserve"> 12</w:t>
            </w:r>
            <w:r w:rsidRPr="004E067B">
              <w:rPr>
                <w:rFonts w:ascii="Sylfaen" w:hAnsi="Sylfaen" w:cs="Sylfaen"/>
                <w:sz w:val="22"/>
                <w:szCs w:val="22"/>
              </w:rPr>
              <w:t>սմ</w:t>
            </w:r>
            <w:r w:rsidRPr="004E067B">
              <w:rPr>
                <w:rFonts w:ascii="Arial Armenian" w:hAnsi="Arial Armenian" w:cs="Arial"/>
                <w:sz w:val="22"/>
                <w:szCs w:val="22"/>
              </w:rPr>
              <w:t xml:space="preserve"> </w:t>
            </w:r>
            <w:r w:rsidRPr="004E067B">
              <w:rPr>
                <w:rFonts w:ascii="Sylfaen" w:hAnsi="Sylfaen" w:cs="Sylfaen"/>
                <w:sz w:val="22"/>
                <w:szCs w:val="22"/>
              </w:rPr>
              <w:t>հաստ</w:t>
            </w:r>
            <w:r w:rsidRPr="004E067B">
              <w:rPr>
                <w:rFonts w:ascii="Arial Armenian" w:hAnsi="Arial Armenian" w:cs="Arial"/>
                <w:sz w:val="22"/>
                <w:szCs w:val="22"/>
              </w:rPr>
              <w:t xml:space="preserve">., </w:t>
            </w:r>
            <w:r w:rsidRPr="004E067B">
              <w:rPr>
                <w:rFonts w:ascii="Sylfaen" w:hAnsi="Sylfaen" w:cs="Sylfaen"/>
                <w:sz w:val="22"/>
                <w:szCs w:val="22"/>
              </w:rPr>
              <w:t>ներառյալ</w:t>
            </w:r>
            <w:r w:rsidRPr="004E067B">
              <w:rPr>
                <w:rFonts w:ascii="Arial Armenian" w:hAnsi="Arial Armenian" w:cs="Arial"/>
                <w:sz w:val="22"/>
                <w:szCs w:val="22"/>
              </w:rPr>
              <w:t xml:space="preserve"> </w:t>
            </w:r>
            <w:r w:rsidRPr="004E067B">
              <w:rPr>
                <w:rFonts w:ascii="Sylfaen" w:hAnsi="Sylfaen" w:cs="Sylfaen"/>
                <w:sz w:val="22"/>
                <w:szCs w:val="22"/>
              </w:rPr>
              <w:t>նյութերի</w:t>
            </w:r>
            <w:r w:rsidRPr="004E067B">
              <w:rPr>
                <w:rFonts w:ascii="Arial Armenian" w:hAnsi="Arial Armenian" w:cs="Arial"/>
                <w:sz w:val="22"/>
                <w:szCs w:val="22"/>
              </w:rPr>
              <w:t xml:space="preserve"> </w:t>
            </w:r>
            <w:r w:rsidRPr="004E067B">
              <w:rPr>
                <w:rFonts w:ascii="Sylfaen" w:hAnsi="Sylfaen" w:cs="Sylfaen"/>
                <w:sz w:val="22"/>
                <w:szCs w:val="22"/>
              </w:rPr>
              <w:t>արժեքը</w:t>
            </w:r>
            <w:r w:rsidRPr="004E067B">
              <w:rPr>
                <w:rFonts w:ascii="Arial Armenian" w:hAnsi="Arial Armenian" w:cs="Arial"/>
                <w:sz w:val="22"/>
                <w:szCs w:val="22"/>
              </w:rPr>
              <w:t xml:space="preserve">, </w:t>
            </w:r>
            <w:r w:rsidRPr="004E067B">
              <w:rPr>
                <w:rFonts w:ascii="Sylfaen" w:hAnsi="Sylfaen" w:cs="Sylfaen"/>
                <w:sz w:val="22"/>
                <w:szCs w:val="22"/>
              </w:rPr>
              <w:t>մատակարարումը</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մ</w:t>
            </w:r>
            <w:r w:rsidRPr="004E067B">
              <w:rPr>
                <w:rFonts w:ascii="Times Armenian" w:hAnsi="Times Armenian" w:cs="Arial"/>
                <w:sz w:val="22"/>
                <w:szCs w:val="22"/>
              </w:rPr>
              <w:t>2</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150,0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88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2,7</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27-164-1, h=+1</w:t>
            </w:r>
            <w:r w:rsidRPr="004E067B">
              <w:rPr>
                <w:rFonts w:ascii="Sylfaen" w:hAnsi="Sylfaen" w:cs="Sylfaen"/>
                <w:sz w:val="22"/>
                <w:szCs w:val="22"/>
              </w:rPr>
              <w:t>սմ</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Խոշորահատիկ</w:t>
            </w:r>
            <w:r w:rsidRPr="004E067B">
              <w:rPr>
                <w:rFonts w:ascii="Arial Armenian" w:hAnsi="Arial Armenian" w:cs="Arial"/>
                <w:sz w:val="22"/>
                <w:szCs w:val="22"/>
              </w:rPr>
              <w:t xml:space="preserve"> 5</w:t>
            </w:r>
            <w:r w:rsidRPr="004E067B">
              <w:rPr>
                <w:rFonts w:ascii="Sylfaen" w:hAnsi="Sylfaen" w:cs="Sylfaen"/>
                <w:sz w:val="22"/>
                <w:szCs w:val="22"/>
              </w:rPr>
              <w:t>սմ</w:t>
            </w:r>
            <w:r w:rsidRPr="004E067B">
              <w:rPr>
                <w:rFonts w:ascii="Arial Armenian" w:hAnsi="Arial Armenian" w:cs="Arial"/>
                <w:sz w:val="22"/>
                <w:szCs w:val="22"/>
              </w:rPr>
              <w:t xml:space="preserve"> </w:t>
            </w:r>
            <w:r w:rsidRPr="004E067B">
              <w:rPr>
                <w:rFonts w:ascii="Sylfaen" w:hAnsi="Sylfaen" w:cs="Sylfaen"/>
                <w:sz w:val="22"/>
                <w:szCs w:val="22"/>
              </w:rPr>
              <w:t>հաստ</w:t>
            </w:r>
            <w:r w:rsidRPr="004E067B">
              <w:rPr>
                <w:rFonts w:ascii="Arial Armenian" w:hAnsi="Arial Armenian" w:cs="Arial"/>
                <w:sz w:val="22"/>
                <w:szCs w:val="22"/>
              </w:rPr>
              <w:t xml:space="preserve">. </w:t>
            </w:r>
            <w:r w:rsidRPr="004E067B">
              <w:rPr>
                <w:rFonts w:ascii="Sylfaen" w:hAnsi="Sylfaen" w:cs="Sylfaen"/>
                <w:sz w:val="22"/>
                <w:szCs w:val="22"/>
              </w:rPr>
              <w:t>ասֆալտբետոնե</w:t>
            </w:r>
            <w:r w:rsidRPr="004E067B">
              <w:rPr>
                <w:rFonts w:ascii="Arial Armenian" w:hAnsi="Arial Armenian" w:cs="Arial"/>
                <w:sz w:val="22"/>
                <w:szCs w:val="22"/>
              </w:rPr>
              <w:t xml:space="preserve"> </w:t>
            </w:r>
            <w:r w:rsidRPr="004E067B">
              <w:rPr>
                <w:rFonts w:ascii="Sylfaen" w:hAnsi="Sylfaen" w:cs="Sylfaen"/>
                <w:sz w:val="22"/>
                <w:szCs w:val="22"/>
              </w:rPr>
              <w:t>ծածկի</w:t>
            </w:r>
            <w:r w:rsidRPr="004E067B">
              <w:rPr>
                <w:rFonts w:ascii="Arial Armenian" w:hAnsi="Arial Armenian" w:cs="Arial"/>
                <w:sz w:val="22"/>
                <w:szCs w:val="22"/>
              </w:rPr>
              <w:t xml:space="preserve"> </w:t>
            </w:r>
            <w:r w:rsidRPr="004E067B">
              <w:rPr>
                <w:rFonts w:ascii="Sylfaen" w:hAnsi="Sylfaen" w:cs="Sylfaen"/>
                <w:sz w:val="22"/>
                <w:szCs w:val="22"/>
              </w:rPr>
              <w:t>իրականացում</w:t>
            </w:r>
            <w:r w:rsidRPr="004E067B">
              <w:rPr>
                <w:rFonts w:ascii="Arial Armenian" w:hAnsi="Arial Armenian" w:cs="Arial"/>
                <w:sz w:val="22"/>
                <w:szCs w:val="22"/>
              </w:rPr>
              <w:t xml:space="preserve">, </w:t>
            </w:r>
            <w:r w:rsidRPr="004E067B">
              <w:rPr>
                <w:rFonts w:ascii="Sylfaen" w:hAnsi="Sylfaen" w:cs="Sylfaen"/>
                <w:sz w:val="22"/>
                <w:szCs w:val="22"/>
              </w:rPr>
              <w:t>ներառյալ</w:t>
            </w:r>
            <w:r w:rsidRPr="004E067B">
              <w:rPr>
                <w:rFonts w:ascii="Arial Armenian" w:hAnsi="Arial Armenian" w:cs="Arial"/>
                <w:sz w:val="22"/>
                <w:szCs w:val="22"/>
              </w:rPr>
              <w:t xml:space="preserve"> </w:t>
            </w:r>
            <w:r w:rsidRPr="004E067B">
              <w:rPr>
                <w:rFonts w:ascii="Sylfaen" w:hAnsi="Sylfaen" w:cs="Sylfaen"/>
                <w:sz w:val="22"/>
                <w:szCs w:val="22"/>
              </w:rPr>
              <w:t>նյութերի</w:t>
            </w:r>
            <w:r w:rsidRPr="004E067B">
              <w:rPr>
                <w:rFonts w:ascii="Arial Armenian" w:hAnsi="Arial Armenian" w:cs="Arial"/>
                <w:sz w:val="22"/>
                <w:szCs w:val="22"/>
              </w:rPr>
              <w:t xml:space="preserve"> </w:t>
            </w:r>
            <w:r w:rsidRPr="004E067B">
              <w:rPr>
                <w:rFonts w:ascii="Sylfaen" w:hAnsi="Sylfaen" w:cs="Sylfaen"/>
                <w:sz w:val="22"/>
                <w:szCs w:val="22"/>
              </w:rPr>
              <w:t>արժեքը</w:t>
            </w:r>
            <w:r w:rsidRPr="004E067B">
              <w:rPr>
                <w:rFonts w:ascii="Arial Armenian" w:hAnsi="Arial Armenian" w:cs="Arial"/>
                <w:sz w:val="22"/>
                <w:szCs w:val="22"/>
              </w:rPr>
              <w:t xml:space="preserve">, </w:t>
            </w:r>
            <w:r w:rsidRPr="004E067B">
              <w:rPr>
                <w:rFonts w:ascii="Sylfaen" w:hAnsi="Sylfaen" w:cs="Sylfaen"/>
                <w:sz w:val="22"/>
                <w:szCs w:val="22"/>
              </w:rPr>
              <w:t>մատակարարումը</w:t>
            </w:r>
            <w:r w:rsidRPr="004E067B">
              <w:rPr>
                <w:rFonts w:ascii="Arial Armenian" w:hAnsi="Arial Armenian" w:cs="Arial"/>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մ</w:t>
            </w:r>
            <w:r w:rsidRPr="004E067B">
              <w:rPr>
                <w:rFonts w:ascii="Times Armenian" w:hAnsi="Times Armenian" w:cs="Arial"/>
                <w:sz w:val="22"/>
                <w:szCs w:val="22"/>
                <w:vertAlign w:val="superscript"/>
              </w:rPr>
              <w:t>2</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150,0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9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2,8</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27-164-2</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Մանրահատիկ</w:t>
            </w:r>
            <w:r w:rsidRPr="004E067B">
              <w:rPr>
                <w:rFonts w:ascii="Arial Armenian" w:hAnsi="Arial Armenian" w:cs="Arial"/>
                <w:sz w:val="22"/>
                <w:szCs w:val="22"/>
              </w:rPr>
              <w:t xml:space="preserve"> 3</w:t>
            </w:r>
            <w:r w:rsidRPr="004E067B">
              <w:rPr>
                <w:rFonts w:ascii="Sylfaen" w:hAnsi="Sylfaen" w:cs="Sylfaen"/>
                <w:sz w:val="22"/>
                <w:szCs w:val="22"/>
              </w:rPr>
              <w:t>սմ</w:t>
            </w:r>
            <w:r w:rsidRPr="004E067B">
              <w:rPr>
                <w:rFonts w:ascii="Arial Armenian" w:hAnsi="Arial Armenian" w:cs="Arial"/>
                <w:sz w:val="22"/>
                <w:szCs w:val="22"/>
              </w:rPr>
              <w:t xml:space="preserve"> </w:t>
            </w:r>
            <w:r w:rsidRPr="004E067B">
              <w:rPr>
                <w:rFonts w:ascii="Sylfaen" w:hAnsi="Sylfaen" w:cs="Sylfaen"/>
                <w:sz w:val="22"/>
                <w:szCs w:val="22"/>
              </w:rPr>
              <w:t>հաստ</w:t>
            </w:r>
            <w:r w:rsidRPr="004E067B">
              <w:rPr>
                <w:rFonts w:ascii="Arial Armenian" w:hAnsi="Arial Armenian" w:cs="Arial"/>
                <w:sz w:val="22"/>
                <w:szCs w:val="22"/>
              </w:rPr>
              <w:t xml:space="preserve">. </w:t>
            </w:r>
            <w:r w:rsidRPr="004E067B">
              <w:rPr>
                <w:rFonts w:ascii="Sylfaen" w:hAnsi="Sylfaen" w:cs="Sylfaen"/>
                <w:sz w:val="22"/>
                <w:szCs w:val="22"/>
              </w:rPr>
              <w:t>ասֆալտբետոնե</w:t>
            </w:r>
            <w:r w:rsidRPr="004E067B">
              <w:rPr>
                <w:rFonts w:ascii="Arial Armenian" w:hAnsi="Arial Armenian" w:cs="Arial"/>
                <w:sz w:val="22"/>
                <w:szCs w:val="22"/>
              </w:rPr>
              <w:t xml:space="preserve"> </w:t>
            </w:r>
            <w:r w:rsidRPr="004E067B">
              <w:rPr>
                <w:rFonts w:ascii="Sylfaen" w:hAnsi="Sylfaen" w:cs="Sylfaen"/>
                <w:sz w:val="22"/>
                <w:szCs w:val="22"/>
              </w:rPr>
              <w:t>ծածկի</w:t>
            </w:r>
            <w:r w:rsidRPr="004E067B">
              <w:rPr>
                <w:rFonts w:ascii="Arial Armenian" w:hAnsi="Arial Armenian" w:cs="Arial"/>
                <w:sz w:val="22"/>
                <w:szCs w:val="22"/>
              </w:rPr>
              <w:t xml:space="preserve"> </w:t>
            </w:r>
            <w:r w:rsidRPr="004E067B">
              <w:rPr>
                <w:rFonts w:ascii="Sylfaen" w:hAnsi="Sylfaen" w:cs="Sylfaen"/>
                <w:sz w:val="22"/>
                <w:szCs w:val="22"/>
              </w:rPr>
              <w:t>իրականացում</w:t>
            </w:r>
            <w:r w:rsidRPr="004E067B">
              <w:rPr>
                <w:rFonts w:ascii="Arial Armenian" w:hAnsi="Arial Armenian" w:cs="Arial"/>
                <w:sz w:val="22"/>
                <w:szCs w:val="22"/>
              </w:rPr>
              <w:t xml:space="preserve">, </w:t>
            </w:r>
            <w:r w:rsidRPr="004E067B">
              <w:rPr>
                <w:rFonts w:ascii="Sylfaen" w:hAnsi="Sylfaen" w:cs="Sylfaen"/>
                <w:sz w:val="22"/>
                <w:szCs w:val="22"/>
              </w:rPr>
              <w:t>ներառյալ</w:t>
            </w:r>
            <w:r w:rsidRPr="004E067B">
              <w:rPr>
                <w:rFonts w:ascii="Arial Armenian" w:hAnsi="Arial Armenian" w:cs="Arial"/>
                <w:sz w:val="22"/>
                <w:szCs w:val="22"/>
              </w:rPr>
              <w:t xml:space="preserve"> </w:t>
            </w:r>
            <w:r w:rsidRPr="004E067B">
              <w:rPr>
                <w:rFonts w:ascii="Sylfaen" w:hAnsi="Sylfaen" w:cs="Sylfaen"/>
                <w:sz w:val="22"/>
                <w:szCs w:val="22"/>
              </w:rPr>
              <w:t>նյութերի</w:t>
            </w:r>
            <w:r w:rsidRPr="004E067B">
              <w:rPr>
                <w:rFonts w:ascii="Arial Armenian" w:hAnsi="Arial Armenian" w:cs="Arial"/>
                <w:sz w:val="22"/>
                <w:szCs w:val="22"/>
              </w:rPr>
              <w:t xml:space="preserve"> </w:t>
            </w:r>
            <w:r w:rsidRPr="004E067B">
              <w:rPr>
                <w:rFonts w:ascii="Sylfaen" w:hAnsi="Sylfaen" w:cs="Sylfaen"/>
                <w:sz w:val="22"/>
                <w:szCs w:val="22"/>
              </w:rPr>
              <w:t>արժեքը</w:t>
            </w:r>
            <w:r w:rsidRPr="004E067B">
              <w:rPr>
                <w:rFonts w:ascii="Arial Armenian" w:hAnsi="Arial Armenian" w:cs="Arial"/>
                <w:sz w:val="22"/>
                <w:szCs w:val="22"/>
              </w:rPr>
              <w:t xml:space="preserve">, </w:t>
            </w:r>
            <w:r w:rsidRPr="004E067B">
              <w:rPr>
                <w:rFonts w:ascii="Sylfaen" w:hAnsi="Sylfaen" w:cs="Sylfaen"/>
                <w:sz w:val="22"/>
                <w:szCs w:val="22"/>
              </w:rPr>
              <w:t>մատակարարումը</w:t>
            </w:r>
            <w:r w:rsidRPr="004E067B">
              <w:rPr>
                <w:rFonts w:ascii="Arial Armenian" w:hAnsi="Arial Armenian" w:cs="Arial"/>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մ</w:t>
            </w:r>
            <w:r w:rsidRPr="004E067B">
              <w:rPr>
                <w:rFonts w:ascii="Times Armenian" w:hAnsi="Times Armenian" w:cs="Arial"/>
                <w:sz w:val="22"/>
                <w:szCs w:val="22"/>
                <w:vertAlign w:val="superscript"/>
              </w:rPr>
              <w:t>2</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150,0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2,9</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1-1545</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Գրունտի</w:t>
            </w:r>
            <w:r w:rsidRPr="004E067B">
              <w:rPr>
                <w:rFonts w:ascii="Times Armenian" w:hAnsi="Times Armenian" w:cs="Arial"/>
                <w:sz w:val="22"/>
                <w:szCs w:val="22"/>
              </w:rPr>
              <w:t xml:space="preserve"> </w:t>
            </w:r>
            <w:r w:rsidRPr="004E067B">
              <w:rPr>
                <w:rFonts w:ascii="Sylfaen" w:hAnsi="Sylfaen" w:cs="Sylfaen"/>
                <w:sz w:val="22"/>
                <w:szCs w:val="22"/>
              </w:rPr>
              <w:t>մշակում</w:t>
            </w:r>
            <w:r w:rsidRPr="004E067B">
              <w:rPr>
                <w:rFonts w:ascii="Times Armenian" w:hAnsi="Times Armenian" w:cs="Arial"/>
                <w:sz w:val="22"/>
                <w:szCs w:val="22"/>
              </w:rPr>
              <w:t xml:space="preserve">   III </w:t>
            </w:r>
            <w:r w:rsidRPr="004E067B">
              <w:rPr>
                <w:rFonts w:ascii="Sylfaen" w:hAnsi="Sylfaen" w:cs="Sylfaen"/>
                <w:sz w:val="22"/>
                <w:szCs w:val="22"/>
              </w:rPr>
              <w:t>կարգի</w:t>
            </w:r>
            <w:r w:rsidRPr="004E067B">
              <w:rPr>
                <w:rFonts w:ascii="Times Armenian" w:hAnsi="Times Armenian" w:cs="Arial"/>
                <w:sz w:val="22"/>
                <w:szCs w:val="22"/>
              </w:rPr>
              <w:t xml:space="preserve"> </w:t>
            </w:r>
            <w:r w:rsidRPr="004E067B">
              <w:rPr>
                <w:rFonts w:ascii="Sylfaen" w:hAnsi="Sylfaen" w:cs="Sylfaen"/>
                <w:sz w:val="22"/>
                <w:szCs w:val="22"/>
              </w:rPr>
              <w:t>բնահողերում</w:t>
            </w:r>
            <w:r w:rsidRPr="004E067B">
              <w:rPr>
                <w:rFonts w:ascii="Times Armenian" w:hAnsi="Times Armenian" w:cs="Arial"/>
                <w:sz w:val="22"/>
                <w:szCs w:val="22"/>
              </w:rPr>
              <w:t xml:space="preserve">   </w:t>
            </w:r>
            <w:r w:rsidRPr="004E067B">
              <w:rPr>
                <w:rFonts w:ascii="Sylfaen" w:hAnsi="Sylfaen" w:cs="Sylfaen"/>
                <w:sz w:val="22"/>
                <w:szCs w:val="22"/>
              </w:rPr>
              <w:t>էքսկավատորով</w:t>
            </w:r>
            <w:r w:rsidRPr="004E067B">
              <w:rPr>
                <w:rFonts w:ascii="Times Armenian" w:hAnsi="Times Armenian" w:cs="Arial"/>
                <w:sz w:val="22"/>
                <w:szCs w:val="22"/>
              </w:rPr>
              <w:t xml:space="preserve"> </w:t>
            </w:r>
            <w:r w:rsidRPr="004E067B">
              <w:rPr>
                <w:rFonts w:ascii="Sylfaen" w:hAnsi="Sylfaen" w:cs="Sylfaen"/>
                <w:sz w:val="22"/>
                <w:szCs w:val="22"/>
              </w:rPr>
              <w:t>կողալիցքով</w:t>
            </w:r>
            <w:r w:rsidRPr="004E067B">
              <w:rPr>
                <w:rFonts w:ascii="Times Armenian" w:hAnsi="Times Armenian" w:cs="Arial"/>
                <w:sz w:val="22"/>
                <w:szCs w:val="22"/>
              </w:rPr>
              <w:t xml:space="preserve">, </w:t>
            </w:r>
            <w:r w:rsidRPr="004E067B">
              <w:rPr>
                <w:rFonts w:ascii="Sylfaen" w:hAnsi="Sylfaen" w:cs="Sylfaen"/>
                <w:sz w:val="22"/>
                <w:szCs w:val="22"/>
              </w:rPr>
              <w:t>խրամուղու</w:t>
            </w:r>
            <w:r w:rsidRPr="004E067B">
              <w:rPr>
                <w:rFonts w:ascii="Times Armenian" w:hAnsi="Times Armenian" w:cs="Arial"/>
                <w:sz w:val="22"/>
                <w:szCs w:val="22"/>
              </w:rPr>
              <w:t xml:space="preserve"> </w:t>
            </w:r>
            <w:r w:rsidRPr="004E067B">
              <w:rPr>
                <w:rFonts w:ascii="Sylfaen" w:hAnsi="Sylfaen" w:cs="Sylfaen"/>
                <w:sz w:val="22"/>
                <w:szCs w:val="22"/>
              </w:rPr>
              <w:t>ստեղծումով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350,0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3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2,10</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1-961</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Գրունտի</w:t>
            </w:r>
            <w:r w:rsidRPr="004E067B">
              <w:rPr>
                <w:rFonts w:ascii="Arial Armenian" w:hAnsi="Arial Armenian" w:cs="Arial"/>
                <w:sz w:val="22"/>
                <w:szCs w:val="22"/>
              </w:rPr>
              <w:t xml:space="preserve"> </w:t>
            </w:r>
            <w:r w:rsidRPr="004E067B">
              <w:rPr>
                <w:rFonts w:ascii="Sylfaen" w:hAnsi="Sylfaen" w:cs="Sylfaen"/>
                <w:sz w:val="22"/>
                <w:szCs w:val="22"/>
              </w:rPr>
              <w:t>մշակում</w:t>
            </w:r>
            <w:r w:rsidRPr="004E067B">
              <w:rPr>
                <w:rFonts w:ascii="Arial Armenian" w:hAnsi="Arial Armenian" w:cs="Arial"/>
                <w:sz w:val="22"/>
                <w:szCs w:val="22"/>
              </w:rPr>
              <w:t xml:space="preserve"> </w:t>
            </w:r>
            <w:r w:rsidRPr="004E067B">
              <w:rPr>
                <w:rFonts w:ascii="Sylfaen" w:hAnsi="Sylfaen" w:cs="Sylfaen"/>
                <w:sz w:val="22"/>
                <w:szCs w:val="22"/>
              </w:rPr>
              <w:t>ձեռքով</w:t>
            </w:r>
            <w:r w:rsidRPr="004E067B">
              <w:rPr>
                <w:rFonts w:ascii="Arial Armenian" w:hAnsi="Arial Armenian" w:cs="Arial"/>
                <w:sz w:val="22"/>
                <w:szCs w:val="22"/>
              </w:rPr>
              <w:t xml:space="preserve">   III </w:t>
            </w:r>
            <w:r w:rsidRPr="004E067B">
              <w:rPr>
                <w:rFonts w:ascii="Sylfaen" w:hAnsi="Sylfaen" w:cs="Sylfaen"/>
                <w:sz w:val="22"/>
                <w:szCs w:val="22"/>
              </w:rPr>
              <w:t>կարգի</w:t>
            </w:r>
            <w:r w:rsidRPr="004E067B">
              <w:rPr>
                <w:rFonts w:ascii="Arial Armenian" w:hAnsi="Arial Armenian" w:cs="Arial"/>
                <w:sz w:val="22"/>
                <w:szCs w:val="22"/>
              </w:rPr>
              <w:t xml:space="preserve"> </w:t>
            </w:r>
            <w:r w:rsidRPr="004E067B">
              <w:rPr>
                <w:rFonts w:ascii="Sylfaen" w:hAnsi="Sylfaen" w:cs="Sylfaen"/>
                <w:sz w:val="22"/>
                <w:szCs w:val="22"/>
              </w:rPr>
              <w:t>բնահողերում</w:t>
            </w:r>
            <w:r w:rsidRPr="004E067B">
              <w:rPr>
                <w:rFonts w:ascii="Arial Armenian" w:hAnsi="Arial Armenian" w:cs="Arial"/>
                <w:sz w:val="22"/>
                <w:szCs w:val="22"/>
              </w:rPr>
              <w:t xml:space="preserve">   </w:t>
            </w:r>
            <w:r w:rsidRPr="004E067B">
              <w:rPr>
                <w:rFonts w:ascii="Sylfaen" w:hAnsi="Sylfaen" w:cs="Sylfaen"/>
                <w:sz w:val="22"/>
                <w:szCs w:val="22"/>
              </w:rPr>
              <w:t>կողալիցքով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Ù</w:t>
            </w:r>
            <w:r w:rsidRPr="004E067B">
              <w:rPr>
                <w:rFonts w:ascii="Arial Armenian" w:hAnsi="Arial Armenian" w:cs="Arial"/>
                <w:sz w:val="22"/>
                <w:szCs w:val="22"/>
                <w:vertAlign w:val="superscript"/>
              </w:rPr>
              <w:t>3</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60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91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2,11</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 xml:space="preserve">1-961, </w:t>
            </w:r>
            <w:r w:rsidRPr="004E067B">
              <w:rPr>
                <w:rFonts w:ascii="Sylfaen" w:hAnsi="Sylfaen" w:cs="Sylfaen"/>
                <w:sz w:val="16"/>
                <w:szCs w:val="16"/>
              </w:rPr>
              <w:t>տեխ</w:t>
            </w:r>
            <w:r w:rsidRPr="004E067B">
              <w:rPr>
                <w:rFonts w:ascii="Arial Armenian" w:hAnsi="Arial Armenian" w:cs="Arial"/>
                <w:sz w:val="16"/>
                <w:szCs w:val="16"/>
              </w:rPr>
              <w:t xml:space="preserve">. </w:t>
            </w:r>
            <w:r w:rsidRPr="004E067B">
              <w:rPr>
                <w:rFonts w:ascii="Sylfaen" w:hAnsi="Sylfaen" w:cs="Sylfaen"/>
                <w:sz w:val="16"/>
                <w:szCs w:val="16"/>
              </w:rPr>
              <w:t>Մաս</w:t>
            </w:r>
            <w:r w:rsidRPr="004E067B">
              <w:rPr>
                <w:rFonts w:ascii="Arial Armenian" w:hAnsi="Arial Armenian" w:cs="Arial"/>
                <w:sz w:val="16"/>
                <w:szCs w:val="16"/>
              </w:rPr>
              <w:t xml:space="preserve"> </w:t>
            </w:r>
            <w:r w:rsidRPr="004E067B">
              <w:rPr>
                <w:rFonts w:ascii="Sylfaen" w:hAnsi="Sylfaen" w:cs="Sylfaen"/>
                <w:sz w:val="16"/>
                <w:szCs w:val="16"/>
              </w:rPr>
              <w:t>կետ</w:t>
            </w:r>
            <w:r w:rsidRPr="004E067B">
              <w:rPr>
                <w:rFonts w:ascii="Arial Armenian" w:hAnsi="Arial Armenian" w:cs="Arial"/>
                <w:sz w:val="16"/>
                <w:szCs w:val="16"/>
              </w:rPr>
              <w:t xml:space="preserve"> 3-67 k=1.2</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Գրունտի</w:t>
            </w:r>
            <w:r w:rsidRPr="004E067B">
              <w:rPr>
                <w:rFonts w:ascii="Arial Armenian" w:hAnsi="Arial Armenian" w:cs="Arial"/>
                <w:sz w:val="22"/>
                <w:szCs w:val="22"/>
              </w:rPr>
              <w:t xml:space="preserve"> </w:t>
            </w:r>
            <w:r w:rsidRPr="004E067B">
              <w:rPr>
                <w:rFonts w:ascii="Sylfaen" w:hAnsi="Sylfaen" w:cs="Sylfaen"/>
                <w:sz w:val="22"/>
                <w:szCs w:val="22"/>
              </w:rPr>
              <w:t>լրամշակում</w:t>
            </w:r>
            <w:r w:rsidRPr="004E067B">
              <w:rPr>
                <w:rFonts w:ascii="Arial Armenian" w:hAnsi="Arial Armenian" w:cs="Arial"/>
                <w:sz w:val="22"/>
                <w:szCs w:val="22"/>
              </w:rPr>
              <w:t xml:space="preserve"> </w:t>
            </w:r>
            <w:r w:rsidRPr="004E067B">
              <w:rPr>
                <w:rFonts w:ascii="Sylfaen" w:hAnsi="Sylfaen" w:cs="Sylfaen"/>
                <w:sz w:val="22"/>
                <w:szCs w:val="22"/>
              </w:rPr>
              <w:t>ձեռքով</w:t>
            </w:r>
            <w:r w:rsidRPr="004E067B">
              <w:rPr>
                <w:rFonts w:ascii="Arial Armenian" w:hAnsi="Arial Armenian" w:cs="Arial"/>
                <w:sz w:val="22"/>
                <w:szCs w:val="22"/>
              </w:rPr>
              <w:t xml:space="preserve">   III </w:t>
            </w:r>
            <w:r w:rsidRPr="004E067B">
              <w:rPr>
                <w:rFonts w:ascii="Sylfaen" w:hAnsi="Sylfaen" w:cs="Sylfaen"/>
                <w:sz w:val="22"/>
                <w:szCs w:val="22"/>
              </w:rPr>
              <w:t>կարգի</w:t>
            </w:r>
            <w:r w:rsidRPr="004E067B">
              <w:rPr>
                <w:rFonts w:ascii="Arial Armenian" w:hAnsi="Arial Armenian" w:cs="Arial"/>
                <w:sz w:val="22"/>
                <w:szCs w:val="22"/>
              </w:rPr>
              <w:t xml:space="preserve"> </w:t>
            </w:r>
            <w:r w:rsidRPr="004E067B">
              <w:rPr>
                <w:rFonts w:ascii="Sylfaen" w:hAnsi="Sylfaen" w:cs="Sylfaen"/>
                <w:sz w:val="22"/>
                <w:szCs w:val="22"/>
              </w:rPr>
              <w:t>բնահողերում</w:t>
            </w:r>
            <w:r w:rsidRPr="004E067B">
              <w:rPr>
                <w:rFonts w:ascii="Arial Armenian" w:hAnsi="Arial Armenian" w:cs="Arial"/>
                <w:sz w:val="22"/>
                <w:szCs w:val="22"/>
              </w:rPr>
              <w:t xml:space="preserve">   </w:t>
            </w:r>
            <w:r w:rsidRPr="004E067B">
              <w:rPr>
                <w:rFonts w:ascii="Sylfaen" w:hAnsi="Sylfaen" w:cs="Sylfaen"/>
                <w:sz w:val="22"/>
                <w:szCs w:val="22"/>
              </w:rPr>
              <w:t>կողալիցքով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Ù</w:t>
            </w:r>
            <w:r w:rsidRPr="004E067B">
              <w:rPr>
                <w:rFonts w:ascii="Arial Armenian" w:hAnsi="Arial Armenian" w:cs="Arial"/>
                <w:sz w:val="22"/>
                <w:szCs w:val="22"/>
                <w:vertAlign w:val="superscript"/>
              </w:rPr>
              <w:t>3</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10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73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2,12</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1-1546</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Գրունտի</w:t>
            </w:r>
            <w:r w:rsidRPr="004E067B">
              <w:rPr>
                <w:rFonts w:ascii="Times Armenian" w:hAnsi="Times Armenian" w:cs="Arial"/>
                <w:sz w:val="22"/>
                <w:szCs w:val="22"/>
              </w:rPr>
              <w:t xml:space="preserve"> </w:t>
            </w:r>
            <w:r w:rsidRPr="004E067B">
              <w:rPr>
                <w:rFonts w:ascii="Sylfaen" w:hAnsi="Sylfaen" w:cs="Sylfaen"/>
                <w:sz w:val="22"/>
                <w:szCs w:val="22"/>
              </w:rPr>
              <w:t>մշակում</w:t>
            </w:r>
            <w:r w:rsidRPr="004E067B">
              <w:rPr>
                <w:rFonts w:ascii="Times Armenian" w:hAnsi="Times Armenian" w:cs="Arial"/>
                <w:sz w:val="22"/>
                <w:szCs w:val="22"/>
              </w:rPr>
              <w:t xml:space="preserve">   IV </w:t>
            </w:r>
            <w:r w:rsidRPr="004E067B">
              <w:rPr>
                <w:rFonts w:ascii="Sylfaen" w:hAnsi="Sylfaen" w:cs="Sylfaen"/>
                <w:sz w:val="22"/>
                <w:szCs w:val="22"/>
              </w:rPr>
              <w:t>կարգի</w:t>
            </w:r>
            <w:r w:rsidRPr="004E067B">
              <w:rPr>
                <w:rFonts w:ascii="Times Armenian" w:hAnsi="Times Armenian" w:cs="Arial"/>
                <w:sz w:val="22"/>
                <w:szCs w:val="22"/>
              </w:rPr>
              <w:t xml:space="preserve"> </w:t>
            </w:r>
            <w:r w:rsidRPr="004E067B">
              <w:rPr>
                <w:rFonts w:ascii="Sylfaen" w:hAnsi="Sylfaen" w:cs="Sylfaen"/>
                <w:sz w:val="22"/>
                <w:szCs w:val="22"/>
              </w:rPr>
              <w:t>բնահողերում</w:t>
            </w:r>
            <w:r w:rsidRPr="004E067B">
              <w:rPr>
                <w:rFonts w:ascii="Times Armenian" w:hAnsi="Times Armenian" w:cs="Arial"/>
                <w:sz w:val="22"/>
                <w:szCs w:val="22"/>
              </w:rPr>
              <w:t xml:space="preserve">   </w:t>
            </w:r>
            <w:r w:rsidRPr="004E067B">
              <w:rPr>
                <w:rFonts w:ascii="Sylfaen" w:hAnsi="Sylfaen" w:cs="Sylfaen"/>
                <w:sz w:val="22"/>
                <w:szCs w:val="22"/>
              </w:rPr>
              <w:t>էքսկավատորով</w:t>
            </w:r>
            <w:r w:rsidRPr="004E067B">
              <w:rPr>
                <w:rFonts w:ascii="Times Armenian" w:hAnsi="Times Armenian" w:cs="Arial"/>
                <w:sz w:val="22"/>
                <w:szCs w:val="22"/>
              </w:rPr>
              <w:t xml:space="preserve"> </w:t>
            </w:r>
            <w:r w:rsidRPr="004E067B">
              <w:rPr>
                <w:rFonts w:ascii="Sylfaen" w:hAnsi="Sylfaen" w:cs="Sylfaen"/>
                <w:sz w:val="22"/>
                <w:szCs w:val="22"/>
              </w:rPr>
              <w:t>կողալիցքով</w:t>
            </w:r>
            <w:r w:rsidRPr="004E067B">
              <w:rPr>
                <w:rFonts w:ascii="Times Armenian" w:hAnsi="Times Armenian" w:cs="Arial"/>
                <w:sz w:val="22"/>
                <w:szCs w:val="22"/>
              </w:rPr>
              <w:t xml:space="preserve">, </w:t>
            </w:r>
            <w:r w:rsidRPr="004E067B">
              <w:rPr>
                <w:rFonts w:ascii="Sylfaen" w:hAnsi="Sylfaen" w:cs="Sylfaen"/>
                <w:sz w:val="22"/>
                <w:szCs w:val="22"/>
              </w:rPr>
              <w:t>խրամուղու</w:t>
            </w:r>
            <w:r w:rsidRPr="004E067B">
              <w:rPr>
                <w:rFonts w:ascii="Times Armenian" w:hAnsi="Times Armenian" w:cs="Arial"/>
                <w:sz w:val="22"/>
                <w:szCs w:val="22"/>
              </w:rPr>
              <w:t xml:space="preserve"> </w:t>
            </w:r>
            <w:r w:rsidRPr="004E067B">
              <w:rPr>
                <w:rFonts w:ascii="Sylfaen" w:hAnsi="Sylfaen" w:cs="Sylfaen"/>
                <w:sz w:val="22"/>
                <w:szCs w:val="22"/>
              </w:rPr>
              <w:t>ստեղծումով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460,0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2,13</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1-1588</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Գրունտի</w:t>
            </w:r>
            <w:r w:rsidRPr="004E067B">
              <w:rPr>
                <w:rFonts w:ascii="Times Armenian" w:hAnsi="Times Armenian" w:cs="Arial"/>
                <w:sz w:val="22"/>
                <w:szCs w:val="22"/>
              </w:rPr>
              <w:t xml:space="preserve"> </w:t>
            </w:r>
            <w:r w:rsidRPr="004E067B">
              <w:rPr>
                <w:rFonts w:ascii="Sylfaen" w:hAnsi="Sylfaen" w:cs="Sylfaen"/>
                <w:sz w:val="22"/>
                <w:szCs w:val="22"/>
              </w:rPr>
              <w:t>մշակում</w:t>
            </w:r>
            <w:r w:rsidRPr="004E067B">
              <w:rPr>
                <w:rFonts w:ascii="Times Armenian" w:hAnsi="Times Armenian" w:cs="Arial"/>
                <w:sz w:val="22"/>
                <w:szCs w:val="22"/>
              </w:rPr>
              <w:t xml:space="preserve">   IV </w:t>
            </w:r>
            <w:r w:rsidRPr="004E067B">
              <w:rPr>
                <w:rFonts w:ascii="Sylfaen" w:hAnsi="Sylfaen" w:cs="Sylfaen"/>
                <w:sz w:val="22"/>
                <w:szCs w:val="22"/>
              </w:rPr>
              <w:t>կարգի</w:t>
            </w:r>
            <w:r w:rsidRPr="004E067B">
              <w:rPr>
                <w:rFonts w:ascii="Times Armenian" w:hAnsi="Times Armenian" w:cs="Arial"/>
                <w:sz w:val="22"/>
                <w:szCs w:val="22"/>
              </w:rPr>
              <w:t xml:space="preserve"> </w:t>
            </w:r>
            <w:r w:rsidRPr="004E067B">
              <w:rPr>
                <w:rFonts w:ascii="Sylfaen" w:hAnsi="Sylfaen" w:cs="Sylfaen"/>
                <w:sz w:val="22"/>
                <w:szCs w:val="22"/>
              </w:rPr>
              <w:t>բնահողերում</w:t>
            </w:r>
            <w:r w:rsidRPr="004E067B">
              <w:rPr>
                <w:rFonts w:ascii="Times Armenian" w:hAnsi="Times Armenian" w:cs="Arial"/>
                <w:sz w:val="22"/>
                <w:szCs w:val="22"/>
              </w:rPr>
              <w:t xml:space="preserve">   </w:t>
            </w:r>
            <w:r w:rsidRPr="004E067B">
              <w:rPr>
                <w:rFonts w:ascii="Sylfaen" w:hAnsi="Sylfaen" w:cs="Sylfaen"/>
                <w:sz w:val="22"/>
                <w:szCs w:val="22"/>
              </w:rPr>
              <w:t>էքսկավատորով</w:t>
            </w:r>
            <w:r w:rsidRPr="004E067B">
              <w:rPr>
                <w:rFonts w:ascii="Times Armenian" w:hAnsi="Times Armenian" w:cs="Arial"/>
                <w:sz w:val="22"/>
                <w:szCs w:val="22"/>
              </w:rPr>
              <w:t xml:space="preserve"> </w:t>
            </w:r>
            <w:r w:rsidRPr="004E067B">
              <w:rPr>
                <w:rFonts w:ascii="Sylfaen" w:hAnsi="Sylfaen" w:cs="Sylfaen"/>
                <w:sz w:val="22"/>
                <w:szCs w:val="22"/>
              </w:rPr>
              <w:t>բարձումով</w:t>
            </w:r>
            <w:r w:rsidRPr="004E067B">
              <w:rPr>
                <w:rFonts w:ascii="Times Armenian" w:hAnsi="Times Armenian" w:cs="Arial"/>
                <w:sz w:val="22"/>
                <w:szCs w:val="22"/>
              </w:rPr>
              <w:t xml:space="preserve">, </w:t>
            </w:r>
            <w:r w:rsidRPr="004E067B">
              <w:rPr>
                <w:rFonts w:ascii="Sylfaen" w:hAnsi="Sylfaen" w:cs="Sylfaen"/>
                <w:sz w:val="22"/>
                <w:szCs w:val="22"/>
              </w:rPr>
              <w:t>խրամուղու</w:t>
            </w:r>
            <w:r w:rsidRPr="004E067B">
              <w:rPr>
                <w:rFonts w:ascii="Times Armenian" w:hAnsi="Times Armenian" w:cs="Arial"/>
                <w:sz w:val="22"/>
                <w:szCs w:val="22"/>
              </w:rPr>
              <w:t xml:space="preserve"> </w:t>
            </w:r>
            <w:r w:rsidRPr="004E067B">
              <w:rPr>
                <w:rFonts w:ascii="Sylfaen" w:hAnsi="Sylfaen" w:cs="Sylfaen"/>
                <w:sz w:val="22"/>
                <w:szCs w:val="22"/>
              </w:rPr>
              <w:t>ստեղծումով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530,0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46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2,14</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1-962</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Գրունտի</w:t>
            </w:r>
            <w:r w:rsidRPr="004E067B">
              <w:rPr>
                <w:rFonts w:ascii="Times Armenian" w:hAnsi="Times Armenian" w:cs="Arial"/>
                <w:sz w:val="22"/>
                <w:szCs w:val="22"/>
              </w:rPr>
              <w:t xml:space="preserve"> </w:t>
            </w:r>
            <w:r w:rsidRPr="004E067B">
              <w:rPr>
                <w:rFonts w:ascii="Sylfaen" w:hAnsi="Sylfaen" w:cs="Sylfaen"/>
                <w:sz w:val="22"/>
                <w:szCs w:val="22"/>
              </w:rPr>
              <w:t>մշակում</w:t>
            </w:r>
            <w:r w:rsidRPr="004E067B">
              <w:rPr>
                <w:rFonts w:ascii="Times Armenian" w:hAnsi="Times Armenian" w:cs="Arial"/>
                <w:sz w:val="22"/>
                <w:szCs w:val="22"/>
              </w:rPr>
              <w:t xml:space="preserve"> </w:t>
            </w:r>
            <w:r w:rsidRPr="004E067B">
              <w:rPr>
                <w:rFonts w:ascii="Sylfaen" w:hAnsi="Sylfaen" w:cs="Sylfaen"/>
                <w:sz w:val="22"/>
                <w:szCs w:val="22"/>
              </w:rPr>
              <w:t>ձեռքով</w:t>
            </w:r>
            <w:r w:rsidRPr="004E067B">
              <w:rPr>
                <w:rFonts w:ascii="Times Armenian" w:hAnsi="Times Armenian" w:cs="Arial"/>
                <w:sz w:val="22"/>
                <w:szCs w:val="22"/>
              </w:rPr>
              <w:t xml:space="preserve">   IV </w:t>
            </w:r>
            <w:r w:rsidRPr="004E067B">
              <w:rPr>
                <w:rFonts w:ascii="Sylfaen" w:hAnsi="Sylfaen" w:cs="Sylfaen"/>
                <w:sz w:val="22"/>
                <w:szCs w:val="22"/>
              </w:rPr>
              <w:t>կարգի</w:t>
            </w:r>
            <w:r w:rsidRPr="004E067B">
              <w:rPr>
                <w:rFonts w:ascii="Times Armenian" w:hAnsi="Times Armenian" w:cs="Arial"/>
                <w:sz w:val="22"/>
                <w:szCs w:val="22"/>
              </w:rPr>
              <w:t xml:space="preserve"> </w:t>
            </w:r>
            <w:r w:rsidRPr="004E067B">
              <w:rPr>
                <w:rFonts w:ascii="Sylfaen" w:hAnsi="Sylfaen" w:cs="Sylfaen"/>
                <w:sz w:val="22"/>
                <w:szCs w:val="22"/>
              </w:rPr>
              <w:t>բնահողերում</w:t>
            </w:r>
            <w:r w:rsidRPr="004E067B">
              <w:rPr>
                <w:rFonts w:ascii="Times Armenian" w:hAnsi="Times Armenian" w:cs="Arial"/>
                <w:sz w:val="22"/>
                <w:szCs w:val="22"/>
              </w:rPr>
              <w:t xml:space="preserve"> </w:t>
            </w:r>
            <w:r w:rsidRPr="004E067B">
              <w:rPr>
                <w:rFonts w:ascii="Sylfaen" w:hAnsi="Sylfaen" w:cs="Sylfaen"/>
                <w:sz w:val="22"/>
                <w:szCs w:val="22"/>
              </w:rPr>
              <w:t>կողլիցքով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65</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2,15</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1-1589</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Գրունտի</w:t>
            </w:r>
            <w:r w:rsidRPr="004E067B">
              <w:rPr>
                <w:rFonts w:ascii="Times Armenian" w:hAnsi="Times Armenian" w:cs="Arial"/>
                <w:sz w:val="22"/>
                <w:szCs w:val="22"/>
              </w:rPr>
              <w:t xml:space="preserve"> </w:t>
            </w:r>
            <w:r w:rsidRPr="004E067B">
              <w:rPr>
                <w:rFonts w:ascii="Sylfaen" w:hAnsi="Sylfaen" w:cs="Sylfaen"/>
                <w:sz w:val="22"/>
                <w:szCs w:val="22"/>
              </w:rPr>
              <w:t>մշակում</w:t>
            </w:r>
            <w:r w:rsidRPr="004E067B">
              <w:rPr>
                <w:rFonts w:ascii="Times Armenian" w:hAnsi="Times Armenian" w:cs="Arial"/>
                <w:sz w:val="22"/>
                <w:szCs w:val="22"/>
              </w:rPr>
              <w:t xml:space="preserve">   V </w:t>
            </w:r>
            <w:r w:rsidRPr="004E067B">
              <w:rPr>
                <w:rFonts w:ascii="Sylfaen" w:hAnsi="Sylfaen" w:cs="Sylfaen"/>
                <w:sz w:val="22"/>
                <w:szCs w:val="22"/>
              </w:rPr>
              <w:t>կարգի</w:t>
            </w:r>
            <w:r w:rsidRPr="004E067B">
              <w:rPr>
                <w:rFonts w:ascii="Times Armenian" w:hAnsi="Times Armenian" w:cs="Arial"/>
                <w:sz w:val="22"/>
                <w:szCs w:val="22"/>
              </w:rPr>
              <w:t xml:space="preserve"> </w:t>
            </w:r>
            <w:r w:rsidRPr="004E067B">
              <w:rPr>
                <w:rFonts w:ascii="Sylfaen" w:hAnsi="Sylfaen" w:cs="Sylfaen"/>
                <w:sz w:val="22"/>
                <w:szCs w:val="22"/>
              </w:rPr>
              <w:t>բնահողերում</w:t>
            </w:r>
            <w:r w:rsidRPr="004E067B">
              <w:rPr>
                <w:rFonts w:ascii="Times Armenian" w:hAnsi="Times Armenian" w:cs="Arial"/>
                <w:sz w:val="22"/>
                <w:szCs w:val="22"/>
              </w:rPr>
              <w:t xml:space="preserve">   </w:t>
            </w:r>
            <w:r w:rsidRPr="004E067B">
              <w:rPr>
                <w:rFonts w:ascii="Sylfaen" w:hAnsi="Sylfaen" w:cs="Sylfaen"/>
                <w:sz w:val="22"/>
                <w:szCs w:val="22"/>
              </w:rPr>
              <w:t>էքսկավատորով</w:t>
            </w:r>
            <w:r w:rsidRPr="004E067B">
              <w:rPr>
                <w:rFonts w:ascii="Times Armenian" w:hAnsi="Times Armenian" w:cs="Arial"/>
                <w:sz w:val="22"/>
                <w:szCs w:val="22"/>
              </w:rPr>
              <w:t xml:space="preserve"> </w:t>
            </w:r>
            <w:r w:rsidRPr="004E067B">
              <w:rPr>
                <w:rFonts w:ascii="Sylfaen" w:hAnsi="Sylfaen" w:cs="Sylfaen"/>
                <w:sz w:val="22"/>
                <w:szCs w:val="22"/>
              </w:rPr>
              <w:t>բարձումով</w:t>
            </w:r>
            <w:r w:rsidRPr="004E067B">
              <w:rPr>
                <w:rFonts w:ascii="Times Armenian" w:hAnsi="Times Armenian" w:cs="Arial"/>
                <w:sz w:val="22"/>
                <w:szCs w:val="22"/>
              </w:rPr>
              <w:t xml:space="preserve">, </w:t>
            </w:r>
            <w:r w:rsidRPr="004E067B">
              <w:rPr>
                <w:rFonts w:ascii="Sylfaen" w:hAnsi="Sylfaen" w:cs="Sylfaen"/>
                <w:sz w:val="22"/>
                <w:szCs w:val="22"/>
              </w:rPr>
              <w:t>խրամուղու</w:t>
            </w:r>
            <w:r w:rsidRPr="004E067B">
              <w:rPr>
                <w:rFonts w:ascii="Times Armenian" w:hAnsi="Times Armenian" w:cs="Arial"/>
                <w:sz w:val="22"/>
                <w:szCs w:val="22"/>
              </w:rPr>
              <w:t xml:space="preserve"> </w:t>
            </w:r>
            <w:r w:rsidRPr="004E067B">
              <w:rPr>
                <w:rFonts w:ascii="Sylfaen" w:hAnsi="Sylfaen" w:cs="Sylfaen"/>
                <w:sz w:val="22"/>
                <w:szCs w:val="22"/>
              </w:rPr>
              <w:t>ստեղծումով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295,0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151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2,16</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18"/>
                <w:szCs w:val="18"/>
              </w:rPr>
            </w:pPr>
            <w:r w:rsidRPr="004E067B">
              <w:rPr>
                <w:rFonts w:ascii="Sylfaen" w:hAnsi="Sylfaen" w:cs="Sylfaen"/>
                <w:sz w:val="18"/>
                <w:szCs w:val="18"/>
              </w:rPr>
              <w:t>միջինացված</w:t>
            </w:r>
            <w:r w:rsidRPr="004E067B">
              <w:rPr>
                <w:rFonts w:ascii="Times Armenian" w:hAnsi="Times Armenian" w:cs="Arial"/>
                <w:sz w:val="18"/>
                <w:szCs w:val="18"/>
              </w:rPr>
              <w:t xml:space="preserve"> </w:t>
            </w:r>
            <w:r w:rsidRPr="004E067B">
              <w:rPr>
                <w:rFonts w:ascii="Sylfaen" w:hAnsi="Sylfaen" w:cs="Sylfaen"/>
                <w:sz w:val="18"/>
                <w:szCs w:val="18"/>
              </w:rPr>
              <w:t>շուկայական</w:t>
            </w:r>
            <w:r w:rsidRPr="004E067B">
              <w:rPr>
                <w:rFonts w:ascii="Times Armenian" w:hAnsi="Times Armenian" w:cs="Arial"/>
                <w:sz w:val="18"/>
                <w:szCs w:val="18"/>
              </w:rPr>
              <w:t xml:space="preserve"> </w:t>
            </w:r>
            <w:r w:rsidRPr="004E067B">
              <w:rPr>
                <w:rFonts w:ascii="Sylfaen" w:hAnsi="Sylfaen" w:cs="Sylfaen"/>
                <w:sz w:val="18"/>
                <w:szCs w:val="18"/>
              </w:rPr>
              <w:t>արժեք</w:t>
            </w:r>
            <w:r w:rsidRPr="004E067B">
              <w:rPr>
                <w:rFonts w:ascii="Times Armenian" w:hAnsi="Times Armenian" w:cs="Arial"/>
                <w:sz w:val="18"/>
                <w:szCs w:val="18"/>
              </w:rPr>
              <w:t xml:space="preserve"> 1</w:t>
            </w:r>
            <w:r w:rsidRPr="004E067B">
              <w:rPr>
                <w:rFonts w:ascii="Sylfaen" w:hAnsi="Sylfaen" w:cs="Sylfaen"/>
                <w:sz w:val="18"/>
                <w:szCs w:val="18"/>
              </w:rPr>
              <w:t>տ</w:t>
            </w:r>
            <w:r w:rsidRPr="004E067B">
              <w:rPr>
                <w:rFonts w:ascii="Times Armenian" w:hAnsi="Times Armenian" w:cs="Arial"/>
                <w:sz w:val="18"/>
                <w:szCs w:val="18"/>
              </w:rPr>
              <w:t>/</w:t>
            </w:r>
            <w:r w:rsidRPr="004E067B">
              <w:rPr>
                <w:rFonts w:ascii="Sylfaen" w:hAnsi="Sylfaen" w:cs="Sylfaen"/>
                <w:sz w:val="18"/>
                <w:szCs w:val="18"/>
              </w:rPr>
              <w:t>կմ</w:t>
            </w:r>
            <w:r w:rsidRPr="004E067B">
              <w:rPr>
                <w:rFonts w:ascii="Times Armenian" w:hAnsi="Times Armenian" w:cs="Arial"/>
                <w:sz w:val="18"/>
                <w:szCs w:val="18"/>
              </w:rPr>
              <w:t xml:space="preserve"> 80</w:t>
            </w:r>
            <w:r w:rsidRPr="004E067B">
              <w:rPr>
                <w:rFonts w:ascii="Sylfaen" w:hAnsi="Sylfaen" w:cs="Sylfaen"/>
                <w:sz w:val="18"/>
                <w:szCs w:val="18"/>
              </w:rPr>
              <w:t>դրամ</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Բարձված</w:t>
            </w:r>
            <w:r w:rsidRPr="004E067B">
              <w:rPr>
                <w:rFonts w:ascii="Times Armenian" w:hAnsi="Times Armenian" w:cs="Arial"/>
                <w:sz w:val="22"/>
                <w:szCs w:val="22"/>
              </w:rPr>
              <w:t xml:space="preserve"> Iv </w:t>
            </w:r>
            <w:r w:rsidRPr="004E067B">
              <w:rPr>
                <w:rFonts w:ascii="Sylfaen" w:hAnsi="Sylfaen" w:cs="Sylfaen"/>
                <w:sz w:val="22"/>
                <w:szCs w:val="22"/>
              </w:rPr>
              <w:t>և</w:t>
            </w:r>
            <w:r w:rsidRPr="004E067B">
              <w:rPr>
                <w:rFonts w:ascii="Times Armenian" w:hAnsi="Times Armenian" w:cs="Arial"/>
                <w:sz w:val="22"/>
                <w:szCs w:val="22"/>
              </w:rPr>
              <w:t xml:space="preserve"> V </w:t>
            </w:r>
            <w:r w:rsidRPr="004E067B">
              <w:rPr>
                <w:rFonts w:ascii="Sylfaen" w:hAnsi="Sylfaen" w:cs="Sylfaen"/>
                <w:sz w:val="22"/>
                <w:szCs w:val="22"/>
              </w:rPr>
              <w:t>կարգի</w:t>
            </w:r>
            <w:r w:rsidRPr="004E067B">
              <w:rPr>
                <w:rFonts w:ascii="Times Armenian" w:hAnsi="Times Armenian" w:cs="Arial"/>
                <w:sz w:val="22"/>
                <w:szCs w:val="22"/>
              </w:rPr>
              <w:t xml:space="preserve"> </w:t>
            </w:r>
            <w:r w:rsidRPr="004E067B">
              <w:rPr>
                <w:rFonts w:ascii="Sylfaen" w:hAnsi="Sylfaen" w:cs="Sylfaen"/>
                <w:sz w:val="22"/>
                <w:szCs w:val="22"/>
              </w:rPr>
              <w:t>բնահողերի</w:t>
            </w:r>
            <w:r w:rsidRPr="004E067B">
              <w:rPr>
                <w:rFonts w:ascii="Times Armenian" w:hAnsi="Times Armenian" w:cs="Arial"/>
                <w:sz w:val="22"/>
                <w:szCs w:val="22"/>
              </w:rPr>
              <w:t xml:space="preserve"> </w:t>
            </w:r>
            <w:r w:rsidRPr="004E067B">
              <w:rPr>
                <w:rFonts w:ascii="Sylfaen" w:hAnsi="Sylfaen" w:cs="Sylfaen"/>
                <w:sz w:val="22"/>
                <w:szCs w:val="22"/>
              </w:rPr>
              <w:t>ինքնաթափերով</w:t>
            </w:r>
            <w:r w:rsidRPr="004E067B">
              <w:rPr>
                <w:rFonts w:ascii="Times Armenian" w:hAnsi="Times Armenian" w:cs="Arial"/>
                <w:sz w:val="22"/>
                <w:szCs w:val="22"/>
              </w:rPr>
              <w:t xml:space="preserve"> </w:t>
            </w:r>
            <w:r w:rsidRPr="004E067B">
              <w:rPr>
                <w:rFonts w:ascii="Sylfaen" w:hAnsi="Sylfaen" w:cs="Sylfaen"/>
                <w:sz w:val="22"/>
                <w:szCs w:val="22"/>
              </w:rPr>
              <w:t>տեղափոխում</w:t>
            </w:r>
            <w:r w:rsidRPr="004E067B">
              <w:rPr>
                <w:rFonts w:ascii="Times Armenian" w:hAnsi="Times Armenian" w:cs="Arial"/>
                <w:sz w:val="22"/>
                <w:szCs w:val="22"/>
              </w:rPr>
              <w:t xml:space="preserve"> 5</w:t>
            </w:r>
            <w:r w:rsidRPr="004E067B">
              <w:rPr>
                <w:rFonts w:ascii="Sylfaen" w:hAnsi="Sylfaen" w:cs="Sylfaen"/>
                <w:sz w:val="22"/>
                <w:szCs w:val="22"/>
              </w:rPr>
              <w:t>կմ</w:t>
            </w:r>
            <w:r w:rsidRPr="004E067B">
              <w:rPr>
                <w:rFonts w:ascii="Times Armenian" w:hAnsi="Times Armenian" w:cs="Arial"/>
                <w:sz w:val="22"/>
                <w:szCs w:val="22"/>
              </w:rPr>
              <w:t xml:space="preserve"> </w:t>
            </w:r>
            <w:r w:rsidRPr="004E067B">
              <w:rPr>
                <w:rFonts w:ascii="Sylfaen" w:hAnsi="Sylfaen" w:cs="Sylfaen"/>
                <w:sz w:val="22"/>
                <w:szCs w:val="22"/>
              </w:rPr>
              <w:t>թափոնավայր</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տ</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1544,0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91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2,17</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23-1</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Խողովակի</w:t>
            </w:r>
            <w:r w:rsidRPr="004E067B">
              <w:rPr>
                <w:rFonts w:ascii="Times Armenian" w:hAnsi="Times Armenian" w:cs="Arial"/>
                <w:sz w:val="22"/>
                <w:szCs w:val="22"/>
              </w:rPr>
              <w:t xml:space="preserve"> </w:t>
            </w:r>
            <w:r w:rsidRPr="004E067B">
              <w:rPr>
                <w:rFonts w:ascii="Sylfaen" w:hAnsi="Sylfaen" w:cs="Sylfaen"/>
                <w:sz w:val="22"/>
                <w:szCs w:val="22"/>
              </w:rPr>
              <w:t>նախապատրաստական</w:t>
            </w:r>
            <w:r w:rsidRPr="004E067B">
              <w:rPr>
                <w:rFonts w:ascii="Times Armenian" w:hAnsi="Times Armenian" w:cs="Arial"/>
                <w:sz w:val="22"/>
                <w:szCs w:val="22"/>
              </w:rPr>
              <w:t xml:space="preserve"> </w:t>
            </w:r>
            <w:r w:rsidRPr="004E067B">
              <w:rPr>
                <w:rFonts w:ascii="Sylfaen" w:hAnsi="Sylfaen" w:cs="Sylfaen"/>
                <w:sz w:val="22"/>
                <w:szCs w:val="22"/>
              </w:rPr>
              <w:t>շերտի</w:t>
            </w:r>
            <w:r w:rsidRPr="004E067B">
              <w:rPr>
                <w:rFonts w:ascii="Times Armenian" w:hAnsi="Times Armenian" w:cs="Arial"/>
                <w:sz w:val="22"/>
                <w:szCs w:val="22"/>
              </w:rPr>
              <w:t xml:space="preserve"> </w:t>
            </w:r>
            <w:r w:rsidRPr="004E067B">
              <w:rPr>
                <w:rFonts w:ascii="Sylfaen" w:hAnsi="Sylfaen" w:cs="Sylfaen"/>
                <w:sz w:val="22"/>
                <w:szCs w:val="22"/>
              </w:rPr>
              <w:t>իրականացում</w:t>
            </w:r>
            <w:r w:rsidRPr="004E067B">
              <w:rPr>
                <w:rFonts w:ascii="Times Armenian" w:hAnsi="Times Armenian" w:cs="Arial"/>
                <w:sz w:val="22"/>
                <w:szCs w:val="22"/>
              </w:rPr>
              <w:t xml:space="preserve"> 10</w:t>
            </w:r>
            <w:r w:rsidRPr="004E067B">
              <w:rPr>
                <w:rFonts w:ascii="Sylfaen" w:hAnsi="Sylfaen" w:cs="Sylfaen"/>
                <w:sz w:val="22"/>
                <w:szCs w:val="22"/>
              </w:rPr>
              <w:t>սմ</w:t>
            </w:r>
            <w:r w:rsidRPr="004E067B">
              <w:rPr>
                <w:rFonts w:ascii="Times Armenian" w:hAnsi="Times Armenian" w:cs="Arial"/>
                <w:sz w:val="22"/>
                <w:szCs w:val="22"/>
              </w:rPr>
              <w:t xml:space="preserve"> </w:t>
            </w:r>
            <w:r w:rsidRPr="004E067B">
              <w:rPr>
                <w:rFonts w:ascii="Sylfaen" w:hAnsi="Sylfaen" w:cs="Sylfaen"/>
                <w:sz w:val="22"/>
                <w:szCs w:val="22"/>
              </w:rPr>
              <w:t>հաստությամբ</w:t>
            </w:r>
            <w:r w:rsidRPr="004E067B">
              <w:rPr>
                <w:rFonts w:ascii="Times Armenian" w:hAnsi="Times Armenian" w:cs="Arial"/>
                <w:sz w:val="22"/>
                <w:szCs w:val="22"/>
              </w:rPr>
              <w:t xml:space="preserve"> </w:t>
            </w:r>
            <w:r w:rsidRPr="004E067B">
              <w:rPr>
                <w:rFonts w:ascii="Sylfaen" w:hAnsi="Sylfaen" w:cs="Sylfaen"/>
                <w:sz w:val="22"/>
                <w:szCs w:val="22"/>
              </w:rPr>
              <w:t>ավազից</w:t>
            </w:r>
            <w:r w:rsidRPr="004E067B">
              <w:rPr>
                <w:rFonts w:ascii="Times Armenian" w:hAnsi="Times Armenian" w:cs="Arial"/>
                <w:sz w:val="22"/>
                <w:szCs w:val="22"/>
              </w:rPr>
              <w:t xml:space="preserve">,  </w:t>
            </w:r>
            <w:r w:rsidRPr="004E067B">
              <w:rPr>
                <w:rFonts w:ascii="Sylfaen" w:hAnsi="Sylfaen" w:cs="Sylfaen"/>
                <w:sz w:val="22"/>
                <w:szCs w:val="22"/>
              </w:rPr>
              <w:t>ներառյալ</w:t>
            </w:r>
            <w:r w:rsidRPr="004E067B">
              <w:rPr>
                <w:rFonts w:ascii="Times Armenian" w:hAnsi="Times Armenian" w:cs="Arial"/>
                <w:sz w:val="22"/>
                <w:szCs w:val="22"/>
              </w:rPr>
              <w:t xml:space="preserve"> </w:t>
            </w:r>
            <w:r w:rsidRPr="004E067B">
              <w:rPr>
                <w:rFonts w:ascii="Sylfaen" w:hAnsi="Sylfaen" w:cs="Sylfaen"/>
                <w:sz w:val="22"/>
                <w:szCs w:val="22"/>
              </w:rPr>
              <w:t>նյութերի</w:t>
            </w:r>
            <w:r w:rsidRPr="004E067B">
              <w:rPr>
                <w:rFonts w:ascii="Times Armenian" w:hAnsi="Times Armenian" w:cs="Arial"/>
                <w:sz w:val="22"/>
                <w:szCs w:val="22"/>
              </w:rPr>
              <w:t xml:space="preserve"> </w:t>
            </w:r>
            <w:r w:rsidRPr="004E067B">
              <w:rPr>
                <w:rFonts w:ascii="Sylfaen" w:hAnsi="Sylfaen" w:cs="Sylfaen"/>
                <w:sz w:val="22"/>
                <w:szCs w:val="22"/>
              </w:rPr>
              <w:t>արժեքը</w:t>
            </w:r>
            <w:r w:rsidRPr="004E067B">
              <w:rPr>
                <w:rFonts w:ascii="Times Armenian" w:hAnsi="Times Armenian" w:cs="Arial"/>
                <w:sz w:val="22"/>
                <w:szCs w:val="22"/>
              </w:rPr>
              <w:t xml:space="preserve">, </w:t>
            </w:r>
            <w:r w:rsidRPr="004E067B">
              <w:rPr>
                <w:rFonts w:ascii="Sylfaen" w:hAnsi="Sylfaen" w:cs="Sylfaen"/>
                <w:sz w:val="22"/>
                <w:szCs w:val="22"/>
              </w:rPr>
              <w:t>մատակարարումը</w:t>
            </w:r>
            <w:r w:rsidRPr="004E067B">
              <w:rPr>
                <w:rFonts w:ascii="Times Armenian" w:hAnsi="Times Armenian" w:cs="Arial"/>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160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2,18</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16"/>
                <w:szCs w:val="16"/>
              </w:rPr>
            </w:pPr>
            <w:r w:rsidRPr="004E067B">
              <w:rPr>
                <w:rFonts w:ascii="Times Armenian" w:hAnsi="Times Armenian" w:cs="Arial"/>
                <w:sz w:val="16"/>
                <w:szCs w:val="16"/>
              </w:rPr>
              <w:t xml:space="preserve">1-967 k=0.6,  </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Պաշտպանիչ</w:t>
            </w:r>
            <w:r w:rsidRPr="004E067B">
              <w:rPr>
                <w:rFonts w:ascii="Times Armenian" w:hAnsi="Times Armenian" w:cs="Arial"/>
                <w:sz w:val="22"/>
                <w:szCs w:val="22"/>
              </w:rPr>
              <w:t xml:space="preserve"> </w:t>
            </w:r>
            <w:r w:rsidRPr="004E067B">
              <w:rPr>
                <w:rFonts w:ascii="Sylfaen" w:hAnsi="Sylfaen" w:cs="Sylfaen"/>
                <w:sz w:val="22"/>
                <w:szCs w:val="22"/>
              </w:rPr>
              <w:t>շերտի</w:t>
            </w:r>
            <w:r w:rsidRPr="004E067B">
              <w:rPr>
                <w:rFonts w:ascii="Times Armenian" w:hAnsi="Times Armenian" w:cs="Arial"/>
                <w:sz w:val="22"/>
                <w:szCs w:val="22"/>
              </w:rPr>
              <w:t xml:space="preserve">  </w:t>
            </w:r>
            <w:r w:rsidRPr="004E067B">
              <w:rPr>
                <w:rFonts w:ascii="Sylfaen" w:hAnsi="Sylfaen" w:cs="Sylfaen"/>
                <w:sz w:val="22"/>
                <w:szCs w:val="22"/>
              </w:rPr>
              <w:t>իրականացում</w:t>
            </w:r>
            <w:r w:rsidRPr="004E067B">
              <w:rPr>
                <w:rFonts w:ascii="Times Armenian" w:hAnsi="Times Armenian" w:cs="Arial"/>
                <w:sz w:val="22"/>
                <w:szCs w:val="22"/>
              </w:rPr>
              <w:t xml:space="preserve"> </w:t>
            </w:r>
            <w:r w:rsidRPr="004E067B">
              <w:rPr>
                <w:rFonts w:ascii="Sylfaen" w:hAnsi="Sylfaen" w:cs="Sylfaen"/>
                <w:sz w:val="22"/>
                <w:szCs w:val="22"/>
              </w:rPr>
              <w:t>ձեռքով</w:t>
            </w:r>
            <w:r w:rsidRPr="004E067B">
              <w:rPr>
                <w:rFonts w:ascii="Times Armenian" w:hAnsi="Times Armenian" w:cs="Arial"/>
                <w:sz w:val="22"/>
                <w:szCs w:val="22"/>
              </w:rPr>
              <w:t xml:space="preserve"> </w:t>
            </w:r>
            <w:r w:rsidRPr="004E067B">
              <w:rPr>
                <w:rFonts w:ascii="Sylfaen" w:hAnsi="Sylfaen" w:cs="Sylfaen"/>
                <w:sz w:val="22"/>
                <w:szCs w:val="22"/>
              </w:rPr>
              <w:t>ավազից</w:t>
            </w:r>
            <w:r w:rsidRPr="004E067B">
              <w:rPr>
                <w:rFonts w:ascii="Times Armenian" w:hAnsi="Times Armenian" w:cs="Arial"/>
                <w:sz w:val="22"/>
                <w:szCs w:val="22"/>
              </w:rPr>
              <w:t xml:space="preserve">, </w:t>
            </w:r>
            <w:r w:rsidRPr="004E067B">
              <w:rPr>
                <w:rFonts w:ascii="Sylfaen" w:hAnsi="Sylfaen" w:cs="Sylfaen"/>
                <w:sz w:val="22"/>
                <w:szCs w:val="22"/>
              </w:rPr>
              <w:t>ներառյալ</w:t>
            </w:r>
            <w:r w:rsidRPr="004E067B">
              <w:rPr>
                <w:rFonts w:ascii="Times Armenian" w:hAnsi="Times Armenian" w:cs="Arial"/>
                <w:sz w:val="22"/>
                <w:szCs w:val="22"/>
              </w:rPr>
              <w:t xml:space="preserve"> </w:t>
            </w:r>
            <w:r w:rsidRPr="004E067B">
              <w:rPr>
                <w:rFonts w:ascii="Sylfaen" w:hAnsi="Sylfaen" w:cs="Sylfaen"/>
                <w:sz w:val="22"/>
                <w:szCs w:val="22"/>
              </w:rPr>
              <w:t>նյութերի</w:t>
            </w:r>
            <w:r w:rsidRPr="004E067B">
              <w:rPr>
                <w:rFonts w:ascii="Times Armenian" w:hAnsi="Times Armenian" w:cs="Arial"/>
                <w:sz w:val="22"/>
                <w:szCs w:val="22"/>
              </w:rPr>
              <w:t xml:space="preserve"> </w:t>
            </w:r>
            <w:r w:rsidRPr="004E067B">
              <w:rPr>
                <w:rFonts w:ascii="Sylfaen" w:hAnsi="Sylfaen" w:cs="Sylfaen"/>
                <w:sz w:val="22"/>
                <w:szCs w:val="22"/>
              </w:rPr>
              <w:t>արժեքը</w:t>
            </w:r>
            <w:r w:rsidRPr="004E067B">
              <w:rPr>
                <w:rFonts w:ascii="Times Armenian" w:hAnsi="Times Armenian" w:cs="Arial"/>
                <w:sz w:val="22"/>
                <w:szCs w:val="22"/>
              </w:rPr>
              <w:t xml:space="preserve">, </w:t>
            </w:r>
            <w:r w:rsidRPr="004E067B">
              <w:rPr>
                <w:rFonts w:ascii="Sylfaen" w:hAnsi="Sylfaen" w:cs="Sylfaen"/>
                <w:sz w:val="22"/>
                <w:szCs w:val="22"/>
              </w:rPr>
              <w:t>մատակարարումը</w:t>
            </w:r>
            <w:r w:rsidRPr="004E067B">
              <w:rPr>
                <w:rFonts w:ascii="Times Armenian" w:hAnsi="Times Armenian" w:cs="Arial"/>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400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2,19</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16"/>
                <w:szCs w:val="16"/>
              </w:rPr>
            </w:pPr>
            <w:r w:rsidRPr="004E067B">
              <w:rPr>
                <w:rFonts w:ascii="Times Armenian" w:hAnsi="Times Armenian" w:cs="Arial"/>
                <w:sz w:val="16"/>
                <w:szCs w:val="16"/>
              </w:rPr>
              <w:t xml:space="preserve">1-968 </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Հետլիցքի</w:t>
            </w:r>
            <w:r w:rsidRPr="004E067B">
              <w:rPr>
                <w:rFonts w:ascii="Times Armenian" w:hAnsi="Times Armenian" w:cs="Arial"/>
                <w:sz w:val="22"/>
                <w:szCs w:val="22"/>
              </w:rPr>
              <w:t xml:space="preserve">  </w:t>
            </w:r>
            <w:r w:rsidRPr="004E067B">
              <w:rPr>
                <w:rFonts w:ascii="Sylfaen" w:hAnsi="Sylfaen" w:cs="Sylfaen"/>
                <w:sz w:val="22"/>
                <w:szCs w:val="22"/>
              </w:rPr>
              <w:t>իրականացում</w:t>
            </w:r>
            <w:r w:rsidRPr="004E067B">
              <w:rPr>
                <w:rFonts w:ascii="Times Armenian" w:hAnsi="Times Armenian" w:cs="Arial"/>
                <w:sz w:val="22"/>
                <w:szCs w:val="22"/>
              </w:rPr>
              <w:t xml:space="preserve"> </w:t>
            </w:r>
            <w:r w:rsidRPr="004E067B">
              <w:rPr>
                <w:rFonts w:ascii="Sylfaen" w:hAnsi="Sylfaen" w:cs="Sylfaen"/>
                <w:sz w:val="22"/>
                <w:szCs w:val="22"/>
              </w:rPr>
              <w:t>ձեռքով</w:t>
            </w:r>
            <w:r w:rsidRPr="004E067B">
              <w:rPr>
                <w:rFonts w:ascii="Times Armenian" w:hAnsi="Times Armenian" w:cs="Arial"/>
                <w:sz w:val="22"/>
                <w:szCs w:val="22"/>
              </w:rPr>
              <w:t xml:space="preserve"> </w:t>
            </w:r>
            <w:r w:rsidRPr="004E067B">
              <w:rPr>
                <w:rFonts w:ascii="Sylfaen" w:hAnsi="Sylfaen" w:cs="Sylfaen"/>
                <w:sz w:val="22"/>
                <w:szCs w:val="22"/>
              </w:rPr>
              <w:t>օգտակար</w:t>
            </w:r>
            <w:r w:rsidRPr="004E067B">
              <w:rPr>
                <w:rFonts w:ascii="Times Armenian" w:hAnsi="Times Armenian" w:cs="Arial"/>
                <w:sz w:val="22"/>
                <w:szCs w:val="22"/>
              </w:rPr>
              <w:t xml:space="preserve"> </w:t>
            </w:r>
            <w:r w:rsidRPr="004E067B">
              <w:rPr>
                <w:rFonts w:ascii="Sylfaen" w:hAnsi="Sylfaen" w:cs="Sylfaen"/>
                <w:sz w:val="22"/>
                <w:szCs w:val="22"/>
              </w:rPr>
              <w:t>հանույթի</w:t>
            </w:r>
            <w:r w:rsidRPr="004E067B">
              <w:rPr>
                <w:rFonts w:ascii="Times Armenian" w:hAnsi="Times Armenian" w:cs="Arial"/>
                <w:sz w:val="22"/>
                <w:szCs w:val="22"/>
              </w:rPr>
              <w:t xml:space="preserve"> </w:t>
            </w:r>
            <w:r w:rsidRPr="004E067B">
              <w:rPr>
                <w:rFonts w:ascii="Sylfaen" w:hAnsi="Sylfaen" w:cs="Sylfaen"/>
                <w:sz w:val="22"/>
                <w:szCs w:val="22"/>
              </w:rPr>
              <w:t>փափուկ</w:t>
            </w:r>
            <w:r w:rsidRPr="004E067B">
              <w:rPr>
                <w:rFonts w:ascii="Times Armenian" w:hAnsi="Times Armenian" w:cs="Arial"/>
                <w:sz w:val="22"/>
                <w:szCs w:val="22"/>
              </w:rPr>
              <w:t xml:space="preserve"> </w:t>
            </w:r>
            <w:r w:rsidRPr="004E067B">
              <w:rPr>
                <w:rFonts w:ascii="Sylfaen" w:hAnsi="Sylfaen" w:cs="Sylfaen"/>
                <w:sz w:val="22"/>
                <w:szCs w:val="22"/>
              </w:rPr>
              <w:t>բնահողերով</w:t>
            </w:r>
            <w:r w:rsidRPr="004E067B">
              <w:rPr>
                <w:rFonts w:ascii="Times Armenian" w:hAnsi="Times Armenian" w:cs="Arial"/>
                <w:sz w:val="22"/>
                <w:szCs w:val="22"/>
              </w:rPr>
              <w:t xml:space="preserve">, </w:t>
            </w:r>
            <w:r w:rsidRPr="004E067B">
              <w:rPr>
                <w:rFonts w:ascii="Sylfaen" w:hAnsi="Sylfaen" w:cs="Sylfaen"/>
                <w:sz w:val="22"/>
                <w:szCs w:val="22"/>
              </w:rPr>
              <w:t>տոփանումով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60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lastRenderedPageBreak/>
              <w:t>2,20</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 xml:space="preserve">1-1637 </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Հետլիքի</w:t>
            </w:r>
            <w:r w:rsidRPr="004E067B">
              <w:rPr>
                <w:rFonts w:ascii="Times Armenian" w:hAnsi="Times Armenian" w:cs="Arial"/>
                <w:sz w:val="22"/>
                <w:szCs w:val="22"/>
              </w:rPr>
              <w:t xml:space="preserve"> </w:t>
            </w:r>
            <w:r w:rsidRPr="004E067B">
              <w:rPr>
                <w:rFonts w:ascii="Sylfaen" w:hAnsi="Sylfaen" w:cs="Sylfaen"/>
                <w:sz w:val="22"/>
                <w:szCs w:val="22"/>
              </w:rPr>
              <w:t>իրականացում</w:t>
            </w:r>
            <w:r w:rsidRPr="004E067B">
              <w:rPr>
                <w:rFonts w:ascii="Times Armenian" w:hAnsi="Times Armenian" w:cs="Arial"/>
                <w:sz w:val="22"/>
                <w:szCs w:val="22"/>
              </w:rPr>
              <w:t xml:space="preserve"> </w:t>
            </w:r>
            <w:r w:rsidRPr="004E067B">
              <w:rPr>
                <w:rFonts w:ascii="Sylfaen" w:hAnsi="Sylfaen" w:cs="Sylfaen"/>
                <w:sz w:val="22"/>
                <w:szCs w:val="22"/>
              </w:rPr>
              <w:t>օգտակար</w:t>
            </w:r>
            <w:r w:rsidRPr="004E067B">
              <w:rPr>
                <w:rFonts w:ascii="Times Armenian" w:hAnsi="Times Armenian" w:cs="Arial"/>
                <w:sz w:val="22"/>
                <w:szCs w:val="22"/>
              </w:rPr>
              <w:t xml:space="preserve"> </w:t>
            </w:r>
            <w:r w:rsidRPr="004E067B">
              <w:rPr>
                <w:rFonts w:ascii="Sylfaen" w:hAnsi="Sylfaen" w:cs="Sylfaen"/>
                <w:sz w:val="22"/>
                <w:szCs w:val="22"/>
              </w:rPr>
              <w:t>հանույթի</w:t>
            </w:r>
            <w:r w:rsidRPr="004E067B">
              <w:rPr>
                <w:rFonts w:ascii="Times Armenian" w:hAnsi="Times Armenian" w:cs="Arial"/>
                <w:sz w:val="22"/>
                <w:szCs w:val="22"/>
              </w:rPr>
              <w:t xml:space="preserve"> </w:t>
            </w:r>
            <w:r w:rsidRPr="004E067B">
              <w:rPr>
                <w:rFonts w:ascii="Sylfaen" w:hAnsi="Sylfaen" w:cs="Sylfaen"/>
                <w:sz w:val="22"/>
                <w:szCs w:val="22"/>
              </w:rPr>
              <w:t>բնահողերով</w:t>
            </w:r>
            <w:r w:rsidRPr="004E067B">
              <w:rPr>
                <w:rFonts w:ascii="Times Armenian" w:hAnsi="Times Armenian" w:cs="Arial"/>
                <w:sz w:val="22"/>
                <w:szCs w:val="22"/>
              </w:rPr>
              <w:t xml:space="preserve"> </w:t>
            </w:r>
            <w:r w:rsidRPr="004E067B">
              <w:rPr>
                <w:rFonts w:ascii="Sylfaen" w:hAnsi="Sylfaen" w:cs="Sylfaen"/>
                <w:sz w:val="22"/>
                <w:szCs w:val="22"/>
              </w:rPr>
              <w:t>բուլդոզերով</w:t>
            </w:r>
            <w:r w:rsidRPr="004E067B">
              <w:rPr>
                <w:rFonts w:ascii="Times Armenian" w:hAnsi="Times Armenian" w:cs="Arial"/>
                <w:sz w:val="22"/>
                <w:szCs w:val="22"/>
              </w:rPr>
              <w:t xml:space="preserve"> / </w:t>
            </w:r>
            <w:r w:rsidRPr="004E067B">
              <w:rPr>
                <w:rFonts w:ascii="Sylfaen" w:hAnsi="Sylfaen" w:cs="Sylfaen"/>
                <w:sz w:val="22"/>
                <w:szCs w:val="22"/>
              </w:rPr>
              <w:t>մշակված</w:t>
            </w:r>
            <w:r w:rsidRPr="004E067B">
              <w:rPr>
                <w:rFonts w:ascii="Times Armenian" w:hAnsi="Times Armenian" w:cs="Arial"/>
                <w:sz w:val="22"/>
                <w:szCs w:val="22"/>
              </w:rPr>
              <w:t xml:space="preserve"> III </w:t>
            </w:r>
            <w:r w:rsidRPr="004E067B">
              <w:rPr>
                <w:rFonts w:ascii="Sylfaen" w:hAnsi="Sylfaen" w:cs="Sylfaen"/>
                <w:sz w:val="22"/>
                <w:szCs w:val="22"/>
              </w:rPr>
              <w:t>կարգ</w:t>
            </w:r>
            <w:r w:rsidRPr="004E067B">
              <w:rPr>
                <w:rFonts w:ascii="Times Armenian" w:hAnsi="Times Armenian" w:cs="Arial"/>
                <w:sz w:val="22"/>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350,0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2,21</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 xml:space="preserve">1-1638 </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Հետլիքի</w:t>
            </w:r>
            <w:r w:rsidRPr="004E067B">
              <w:rPr>
                <w:rFonts w:ascii="Times Armenian" w:hAnsi="Times Armenian" w:cs="Arial"/>
                <w:sz w:val="22"/>
                <w:szCs w:val="22"/>
              </w:rPr>
              <w:t xml:space="preserve"> </w:t>
            </w:r>
            <w:r w:rsidRPr="004E067B">
              <w:rPr>
                <w:rFonts w:ascii="Sylfaen" w:hAnsi="Sylfaen" w:cs="Sylfaen"/>
                <w:sz w:val="22"/>
                <w:szCs w:val="22"/>
              </w:rPr>
              <w:t>իրականացում</w:t>
            </w:r>
            <w:r w:rsidRPr="004E067B">
              <w:rPr>
                <w:rFonts w:ascii="Times Armenian" w:hAnsi="Times Armenian" w:cs="Arial"/>
                <w:sz w:val="22"/>
                <w:szCs w:val="22"/>
              </w:rPr>
              <w:t xml:space="preserve"> </w:t>
            </w:r>
            <w:r w:rsidRPr="004E067B">
              <w:rPr>
                <w:rFonts w:ascii="Sylfaen" w:hAnsi="Sylfaen" w:cs="Sylfaen"/>
                <w:sz w:val="22"/>
                <w:szCs w:val="22"/>
              </w:rPr>
              <w:t>օգտակար</w:t>
            </w:r>
            <w:r w:rsidRPr="004E067B">
              <w:rPr>
                <w:rFonts w:ascii="Times Armenian" w:hAnsi="Times Armenian" w:cs="Arial"/>
                <w:sz w:val="22"/>
                <w:szCs w:val="22"/>
              </w:rPr>
              <w:t xml:space="preserve"> </w:t>
            </w:r>
            <w:r w:rsidRPr="004E067B">
              <w:rPr>
                <w:rFonts w:ascii="Sylfaen" w:hAnsi="Sylfaen" w:cs="Sylfaen"/>
                <w:sz w:val="22"/>
                <w:szCs w:val="22"/>
              </w:rPr>
              <w:t>հանույթի</w:t>
            </w:r>
            <w:r w:rsidRPr="004E067B">
              <w:rPr>
                <w:rFonts w:ascii="Times Armenian" w:hAnsi="Times Armenian" w:cs="Arial"/>
                <w:sz w:val="22"/>
                <w:szCs w:val="22"/>
              </w:rPr>
              <w:t xml:space="preserve"> </w:t>
            </w:r>
            <w:r w:rsidRPr="004E067B">
              <w:rPr>
                <w:rFonts w:ascii="Sylfaen" w:hAnsi="Sylfaen" w:cs="Sylfaen"/>
                <w:sz w:val="22"/>
                <w:szCs w:val="22"/>
              </w:rPr>
              <w:t>բնահողերով</w:t>
            </w:r>
            <w:r w:rsidRPr="004E067B">
              <w:rPr>
                <w:rFonts w:ascii="Times Armenian" w:hAnsi="Times Armenian" w:cs="Arial"/>
                <w:sz w:val="22"/>
                <w:szCs w:val="22"/>
              </w:rPr>
              <w:t xml:space="preserve"> </w:t>
            </w:r>
            <w:r w:rsidRPr="004E067B">
              <w:rPr>
                <w:rFonts w:ascii="Sylfaen" w:hAnsi="Sylfaen" w:cs="Sylfaen"/>
                <w:sz w:val="22"/>
                <w:szCs w:val="22"/>
              </w:rPr>
              <w:t>բուլդոզերով</w:t>
            </w:r>
            <w:r w:rsidRPr="004E067B">
              <w:rPr>
                <w:rFonts w:ascii="Times Armenian" w:hAnsi="Times Armenian" w:cs="Arial"/>
                <w:sz w:val="22"/>
                <w:szCs w:val="22"/>
              </w:rPr>
              <w:t xml:space="preserve"> / </w:t>
            </w:r>
            <w:r w:rsidRPr="004E067B">
              <w:rPr>
                <w:rFonts w:ascii="Sylfaen" w:hAnsi="Sylfaen" w:cs="Sylfaen"/>
                <w:sz w:val="22"/>
                <w:szCs w:val="22"/>
              </w:rPr>
              <w:t>մշակված</w:t>
            </w:r>
            <w:r w:rsidRPr="004E067B">
              <w:rPr>
                <w:rFonts w:ascii="Times Armenian" w:hAnsi="Times Armenian" w:cs="Arial"/>
                <w:sz w:val="22"/>
                <w:szCs w:val="22"/>
              </w:rPr>
              <w:t xml:space="preserve"> IV </w:t>
            </w:r>
            <w:r w:rsidRPr="004E067B">
              <w:rPr>
                <w:rFonts w:ascii="Sylfaen" w:hAnsi="Sylfaen" w:cs="Sylfaen"/>
                <w:sz w:val="22"/>
                <w:szCs w:val="22"/>
              </w:rPr>
              <w:t>կարգ</w:t>
            </w:r>
            <w:r w:rsidRPr="004E067B">
              <w:rPr>
                <w:rFonts w:ascii="Times Armenian" w:hAnsi="Times Armenian" w:cs="Arial"/>
                <w:sz w:val="22"/>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595,0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2,22</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1-1171</w:t>
            </w:r>
          </w:p>
        </w:tc>
        <w:tc>
          <w:tcPr>
            <w:tcW w:w="4536" w:type="dxa"/>
            <w:tcBorders>
              <w:top w:val="nil"/>
              <w:left w:val="nil"/>
              <w:bottom w:val="single" w:sz="4" w:space="0" w:color="auto"/>
              <w:right w:val="single" w:sz="4" w:space="0" w:color="auto"/>
            </w:tcBorders>
            <w:shd w:val="clear" w:color="auto" w:fill="auto"/>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Հետլիցքի</w:t>
            </w:r>
            <w:r w:rsidRPr="004E067B">
              <w:rPr>
                <w:rFonts w:ascii="Times Armenian" w:hAnsi="Times Armenian" w:cs="Arial"/>
                <w:sz w:val="22"/>
                <w:szCs w:val="22"/>
              </w:rPr>
              <w:t xml:space="preserve"> </w:t>
            </w:r>
            <w:r w:rsidRPr="004E067B">
              <w:rPr>
                <w:rFonts w:ascii="Sylfaen" w:hAnsi="Sylfaen" w:cs="Sylfaen"/>
                <w:sz w:val="22"/>
                <w:szCs w:val="22"/>
              </w:rPr>
              <w:t>խտացում</w:t>
            </w:r>
            <w:r w:rsidRPr="004E067B">
              <w:rPr>
                <w:rFonts w:ascii="Times Armenian" w:hAnsi="Times Armenian" w:cs="Arial"/>
                <w:sz w:val="22"/>
                <w:szCs w:val="22"/>
              </w:rPr>
              <w:t xml:space="preserve"> 6</w:t>
            </w:r>
            <w:r w:rsidRPr="004E067B">
              <w:rPr>
                <w:rFonts w:ascii="Sylfaen" w:hAnsi="Sylfaen" w:cs="Sylfaen"/>
                <w:sz w:val="22"/>
                <w:szCs w:val="22"/>
              </w:rPr>
              <w:t>տ</w:t>
            </w:r>
            <w:r w:rsidRPr="004E067B">
              <w:rPr>
                <w:rFonts w:ascii="Times Armenian" w:hAnsi="Times Armenian" w:cs="Arial"/>
                <w:sz w:val="22"/>
                <w:szCs w:val="22"/>
              </w:rPr>
              <w:t>-</w:t>
            </w:r>
            <w:r w:rsidRPr="004E067B">
              <w:rPr>
                <w:rFonts w:ascii="Sylfaen" w:hAnsi="Sylfaen" w:cs="Sylfaen"/>
                <w:sz w:val="22"/>
                <w:szCs w:val="22"/>
              </w:rPr>
              <w:t>ոց</w:t>
            </w:r>
            <w:r w:rsidRPr="004E067B">
              <w:rPr>
                <w:rFonts w:ascii="Times Armenian" w:hAnsi="Times Armenian" w:cs="Arial"/>
                <w:sz w:val="22"/>
                <w:szCs w:val="22"/>
              </w:rPr>
              <w:t xml:space="preserve"> </w:t>
            </w:r>
            <w:r w:rsidRPr="004E067B">
              <w:rPr>
                <w:rFonts w:ascii="Sylfaen" w:hAnsi="Sylfaen" w:cs="Sylfaen"/>
                <w:sz w:val="22"/>
                <w:szCs w:val="22"/>
              </w:rPr>
              <w:t>գլդոնով</w:t>
            </w:r>
            <w:r w:rsidRPr="004E067B">
              <w:rPr>
                <w:rFonts w:ascii="Times Armenian" w:hAnsi="Times Armenian" w:cs="Arial"/>
                <w:sz w:val="22"/>
                <w:szCs w:val="22"/>
              </w:rPr>
              <w:t xml:space="preserve"> </w:t>
            </w:r>
            <w:r w:rsidRPr="004E067B">
              <w:rPr>
                <w:rFonts w:ascii="Sylfaen" w:hAnsi="Sylfaen" w:cs="Sylfaen"/>
                <w:sz w:val="22"/>
                <w:szCs w:val="22"/>
              </w:rPr>
              <w:t>երկու</w:t>
            </w:r>
            <w:r w:rsidRPr="004E067B">
              <w:rPr>
                <w:rFonts w:ascii="Times Armenian" w:hAnsi="Times Armenian" w:cs="Arial"/>
                <w:sz w:val="22"/>
                <w:szCs w:val="22"/>
              </w:rPr>
              <w:t xml:space="preserve"> </w:t>
            </w:r>
            <w:r w:rsidRPr="004E067B">
              <w:rPr>
                <w:rFonts w:ascii="Sylfaen" w:hAnsi="Sylfaen" w:cs="Sylfaen"/>
                <w:sz w:val="22"/>
                <w:szCs w:val="22"/>
              </w:rPr>
              <w:t>անցումով</w:t>
            </w:r>
            <w:r w:rsidRPr="004E067B">
              <w:rPr>
                <w:rFonts w:ascii="Times Armenian" w:hAnsi="Times Armenian" w:cs="Arial"/>
                <w:sz w:val="22"/>
                <w:szCs w:val="22"/>
              </w:rPr>
              <w:t xml:space="preserve"> </w:t>
            </w:r>
            <w:r w:rsidRPr="004E067B">
              <w:rPr>
                <w:rFonts w:ascii="Sylfaen" w:hAnsi="Sylfaen" w:cs="Sylfaen"/>
                <w:sz w:val="22"/>
                <w:szCs w:val="22"/>
              </w:rPr>
              <w:t>մեկ</w:t>
            </w:r>
            <w:r w:rsidRPr="004E067B">
              <w:rPr>
                <w:rFonts w:ascii="Times Armenian" w:hAnsi="Times Armenian" w:cs="Arial"/>
                <w:sz w:val="22"/>
                <w:szCs w:val="22"/>
              </w:rPr>
              <w:t xml:space="preserve"> </w:t>
            </w:r>
            <w:r w:rsidRPr="004E067B">
              <w:rPr>
                <w:rFonts w:ascii="Sylfaen" w:hAnsi="Sylfaen" w:cs="Sylfaen"/>
                <w:sz w:val="22"/>
                <w:szCs w:val="22"/>
              </w:rPr>
              <w:t>հետքի</w:t>
            </w:r>
            <w:r w:rsidRPr="004E067B">
              <w:rPr>
                <w:rFonts w:ascii="Times Armenian" w:hAnsi="Times Armenian" w:cs="Arial"/>
                <w:sz w:val="22"/>
                <w:szCs w:val="22"/>
              </w:rPr>
              <w:t xml:space="preserve"> </w:t>
            </w:r>
            <w:r w:rsidRPr="004E067B">
              <w:rPr>
                <w:rFonts w:ascii="Sylfaen" w:hAnsi="Sylfaen" w:cs="Sylfaen"/>
                <w:sz w:val="22"/>
                <w:szCs w:val="22"/>
              </w:rPr>
              <w:t>վրայով</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Ù</w:t>
            </w:r>
            <w:r w:rsidRPr="004E067B">
              <w:rPr>
                <w:rFonts w:ascii="Times Armenian" w:hAnsi="Times Armenian" w:cs="Arial"/>
                <w:sz w:val="22"/>
                <w:szCs w:val="22"/>
                <w:vertAlign w:val="superscript"/>
              </w:rPr>
              <w:t>3</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945,0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435"/>
        </w:trPr>
        <w:tc>
          <w:tcPr>
            <w:tcW w:w="710" w:type="dxa"/>
            <w:tcBorders>
              <w:top w:val="nil"/>
              <w:left w:val="single" w:sz="4" w:space="0" w:color="auto"/>
              <w:bottom w:val="single" w:sz="4" w:space="0" w:color="auto"/>
              <w:right w:val="single" w:sz="4" w:space="0" w:color="auto"/>
            </w:tcBorders>
            <w:shd w:val="clear" w:color="000000" w:fill="C4D79B"/>
            <w:vAlign w:val="center"/>
            <w:hideMark/>
          </w:tcPr>
          <w:p w:rsidR="004E067B" w:rsidRPr="004E067B" w:rsidRDefault="004E067B" w:rsidP="004E067B">
            <w:pPr>
              <w:jc w:val="center"/>
              <w:rPr>
                <w:sz w:val="22"/>
                <w:szCs w:val="22"/>
              </w:rPr>
            </w:pPr>
            <w:r w:rsidRPr="004E067B">
              <w:rPr>
                <w:sz w:val="22"/>
                <w:szCs w:val="22"/>
              </w:rPr>
              <w:t> </w:t>
            </w:r>
          </w:p>
        </w:tc>
        <w:tc>
          <w:tcPr>
            <w:tcW w:w="992"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 </w:t>
            </w:r>
          </w:p>
        </w:tc>
        <w:tc>
          <w:tcPr>
            <w:tcW w:w="4536"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rPr>
                <w:rFonts w:ascii="Times Armenian" w:hAnsi="Times Armenian" w:cs="Arial"/>
                <w:b/>
                <w:bCs/>
                <w:i/>
                <w:iCs/>
                <w:sz w:val="22"/>
                <w:szCs w:val="22"/>
              </w:rPr>
            </w:pPr>
            <w:r w:rsidRPr="004E067B">
              <w:rPr>
                <w:rFonts w:ascii="Sylfaen" w:hAnsi="Sylfaen" w:cs="Sylfaen"/>
                <w:b/>
                <w:bCs/>
                <w:i/>
                <w:iCs/>
                <w:sz w:val="22"/>
                <w:szCs w:val="22"/>
              </w:rPr>
              <w:t>Ընդամենը</w:t>
            </w:r>
            <w:r w:rsidRPr="004E067B">
              <w:rPr>
                <w:rFonts w:ascii="Times Armenian" w:hAnsi="Times Armenian" w:cs="Arial"/>
                <w:b/>
                <w:bCs/>
                <w:i/>
                <w:iCs/>
                <w:sz w:val="22"/>
                <w:szCs w:val="22"/>
              </w:rPr>
              <w:t xml:space="preserve"> </w:t>
            </w:r>
            <w:r w:rsidRPr="004E067B">
              <w:rPr>
                <w:rFonts w:ascii="Sylfaen" w:hAnsi="Sylfaen" w:cs="Sylfaen"/>
                <w:b/>
                <w:bCs/>
                <w:i/>
                <w:iCs/>
                <w:sz w:val="22"/>
                <w:szCs w:val="22"/>
              </w:rPr>
              <w:t>ըստ</w:t>
            </w:r>
            <w:r w:rsidRPr="004E067B">
              <w:rPr>
                <w:rFonts w:ascii="Times Armenian" w:hAnsi="Times Armenian" w:cs="Arial"/>
                <w:b/>
                <w:bCs/>
                <w:i/>
                <w:iCs/>
                <w:sz w:val="22"/>
                <w:szCs w:val="22"/>
              </w:rPr>
              <w:t xml:space="preserve"> </w:t>
            </w:r>
            <w:r w:rsidRPr="004E067B">
              <w:rPr>
                <w:rFonts w:ascii="Sylfaen" w:hAnsi="Sylfaen" w:cs="Sylfaen"/>
                <w:b/>
                <w:bCs/>
                <w:i/>
                <w:iCs/>
                <w:sz w:val="22"/>
                <w:szCs w:val="22"/>
              </w:rPr>
              <w:t>հողային</w:t>
            </w:r>
            <w:r w:rsidRPr="004E067B">
              <w:rPr>
                <w:rFonts w:ascii="Times Armenian" w:hAnsi="Times Armenian" w:cs="Arial"/>
                <w:b/>
                <w:bCs/>
                <w:i/>
                <w:iCs/>
                <w:sz w:val="22"/>
                <w:szCs w:val="22"/>
              </w:rPr>
              <w:t xml:space="preserve"> </w:t>
            </w:r>
            <w:r w:rsidRPr="004E067B">
              <w:rPr>
                <w:rFonts w:ascii="Sylfaen" w:hAnsi="Sylfaen" w:cs="Sylfaen"/>
                <w:b/>
                <w:bCs/>
                <w:i/>
                <w:iCs/>
                <w:sz w:val="22"/>
                <w:szCs w:val="22"/>
              </w:rPr>
              <w:t>աշխատանքների</w:t>
            </w:r>
          </w:p>
        </w:tc>
        <w:tc>
          <w:tcPr>
            <w:tcW w:w="735"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 </w:t>
            </w:r>
          </w:p>
        </w:tc>
        <w:tc>
          <w:tcPr>
            <w:tcW w:w="904"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 </w:t>
            </w:r>
          </w:p>
        </w:tc>
        <w:tc>
          <w:tcPr>
            <w:tcW w:w="1185" w:type="dxa"/>
            <w:tcBorders>
              <w:top w:val="nil"/>
              <w:left w:val="nil"/>
              <w:bottom w:val="single" w:sz="4" w:space="0" w:color="auto"/>
              <w:right w:val="single" w:sz="4" w:space="0" w:color="auto"/>
            </w:tcBorders>
            <w:shd w:val="clear" w:color="000000" w:fill="C4D79B"/>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5,855</w:t>
            </w:r>
          </w:p>
        </w:tc>
      </w:tr>
      <w:tr w:rsidR="004E067B" w:rsidRPr="004E067B" w:rsidTr="004E067B">
        <w:trPr>
          <w:trHeight w:val="45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 </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b/>
                <w:bCs/>
                <w:sz w:val="22"/>
                <w:szCs w:val="22"/>
                <w:u w:val="single"/>
              </w:rPr>
            </w:pPr>
            <w:r w:rsidRPr="004E067B">
              <w:rPr>
                <w:rFonts w:ascii="Sylfaen" w:hAnsi="Sylfaen" w:cs="Sylfaen"/>
                <w:b/>
                <w:bCs/>
                <w:sz w:val="22"/>
                <w:szCs w:val="22"/>
                <w:u w:val="single"/>
              </w:rPr>
              <w:t>Խողովակներ</w:t>
            </w:r>
            <w:r w:rsidRPr="004E067B">
              <w:rPr>
                <w:rFonts w:ascii="Times Armenian" w:hAnsi="Times Armenian" w:cs="Arial"/>
                <w:b/>
                <w:bCs/>
                <w:sz w:val="22"/>
                <w:szCs w:val="22"/>
                <w:u w:val="single"/>
              </w:rPr>
              <w:t xml:space="preserve">, </w:t>
            </w:r>
            <w:r w:rsidRPr="004E067B">
              <w:rPr>
                <w:rFonts w:ascii="Sylfaen" w:hAnsi="Sylfaen" w:cs="Sylfaen"/>
                <w:b/>
                <w:bCs/>
                <w:sz w:val="22"/>
                <w:szCs w:val="22"/>
                <w:u w:val="single"/>
              </w:rPr>
              <w:t>խողովակաամրաններ</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 </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 </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7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2,23</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22-117</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Պոլիէթիլենե</w:t>
            </w:r>
            <w:r w:rsidRPr="004E067B">
              <w:rPr>
                <w:rFonts w:ascii="Arial Armenian" w:hAnsi="Arial Armenian" w:cs="Arial"/>
                <w:sz w:val="22"/>
                <w:szCs w:val="22"/>
              </w:rPr>
              <w:t xml:space="preserve"> </w:t>
            </w:r>
            <w:r w:rsidRPr="004E067B">
              <w:rPr>
                <w:rFonts w:ascii="Sylfaen" w:hAnsi="Sylfaen" w:cs="Sylfaen"/>
                <w:sz w:val="22"/>
                <w:szCs w:val="22"/>
              </w:rPr>
              <w:t>խողովակ</w:t>
            </w:r>
            <w:r w:rsidRPr="004E067B">
              <w:rPr>
                <w:rFonts w:ascii="Arial Armenian" w:hAnsi="Arial Armenian" w:cs="Arial"/>
                <w:sz w:val="22"/>
                <w:szCs w:val="22"/>
              </w:rPr>
              <w:t xml:space="preserve"> D25</w:t>
            </w:r>
            <w:r w:rsidRPr="004E067B">
              <w:rPr>
                <w:rFonts w:ascii="Sylfaen" w:hAnsi="Sylfaen" w:cs="Sylfaen"/>
                <w:sz w:val="22"/>
                <w:szCs w:val="22"/>
              </w:rPr>
              <w:t>մմ</w:t>
            </w:r>
            <w:r w:rsidRPr="004E067B">
              <w:rPr>
                <w:rFonts w:ascii="Arial Armenian" w:hAnsi="Arial Armenian" w:cs="Arial"/>
                <w:sz w:val="22"/>
                <w:szCs w:val="22"/>
              </w:rPr>
              <w:t xml:space="preserve">, PN16, </w:t>
            </w:r>
            <w:r w:rsidRPr="004E067B">
              <w:rPr>
                <w:rFonts w:ascii="Sylfaen" w:hAnsi="Sylfaen" w:cs="Sylfaen"/>
                <w:sz w:val="22"/>
                <w:szCs w:val="22"/>
              </w:rPr>
              <w:t>արժեք</w:t>
            </w:r>
            <w:r w:rsidRPr="004E067B">
              <w:rPr>
                <w:rFonts w:ascii="Arial Armenian" w:hAnsi="Arial Armenian" w:cs="Arial"/>
                <w:sz w:val="22"/>
                <w:szCs w:val="22"/>
              </w:rPr>
              <w:t xml:space="preserve"> </w:t>
            </w:r>
            <w:r w:rsidRPr="004E067B">
              <w:rPr>
                <w:rFonts w:ascii="Sylfaen" w:hAnsi="Sylfaen" w:cs="Sylfaen"/>
                <w:sz w:val="22"/>
                <w:szCs w:val="22"/>
              </w:rPr>
              <w:t>մատակարարում</w:t>
            </w:r>
            <w:r w:rsidRPr="004E067B">
              <w:rPr>
                <w:rFonts w:ascii="Arial Armenian" w:hAnsi="Arial Armenian" w:cs="Arial"/>
                <w:sz w:val="22"/>
                <w:szCs w:val="22"/>
              </w:rPr>
              <w:t xml:space="preserve">, </w:t>
            </w:r>
            <w:r w:rsidRPr="004E067B">
              <w:rPr>
                <w:rFonts w:ascii="Sylfaen" w:hAnsi="Sylfaen" w:cs="Sylfaen"/>
                <w:sz w:val="22"/>
                <w:szCs w:val="22"/>
              </w:rPr>
              <w:t>տեղադրում</w:t>
            </w:r>
            <w:r w:rsidRPr="004E067B">
              <w:rPr>
                <w:rFonts w:ascii="Arial Armenian" w:hAnsi="Arial Armenian" w:cs="Arial"/>
                <w:sz w:val="22"/>
                <w:szCs w:val="22"/>
              </w:rPr>
              <w:t xml:space="preserve"> </w:t>
            </w:r>
            <w:r w:rsidRPr="004E067B">
              <w:rPr>
                <w:rFonts w:ascii="Sylfaen" w:hAnsi="Sylfaen" w:cs="Sylfaen"/>
                <w:sz w:val="22"/>
                <w:szCs w:val="22"/>
              </w:rPr>
              <w:t>փորձարկում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Sylfaen" w:hAnsi="Sylfaen" w:cs="Sylfaen"/>
                <w:sz w:val="22"/>
                <w:szCs w:val="22"/>
              </w:rPr>
              <w:t>մ</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3200,0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3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2,24</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22-117</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Պոլիէթիլենե</w:t>
            </w:r>
            <w:r w:rsidRPr="004E067B">
              <w:rPr>
                <w:rFonts w:ascii="Arial Armenian" w:hAnsi="Arial Armenian" w:cs="Arial"/>
                <w:sz w:val="22"/>
                <w:szCs w:val="22"/>
              </w:rPr>
              <w:t xml:space="preserve"> </w:t>
            </w:r>
            <w:r w:rsidRPr="004E067B">
              <w:rPr>
                <w:rFonts w:ascii="Sylfaen" w:hAnsi="Sylfaen" w:cs="Sylfaen"/>
                <w:sz w:val="22"/>
                <w:szCs w:val="22"/>
              </w:rPr>
              <w:t>խողովակ</w:t>
            </w:r>
            <w:r w:rsidRPr="004E067B">
              <w:rPr>
                <w:rFonts w:ascii="Arial Armenian" w:hAnsi="Arial Armenian" w:cs="Arial"/>
                <w:sz w:val="22"/>
                <w:szCs w:val="22"/>
              </w:rPr>
              <w:t xml:space="preserve"> </w:t>
            </w:r>
            <w:r w:rsidRPr="004E067B">
              <w:rPr>
                <w:rFonts w:ascii="Sylfaen" w:hAnsi="Sylfaen" w:cs="Sylfaen"/>
                <w:sz w:val="22"/>
                <w:szCs w:val="22"/>
              </w:rPr>
              <w:t>ջերմամեկուսացումով</w:t>
            </w:r>
            <w:r w:rsidRPr="004E067B">
              <w:rPr>
                <w:rFonts w:ascii="Arial Armenian" w:hAnsi="Arial Armenian" w:cs="Arial"/>
                <w:sz w:val="22"/>
                <w:szCs w:val="22"/>
              </w:rPr>
              <w:t xml:space="preserve"> D25</w:t>
            </w:r>
            <w:r w:rsidRPr="004E067B">
              <w:rPr>
                <w:rFonts w:ascii="Sylfaen" w:hAnsi="Sylfaen" w:cs="Sylfaen"/>
                <w:sz w:val="22"/>
                <w:szCs w:val="22"/>
              </w:rPr>
              <w:t>մմ</w:t>
            </w:r>
            <w:r w:rsidRPr="004E067B">
              <w:rPr>
                <w:rFonts w:ascii="Arial Armenian" w:hAnsi="Arial Armenian" w:cs="Arial"/>
                <w:sz w:val="22"/>
                <w:szCs w:val="22"/>
              </w:rPr>
              <w:t xml:space="preserve">, PN16, </w:t>
            </w:r>
            <w:r w:rsidRPr="004E067B">
              <w:rPr>
                <w:rFonts w:ascii="Sylfaen" w:hAnsi="Sylfaen" w:cs="Sylfaen"/>
                <w:sz w:val="22"/>
                <w:szCs w:val="22"/>
              </w:rPr>
              <w:t>արժեք</w:t>
            </w:r>
            <w:r w:rsidRPr="004E067B">
              <w:rPr>
                <w:rFonts w:ascii="Arial Armenian" w:hAnsi="Arial Armenian" w:cs="Arial"/>
                <w:sz w:val="22"/>
                <w:szCs w:val="22"/>
              </w:rPr>
              <w:t xml:space="preserve"> </w:t>
            </w:r>
            <w:r w:rsidRPr="004E067B">
              <w:rPr>
                <w:rFonts w:ascii="Sylfaen" w:hAnsi="Sylfaen" w:cs="Sylfaen"/>
                <w:sz w:val="22"/>
                <w:szCs w:val="22"/>
              </w:rPr>
              <w:t>մատակարարում</w:t>
            </w:r>
            <w:r w:rsidRPr="004E067B">
              <w:rPr>
                <w:rFonts w:ascii="Arial Armenian" w:hAnsi="Arial Armenian" w:cs="Arial"/>
                <w:sz w:val="22"/>
                <w:szCs w:val="22"/>
              </w:rPr>
              <w:t xml:space="preserve">, </w:t>
            </w:r>
            <w:r w:rsidRPr="004E067B">
              <w:rPr>
                <w:rFonts w:ascii="Sylfaen" w:hAnsi="Sylfaen" w:cs="Sylfaen"/>
                <w:sz w:val="22"/>
                <w:szCs w:val="22"/>
              </w:rPr>
              <w:t>տեղադրում</w:t>
            </w:r>
            <w:r w:rsidRPr="004E067B">
              <w:rPr>
                <w:rFonts w:ascii="Arial Armenian" w:hAnsi="Arial Armenian" w:cs="Arial"/>
                <w:sz w:val="22"/>
                <w:szCs w:val="22"/>
              </w:rPr>
              <w:t xml:space="preserve"> </w:t>
            </w:r>
            <w:r w:rsidRPr="004E067B">
              <w:rPr>
                <w:rFonts w:ascii="Sylfaen" w:hAnsi="Sylfaen" w:cs="Sylfaen"/>
                <w:sz w:val="22"/>
                <w:szCs w:val="22"/>
              </w:rPr>
              <w:t>փորձարկում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Sylfaen" w:hAnsi="Sylfaen" w:cs="Sylfaen"/>
                <w:sz w:val="22"/>
                <w:szCs w:val="22"/>
              </w:rPr>
              <w:t>մ</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320,0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9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2,25</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22-312</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Պոլիէթիլենե</w:t>
            </w:r>
            <w:r w:rsidRPr="004E067B">
              <w:rPr>
                <w:rFonts w:ascii="Times Armenian" w:hAnsi="Times Armenian" w:cs="Arial"/>
                <w:sz w:val="22"/>
                <w:szCs w:val="22"/>
              </w:rPr>
              <w:t xml:space="preserve"> </w:t>
            </w:r>
            <w:r w:rsidRPr="004E067B">
              <w:rPr>
                <w:rFonts w:ascii="Sylfaen" w:hAnsi="Sylfaen" w:cs="Sylfaen"/>
                <w:sz w:val="22"/>
                <w:szCs w:val="22"/>
              </w:rPr>
              <w:t>խողովակի</w:t>
            </w:r>
            <w:r w:rsidRPr="004E067B">
              <w:rPr>
                <w:rFonts w:ascii="Times Armenian" w:hAnsi="Times Armenian" w:cs="Arial"/>
                <w:sz w:val="22"/>
                <w:szCs w:val="22"/>
              </w:rPr>
              <w:t xml:space="preserve"> D25</w:t>
            </w:r>
            <w:r w:rsidRPr="004E067B">
              <w:rPr>
                <w:rFonts w:ascii="Sylfaen" w:hAnsi="Sylfaen" w:cs="Sylfaen"/>
                <w:sz w:val="22"/>
                <w:szCs w:val="22"/>
              </w:rPr>
              <w:t>մմ</w:t>
            </w:r>
            <w:r w:rsidRPr="004E067B">
              <w:rPr>
                <w:rFonts w:ascii="Times Armenian" w:hAnsi="Times Armenian" w:cs="Arial"/>
                <w:sz w:val="22"/>
                <w:szCs w:val="22"/>
              </w:rPr>
              <w:t xml:space="preserve">,  </w:t>
            </w:r>
            <w:r w:rsidRPr="004E067B">
              <w:rPr>
                <w:rFonts w:ascii="Sylfaen" w:hAnsi="Sylfaen" w:cs="Sylfaen"/>
                <w:sz w:val="22"/>
                <w:szCs w:val="22"/>
              </w:rPr>
              <w:t>լվացում</w:t>
            </w:r>
            <w:r w:rsidRPr="004E067B">
              <w:rPr>
                <w:rFonts w:ascii="Times Armenian" w:hAnsi="Times Armenian" w:cs="Arial"/>
                <w:sz w:val="22"/>
                <w:szCs w:val="22"/>
              </w:rPr>
              <w:t xml:space="preserve"> </w:t>
            </w:r>
            <w:r w:rsidRPr="004E067B">
              <w:rPr>
                <w:rFonts w:ascii="Sylfaen" w:hAnsi="Sylfaen" w:cs="Sylfaen"/>
                <w:sz w:val="22"/>
                <w:szCs w:val="22"/>
              </w:rPr>
              <w:t>և</w:t>
            </w:r>
            <w:r w:rsidRPr="004E067B">
              <w:rPr>
                <w:rFonts w:ascii="Times Armenian" w:hAnsi="Times Armenian" w:cs="Arial"/>
                <w:sz w:val="22"/>
                <w:szCs w:val="22"/>
              </w:rPr>
              <w:t xml:space="preserve"> </w:t>
            </w:r>
            <w:r w:rsidRPr="004E067B">
              <w:rPr>
                <w:rFonts w:ascii="Sylfaen" w:hAnsi="Sylfaen" w:cs="Sylfaen"/>
                <w:sz w:val="22"/>
                <w:szCs w:val="22"/>
              </w:rPr>
              <w:t>ախտահանում</w:t>
            </w:r>
            <w:r w:rsidRPr="004E067B">
              <w:rPr>
                <w:rFonts w:ascii="Times Armenian" w:hAnsi="Times Armenian" w:cs="Arial"/>
                <w:sz w:val="22"/>
                <w:szCs w:val="22"/>
              </w:rPr>
              <w:t xml:space="preserve">, </w:t>
            </w:r>
            <w:r w:rsidRPr="004E067B">
              <w:rPr>
                <w:rFonts w:ascii="Sylfaen" w:hAnsi="Sylfaen" w:cs="Sylfaen"/>
                <w:sz w:val="22"/>
                <w:szCs w:val="22"/>
              </w:rPr>
              <w:t>ներառյալ</w:t>
            </w:r>
            <w:r w:rsidRPr="004E067B">
              <w:rPr>
                <w:rFonts w:ascii="Times Armenian" w:hAnsi="Times Armenian" w:cs="Arial"/>
                <w:sz w:val="22"/>
                <w:szCs w:val="22"/>
              </w:rPr>
              <w:t xml:space="preserve"> </w:t>
            </w:r>
            <w:r w:rsidRPr="004E067B">
              <w:rPr>
                <w:rFonts w:ascii="Sylfaen" w:hAnsi="Sylfaen" w:cs="Sylfaen"/>
                <w:sz w:val="22"/>
                <w:szCs w:val="22"/>
              </w:rPr>
              <w:t>նյութերի</w:t>
            </w:r>
            <w:r w:rsidRPr="004E067B">
              <w:rPr>
                <w:rFonts w:ascii="Times Armenian" w:hAnsi="Times Armenian" w:cs="Arial"/>
                <w:sz w:val="22"/>
                <w:szCs w:val="22"/>
              </w:rPr>
              <w:t xml:space="preserve"> </w:t>
            </w:r>
            <w:r w:rsidRPr="004E067B">
              <w:rPr>
                <w:rFonts w:ascii="Sylfaen" w:hAnsi="Sylfaen" w:cs="Sylfaen"/>
                <w:sz w:val="22"/>
                <w:szCs w:val="22"/>
              </w:rPr>
              <w:t>արժեքը</w:t>
            </w:r>
            <w:r w:rsidRPr="004E067B">
              <w:rPr>
                <w:rFonts w:ascii="Times Armenian" w:hAnsi="Times Armenian" w:cs="Arial"/>
                <w:sz w:val="22"/>
                <w:szCs w:val="22"/>
              </w:rPr>
              <w:t xml:space="preserve">, </w:t>
            </w:r>
            <w:r w:rsidRPr="004E067B">
              <w:rPr>
                <w:rFonts w:ascii="Sylfaen" w:hAnsi="Sylfaen" w:cs="Sylfaen"/>
                <w:sz w:val="22"/>
                <w:szCs w:val="22"/>
              </w:rPr>
              <w:t>մատակարարումը</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կմ</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3,52</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94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2,26</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 xml:space="preserve">22-368, k=0.5 </w:t>
            </w:r>
            <w:r w:rsidRPr="004E067B">
              <w:rPr>
                <w:rFonts w:ascii="Sylfaen" w:hAnsi="Sylfaen" w:cs="Sylfaen"/>
                <w:sz w:val="22"/>
                <w:szCs w:val="22"/>
              </w:rPr>
              <w:t>կիրառելի</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Պոլիէթիլենե</w:t>
            </w:r>
            <w:r w:rsidRPr="004E067B">
              <w:rPr>
                <w:rFonts w:ascii="Times Armenian" w:hAnsi="Times Armenian" w:cs="Arial"/>
                <w:sz w:val="22"/>
                <w:szCs w:val="22"/>
              </w:rPr>
              <w:t xml:space="preserve"> </w:t>
            </w:r>
            <w:r w:rsidRPr="004E067B">
              <w:rPr>
                <w:rFonts w:ascii="Sylfaen" w:hAnsi="Sylfaen" w:cs="Sylfaen"/>
                <w:sz w:val="22"/>
                <w:szCs w:val="22"/>
              </w:rPr>
              <w:t>գոտի</w:t>
            </w:r>
            <w:r w:rsidRPr="004E067B">
              <w:rPr>
                <w:rFonts w:ascii="Times Armenian" w:hAnsi="Times Armenian" w:cs="Arial"/>
                <w:sz w:val="22"/>
                <w:szCs w:val="22"/>
              </w:rPr>
              <w:t xml:space="preserve"> </w:t>
            </w:r>
            <w:r w:rsidRPr="004E067B">
              <w:rPr>
                <w:rFonts w:ascii="Sylfaen" w:hAnsi="Sylfaen" w:cs="Sylfaen"/>
                <w:sz w:val="22"/>
                <w:szCs w:val="22"/>
              </w:rPr>
              <w:t>մացում</w:t>
            </w:r>
            <w:r w:rsidRPr="004E067B">
              <w:rPr>
                <w:rFonts w:ascii="Times Armenian" w:hAnsi="Times Armenian" w:cs="Arial"/>
                <w:sz w:val="22"/>
                <w:szCs w:val="22"/>
              </w:rPr>
              <w:t xml:space="preserve"> D160x25,   PN10, </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r w:rsidRPr="004E067B">
              <w:rPr>
                <w:rFonts w:ascii="Times Armenian" w:hAnsi="Times Armenian" w:cs="Arial"/>
                <w:sz w:val="22"/>
                <w:szCs w:val="22"/>
              </w:rPr>
              <w:t xml:space="preserve">, </w:t>
            </w:r>
            <w:r w:rsidRPr="004E067B">
              <w:rPr>
                <w:rFonts w:ascii="Sylfaen" w:hAnsi="Sylfaen" w:cs="Sylfaen"/>
                <w:sz w:val="22"/>
                <w:szCs w:val="22"/>
              </w:rPr>
              <w:t>տեղադրում</w:t>
            </w:r>
            <w:r w:rsidRPr="004E067B">
              <w:rPr>
                <w:rFonts w:ascii="Times Armenian" w:hAnsi="Times Armenian" w:cs="Arial"/>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Ñ³ï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40,0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94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2,27</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 xml:space="preserve">22-368, k=0.5 </w:t>
            </w:r>
            <w:r w:rsidRPr="004E067B">
              <w:rPr>
                <w:rFonts w:ascii="Sylfaen" w:hAnsi="Sylfaen" w:cs="Sylfaen"/>
                <w:sz w:val="22"/>
                <w:szCs w:val="22"/>
              </w:rPr>
              <w:t>կիրառելի</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Պոլիէթիլենե</w:t>
            </w:r>
            <w:r w:rsidRPr="004E067B">
              <w:rPr>
                <w:rFonts w:ascii="Times Armenian" w:hAnsi="Times Armenian" w:cs="Arial"/>
                <w:sz w:val="22"/>
                <w:szCs w:val="22"/>
              </w:rPr>
              <w:t xml:space="preserve"> </w:t>
            </w:r>
            <w:r w:rsidRPr="004E067B">
              <w:rPr>
                <w:rFonts w:ascii="Sylfaen" w:hAnsi="Sylfaen" w:cs="Sylfaen"/>
                <w:sz w:val="22"/>
                <w:szCs w:val="22"/>
              </w:rPr>
              <w:t>գոտի</w:t>
            </w:r>
            <w:r w:rsidRPr="004E067B">
              <w:rPr>
                <w:rFonts w:ascii="Times Armenian" w:hAnsi="Times Armenian" w:cs="Arial"/>
                <w:sz w:val="22"/>
                <w:szCs w:val="22"/>
              </w:rPr>
              <w:t xml:space="preserve"> </w:t>
            </w:r>
            <w:r w:rsidRPr="004E067B">
              <w:rPr>
                <w:rFonts w:ascii="Sylfaen" w:hAnsi="Sylfaen" w:cs="Sylfaen"/>
                <w:sz w:val="22"/>
                <w:szCs w:val="22"/>
              </w:rPr>
              <w:t>մացում</w:t>
            </w:r>
            <w:r w:rsidRPr="004E067B">
              <w:rPr>
                <w:rFonts w:ascii="Times Armenian" w:hAnsi="Times Armenian" w:cs="Arial"/>
                <w:sz w:val="22"/>
                <w:szCs w:val="22"/>
              </w:rPr>
              <w:t xml:space="preserve"> D75x25, PN10, </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r w:rsidRPr="004E067B">
              <w:rPr>
                <w:rFonts w:ascii="Times Armenian" w:hAnsi="Times Armenian" w:cs="Arial"/>
                <w:sz w:val="22"/>
                <w:szCs w:val="22"/>
              </w:rPr>
              <w:t xml:space="preserve">, </w:t>
            </w:r>
            <w:r w:rsidRPr="004E067B">
              <w:rPr>
                <w:rFonts w:ascii="Sylfaen" w:hAnsi="Sylfaen" w:cs="Sylfaen"/>
                <w:sz w:val="22"/>
                <w:szCs w:val="22"/>
              </w:rPr>
              <w:t>տեղադրում</w:t>
            </w:r>
            <w:r w:rsidRPr="004E067B">
              <w:rPr>
                <w:rFonts w:ascii="Times Armenian" w:hAnsi="Times Armenian" w:cs="Arial"/>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Ñ³ï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520,0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94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2,28</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 xml:space="preserve">22-368, k=0.5 </w:t>
            </w:r>
            <w:r w:rsidRPr="004E067B">
              <w:rPr>
                <w:rFonts w:ascii="Sylfaen" w:hAnsi="Sylfaen" w:cs="Sylfaen"/>
                <w:sz w:val="22"/>
                <w:szCs w:val="22"/>
              </w:rPr>
              <w:t>կիրառելի</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Պոլիէթիլենե</w:t>
            </w:r>
            <w:r w:rsidRPr="004E067B">
              <w:rPr>
                <w:rFonts w:ascii="Times Armenian" w:hAnsi="Times Armenian" w:cs="Arial"/>
                <w:sz w:val="22"/>
                <w:szCs w:val="22"/>
              </w:rPr>
              <w:t xml:space="preserve"> </w:t>
            </w:r>
            <w:r w:rsidRPr="004E067B">
              <w:rPr>
                <w:rFonts w:ascii="Sylfaen" w:hAnsi="Sylfaen" w:cs="Sylfaen"/>
                <w:sz w:val="22"/>
                <w:szCs w:val="22"/>
              </w:rPr>
              <w:t>գոտի</w:t>
            </w:r>
            <w:r w:rsidRPr="004E067B">
              <w:rPr>
                <w:rFonts w:ascii="Times Armenian" w:hAnsi="Times Armenian" w:cs="Arial"/>
                <w:sz w:val="22"/>
                <w:szCs w:val="22"/>
              </w:rPr>
              <w:t xml:space="preserve"> </w:t>
            </w:r>
            <w:r w:rsidRPr="004E067B">
              <w:rPr>
                <w:rFonts w:ascii="Sylfaen" w:hAnsi="Sylfaen" w:cs="Sylfaen"/>
                <w:sz w:val="22"/>
                <w:szCs w:val="22"/>
              </w:rPr>
              <w:t>մացում</w:t>
            </w:r>
            <w:r w:rsidRPr="004E067B">
              <w:rPr>
                <w:rFonts w:ascii="Times Armenian" w:hAnsi="Times Armenian" w:cs="Arial"/>
                <w:sz w:val="22"/>
                <w:szCs w:val="22"/>
              </w:rPr>
              <w:t xml:space="preserve"> D63x25,  PN10, </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r w:rsidRPr="004E067B">
              <w:rPr>
                <w:rFonts w:ascii="Times Armenian" w:hAnsi="Times Armenian" w:cs="Arial"/>
                <w:sz w:val="22"/>
                <w:szCs w:val="22"/>
              </w:rPr>
              <w:t xml:space="preserve">, </w:t>
            </w:r>
            <w:r w:rsidRPr="004E067B">
              <w:rPr>
                <w:rFonts w:ascii="Sylfaen" w:hAnsi="Sylfaen" w:cs="Sylfaen"/>
                <w:sz w:val="22"/>
                <w:szCs w:val="22"/>
              </w:rPr>
              <w:t>տեղադրում</w:t>
            </w:r>
            <w:r w:rsidRPr="004E067B">
              <w:rPr>
                <w:rFonts w:ascii="Times Armenian" w:hAnsi="Times Armenian" w:cs="Arial"/>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Ñ³ï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90,0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72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2,29</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16-199</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Ջրաչափական</w:t>
            </w:r>
            <w:r w:rsidRPr="004E067B">
              <w:rPr>
                <w:rFonts w:ascii="Times Armenian" w:hAnsi="Times Armenian" w:cs="Arial"/>
                <w:sz w:val="22"/>
                <w:szCs w:val="22"/>
              </w:rPr>
              <w:t xml:space="preserve"> </w:t>
            </w:r>
            <w:r w:rsidRPr="004E067B">
              <w:rPr>
                <w:rFonts w:ascii="Sylfaen" w:hAnsi="Sylfaen" w:cs="Sylfaen"/>
                <w:sz w:val="22"/>
                <w:szCs w:val="22"/>
              </w:rPr>
              <w:t>հանգույցի</w:t>
            </w:r>
            <w:r w:rsidRPr="004E067B">
              <w:rPr>
                <w:rFonts w:ascii="Times Armenian" w:hAnsi="Times Armenian" w:cs="Arial"/>
                <w:sz w:val="22"/>
                <w:szCs w:val="22"/>
              </w:rPr>
              <w:t xml:space="preserve"> </w:t>
            </w:r>
            <w:r w:rsidRPr="004E067B">
              <w:rPr>
                <w:rFonts w:ascii="Sylfaen" w:hAnsi="Sylfaen" w:cs="Sylfaen"/>
                <w:sz w:val="22"/>
                <w:szCs w:val="22"/>
              </w:rPr>
              <w:t>մոնտաժ</w:t>
            </w:r>
            <w:r w:rsidRPr="004E067B">
              <w:rPr>
                <w:rFonts w:ascii="Times Armenian" w:hAnsi="Times Armenian" w:cs="Arial"/>
                <w:sz w:val="22"/>
                <w:szCs w:val="22"/>
              </w:rPr>
              <w:t xml:space="preserve">  d20ÙÙ  </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Ñ³ï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650,0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79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2,30</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ինֆորմ</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Ջրաչափ</w:t>
            </w:r>
            <w:r w:rsidRPr="004E067B">
              <w:rPr>
                <w:rFonts w:ascii="Times Armenian" w:hAnsi="Times Armenian" w:cs="Arial"/>
                <w:sz w:val="22"/>
                <w:szCs w:val="22"/>
              </w:rPr>
              <w:t xml:space="preserve">  d20</w:t>
            </w:r>
            <w:r w:rsidRPr="004E067B">
              <w:rPr>
                <w:rFonts w:ascii="Times Armenian" w:hAnsi="Times Armenian" w:cs="Times Armenian"/>
                <w:sz w:val="22"/>
                <w:szCs w:val="22"/>
              </w:rPr>
              <w:t>ÙÙ</w:t>
            </w:r>
            <w:r w:rsidRPr="004E067B">
              <w:rPr>
                <w:rFonts w:ascii="Times Armenian" w:hAnsi="Times Armenian" w:cs="Arial"/>
                <w:sz w:val="22"/>
                <w:szCs w:val="22"/>
              </w:rPr>
              <w:t xml:space="preserve">, </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և</w:t>
            </w:r>
            <w:r w:rsidRPr="004E067B">
              <w:rPr>
                <w:rFonts w:ascii="Times Armenian" w:hAnsi="Times Armenian" w:cs="Arial"/>
                <w:sz w:val="22"/>
                <w:szCs w:val="22"/>
              </w:rPr>
              <w:t xml:space="preserve"> </w:t>
            </w:r>
            <w:r w:rsidRPr="004E067B">
              <w:rPr>
                <w:rFonts w:ascii="Sylfaen" w:hAnsi="Sylfaen" w:cs="Sylfaen"/>
                <w:sz w:val="22"/>
                <w:szCs w:val="22"/>
              </w:rPr>
              <w:t>մատակարարում</w:t>
            </w:r>
            <w:r w:rsidRPr="004E067B">
              <w:rPr>
                <w:rFonts w:ascii="Times Armenian" w:hAnsi="Times Armenian" w:cs="Arial"/>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Ñ³ï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650,0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2,31</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ինֆորմ</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 xml:space="preserve"> 3/4" </w:t>
            </w:r>
            <w:r w:rsidRPr="004E067B">
              <w:rPr>
                <w:rFonts w:ascii="Sylfaen" w:hAnsi="Sylfaen" w:cs="Sylfaen"/>
                <w:sz w:val="22"/>
                <w:szCs w:val="22"/>
              </w:rPr>
              <w:t>բրոնզե</w:t>
            </w:r>
            <w:r w:rsidRPr="004E067B">
              <w:rPr>
                <w:rFonts w:ascii="Times Armenian" w:hAnsi="Times Armenian" w:cs="Arial"/>
                <w:sz w:val="22"/>
                <w:szCs w:val="22"/>
              </w:rPr>
              <w:t xml:space="preserve"> </w:t>
            </w:r>
            <w:r w:rsidRPr="004E067B">
              <w:rPr>
                <w:rFonts w:ascii="Sylfaen" w:hAnsi="Sylfaen" w:cs="Sylfaen"/>
                <w:sz w:val="22"/>
                <w:szCs w:val="22"/>
              </w:rPr>
              <w:t>կցորդիչ</w:t>
            </w:r>
            <w:r w:rsidRPr="004E067B">
              <w:rPr>
                <w:rFonts w:ascii="Times Armenian" w:hAnsi="Times Armenian" w:cs="Arial"/>
                <w:sz w:val="22"/>
                <w:szCs w:val="22"/>
              </w:rPr>
              <w:t xml:space="preserve"> </w:t>
            </w:r>
            <w:r w:rsidRPr="004E067B">
              <w:rPr>
                <w:rFonts w:ascii="Sylfaen" w:hAnsi="Sylfaen" w:cs="Sylfaen"/>
                <w:sz w:val="22"/>
                <w:szCs w:val="22"/>
              </w:rPr>
              <w:t>երկկողմանի</w:t>
            </w:r>
            <w:r w:rsidRPr="004E067B">
              <w:rPr>
                <w:rFonts w:ascii="Times Armenian" w:hAnsi="Times Armenian" w:cs="Arial"/>
                <w:sz w:val="22"/>
                <w:szCs w:val="22"/>
              </w:rPr>
              <w:t xml:space="preserve"> </w:t>
            </w:r>
            <w:r w:rsidRPr="004E067B">
              <w:rPr>
                <w:rFonts w:ascii="Sylfaen" w:hAnsi="Sylfaen" w:cs="Sylfaen"/>
                <w:sz w:val="22"/>
                <w:szCs w:val="22"/>
              </w:rPr>
              <w:t>պարուրակով</w:t>
            </w:r>
            <w:r w:rsidRPr="004E067B">
              <w:rPr>
                <w:rFonts w:ascii="Times Armenian" w:hAnsi="Times Armenian" w:cs="Arial"/>
                <w:sz w:val="22"/>
                <w:szCs w:val="22"/>
              </w:rPr>
              <w:t xml:space="preserve"> /</w:t>
            </w:r>
            <w:r w:rsidRPr="004E067B">
              <w:rPr>
                <w:rFonts w:ascii="Sylfaen" w:hAnsi="Sylfaen" w:cs="Sylfaen"/>
                <w:sz w:val="22"/>
                <w:szCs w:val="22"/>
              </w:rPr>
              <w:t>Նիպել</w:t>
            </w:r>
            <w:r w:rsidRPr="004E067B">
              <w:rPr>
                <w:rFonts w:ascii="Times Armenian" w:hAnsi="Times Armenian" w:cs="Arial"/>
                <w:sz w:val="22"/>
                <w:szCs w:val="22"/>
              </w:rPr>
              <w:t xml:space="preserve">/ </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r w:rsidRPr="004E067B">
              <w:rPr>
                <w:rFonts w:ascii="Times Armenian" w:hAnsi="Times Armenian" w:cs="Arial"/>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Ñ³ï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650,0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64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2,32</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ինֆորմ</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Արույրե</w:t>
            </w:r>
            <w:r w:rsidRPr="004E067B">
              <w:rPr>
                <w:rFonts w:ascii="Times Armenian" w:hAnsi="Times Armenian" w:cs="Arial"/>
                <w:sz w:val="22"/>
                <w:szCs w:val="22"/>
              </w:rPr>
              <w:t xml:space="preserve">  d20</w:t>
            </w:r>
            <w:r w:rsidRPr="004E067B">
              <w:rPr>
                <w:rFonts w:ascii="Times Armenian" w:hAnsi="Times Armenian" w:cs="Times Armenian"/>
                <w:sz w:val="22"/>
                <w:szCs w:val="22"/>
              </w:rPr>
              <w:t>ÙÙ</w:t>
            </w:r>
            <w:r w:rsidRPr="004E067B">
              <w:rPr>
                <w:rFonts w:ascii="Times Armenian" w:hAnsi="Times Armenian" w:cs="Arial"/>
                <w:sz w:val="22"/>
                <w:szCs w:val="22"/>
              </w:rPr>
              <w:t xml:space="preserve">  </w:t>
            </w:r>
            <w:r w:rsidRPr="004E067B">
              <w:rPr>
                <w:rFonts w:ascii="Sylfaen" w:hAnsi="Sylfaen" w:cs="Sylfaen"/>
                <w:sz w:val="22"/>
                <w:szCs w:val="22"/>
              </w:rPr>
              <w:t>փականի</w:t>
            </w:r>
            <w:r w:rsidRPr="004E067B">
              <w:rPr>
                <w:rFonts w:ascii="Times Armenian" w:hAnsi="Times Armenian" w:cs="Arial"/>
                <w:sz w:val="22"/>
                <w:szCs w:val="22"/>
              </w:rPr>
              <w:t xml:space="preserve"> </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r w:rsidRPr="004E067B">
              <w:rPr>
                <w:rFonts w:ascii="Times Armenian" w:hAnsi="Times Armenian" w:cs="Arial"/>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Ñ³ï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650,0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43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2,33</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18-212</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Ֆիլտր</w:t>
            </w:r>
            <w:r w:rsidRPr="004E067B">
              <w:rPr>
                <w:rFonts w:ascii="Times Armenian" w:hAnsi="Times Armenian" w:cs="Arial"/>
                <w:sz w:val="22"/>
                <w:szCs w:val="22"/>
              </w:rPr>
              <w:t xml:space="preserve">  d20</w:t>
            </w:r>
            <w:r w:rsidRPr="004E067B">
              <w:rPr>
                <w:rFonts w:ascii="Times Armenian" w:hAnsi="Times Armenian" w:cs="Times Armenian"/>
                <w:sz w:val="22"/>
                <w:szCs w:val="22"/>
              </w:rPr>
              <w:t>ÙÙ</w:t>
            </w:r>
            <w:r w:rsidRPr="004E067B">
              <w:rPr>
                <w:rFonts w:ascii="Times Armenian" w:hAnsi="Times Armenian" w:cs="Arial"/>
                <w:sz w:val="22"/>
                <w:szCs w:val="22"/>
              </w:rPr>
              <w:t xml:space="preserve"> </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r w:rsidRPr="004E067B">
              <w:rPr>
                <w:rFonts w:ascii="Times Armenian" w:hAnsi="Times Armenian" w:cs="Arial"/>
                <w:sz w:val="22"/>
                <w:szCs w:val="22"/>
              </w:rPr>
              <w:t xml:space="preserve">, </w:t>
            </w:r>
            <w:r w:rsidRPr="004E067B">
              <w:rPr>
                <w:rFonts w:ascii="Sylfaen" w:hAnsi="Sylfaen" w:cs="Sylfaen"/>
                <w:sz w:val="22"/>
                <w:szCs w:val="22"/>
              </w:rPr>
              <w:t>տեղադրում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Ñ³ï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650,0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91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2,34</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16-154 ÏÇñ³é»ÉÇ, k=0.3</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Ճկուն</w:t>
            </w:r>
            <w:r w:rsidRPr="004E067B">
              <w:rPr>
                <w:rFonts w:ascii="Times Armenian" w:hAnsi="Times Armenian" w:cs="Arial"/>
                <w:sz w:val="22"/>
                <w:szCs w:val="22"/>
              </w:rPr>
              <w:t xml:space="preserve"> </w:t>
            </w:r>
            <w:r w:rsidRPr="004E067B">
              <w:rPr>
                <w:rFonts w:ascii="Sylfaen" w:hAnsi="Sylfaen" w:cs="Sylfaen"/>
                <w:sz w:val="22"/>
                <w:szCs w:val="22"/>
              </w:rPr>
              <w:t>կցորդիչ</w:t>
            </w:r>
            <w:r w:rsidRPr="004E067B">
              <w:rPr>
                <w:rFonts w:ascii="Times Armenian" w:hAnsi="Times Armenian" w:cs="Arial"/>
                <w:sz w:val="22"/>
                <w:szCs w:val="22"/>
              </w:rPr>
              <w:t xml:space="preserve"> </w:t>
            </w:r>
            <w:r w:rsidRPr="004E067B">
              <w:rPr>
                <w:rFonts w:ascii="Sylfaen" w:hAnsi="Sylfaen" w:cs="Sylfaen"/>
                <w:sz w:val="22"/>
                <w:szCs w:val="22"/>
              </w:rPr>
              <w:t>պէ</w:t>
            </w:r>
            <w:r w:rsidRPr="004E067B">
              <w:rPr>
                <w:rFonts w:ascii="Times Armenian" w:hAnsi="Times Armenian" w:cs="Arial"/>
                <w:sz w:val="22"/>
                <w:szCs w:val="22"/>
              </w:rPr>
              <w:t xml:space="preserve">./ </w:t>
            </w:r>
            <w:r w:rsidRPr="004E067B">
              <w:rPr>
                <w:rFonts w:ascii="Sylfaen" w:hAnsi="Sylfaen" w:cs="Sylfaen"/>
                <w:sz w:val="22"/>
                <w:szCs w:val="22"/>
              </w:rPr>
              <w:t>պողպատ</w:t>
            </w:r>
            <w:r w:rsidRPr="004E067B">
              <w:rPr>
                <w:rFonts w:ascii="Times Armenian" w:hAnsi="Times Armenian" w:cs="Arial"/>
                <w:sz w:val="22"/>
                <w:szCs w:val="22"/>
              </w:rPr>
              <w:t xml:space="preserve">, </w:t>
            </w:r>
            <w:r w:rsidRPr="004E067B">
              <w:rPr>
                <w:rFonts w:ascii="Sylfaen" w:hAnsi="Sylfaen" w:cs="Sylfaen"/>
                <w:sz w:val="22"/>
                <w:szCs w:val="22"/>
              </w:rPr>
              <w:t>և</w:t>
            </w:r>
            <w:r w:rsidRPr="004E067B">
              <w:rPr>
                <w:rFonts w:ascii="Times Armenian" w:hAnsi="Times Armenian" w:cs="Arial"/>
                <w:sz w:val="22"/>
                <w:szCs w:val="22"/>
              </w:rPr>
              <w:t xml:space="preserve"> </w:t>
            </w:r>
            <w:r w:rsidRPr="004E067B">
              <w:rPr>
                <w:rFonts w:ascii="Sylfaen" w:hAnsi="Sylfaen" w:cs="Sylfaen"/>
                <w:sz w:val="22"/>
                <w:szCs w:val="22"/>
              </w:rPr>
              <w:t>թուջե</w:t>
            </w:r>
            <w:r w:rsidRPr="004E067B">
              <w:rPr>
                <w:rFonts w:ascii="Times Armenian" w:hAnsi="Times Armenian" w:cs="Arial"/>
                <w:sz w:val="22"/>
                <w:szCs w:val="22"/>
              </w:rPr>
              <w:t xml:space="preserve"> </w:t>
            </w:r>
            <w:r w:rsidRPr="004E067B">
              <w:rPr>
                <w:rFonts w:ascii="Sylfaen" w:hAnsi="Sylfaen" w:cs="Sylfaen"/>
                <w:sz w:val="22"/>
                <w:szCs w:val="22"/>
              </w:rPr>
              <w:t>խողովակների</w:t>
            </w:r>
            <w:r w:rsidRPr="004E067B">
              <w:rPr>
                <w:rFonts w:ascii="Times Armenian" w:hAnsi="Times Armenian" w:cs="Arial"/>
                <w:sz w:val="22"/>
                <w:szCs w:val="22"/>
              </w:rPr>
              <w:t xml:space="preserve"> </w:t>
            </w:r>
            <w:r w:rsidRPr="004E067B">
              <w:rPr>
                <w:rFonts w:ascii="Sylfaen" w:hAnsi="Sylfaen" w:cs="Sylfaen"/>
                <w:sz w:val="22"/>
                <w:szCs w:val="22"/>
              </w:rPr>
              <w:t>միացման</w:t>
            </w:r>
            <w:r w:rsidRPr="004E067B">
              <w:rPr>
                <w:rFonts w:ascii="Times Armenian" w:hAnsi="Times Armenian" w:cs="Arial"/>
                <w:sz w:val="22"/>
                <w:szCs w:val="22"/>
              </w:rPr>
              <w:t xml:space="preserve"> </w:t>
            </w:r>
            <w:r w:rsidRPr="004E067B">
              <w:rPr>
                <w:rFonts w:ascii="Sylfaen" w:hAnsi="Sylfaen" w:cs="Sylfaen"/>
                <w:sz w:val="22"/>
                <w:szCs w:val="22"/>
              </w:rPr>
              <w:t>համար</w:t>
            </w:r>
            <w:r w:rsidRPr="004E067B">
              <w:rPr>
                <w:rFonts w:ascii="Times Armenian" w:hAnsi="Times Armenian" w:cs="Arial"/>
                <w:sz w:val="22"/>
                <w:szCs w:val="22"/>
              </w:rPr>
              <w:t xml:space="preserve"> d20</w:t>
            </w:r>
            <w:r w:rsidRPr="004E067B">
              <w:rPr>
                <w:rFonts w:ascii="Sylfaen" w:hAnsi="Sylfaen" w:cs="Sylfaen"/>
                <w:sz w:val="22"/>
                <w:szCs w:val="22"/>
              </w:rPr>
              <w:t>մմ</w:t>
            </w:r>
            <w:r w:rsidRPr="004E067B">
              <w:rPr>
                <w:rFonts w:ascii="Times Armenian" w:hAnsi="Times Armenian" w:cs="Arial"/>
                <w:sz w:val="22"/>
                <w:szCs w:val="22"/>
              </w:rPr>
              <w:t xml:space="preserve">, , </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r w:rsidRPr="004E067B">
              <w:rPr>
                <w:rFonts w:ascii="Times Armenian" w:hAnsi="Times Armenian" w:cs="Arial"/>
                <w:sz w:val="22"/>
                <w:szCs w:val="22"/>
              </w:rPr>
              <w:t xml:space="preserve"> </w:t>
            </w:r>
            <w:r w:rsidRPr="004E067B">
              <w:rPr>
                <w:rFonts w:ascii="Sylfaen" w:hAnsi="Sylfaen" w:cs="Sylfaen"/>
                <w:sz w:val="22"/>
                <w:szCs w:val="22"/>
              </w:rPr>
              <w:t>և</w:t>
            </w:r>
            <w:r w:rsidRPr="004E067B">
              <w:rPr>
                <w:rFonts w:ascii="Times Armenian" w:hAnsi="Times Armenian" w:cs="Arial"/>
                <w:sz w:val="22"/>
                <w:szCs w:val="22"/>
              </w:rPr>
              <w:t xml:space="preserve"> </w:t>
            </w:r>
            <w:r w:rsidRPr="004E067B">
              <w:rPr>
                <w:rFonts w:ascii="Sylfaen" w:hAnsi="Sylfaen" w:cs="Sylfaen"/>
                <w:sz w:val="22"/>
                <w:szCs w:val="22"/>
              </w:rPr>
              <w:t>տեղադրում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Ñ³ï</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650,0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91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2,35</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19-44, k=0.13</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Sylfaen" w:hAnsi="Sylfaen" w:cs="Sylfaen"/>
                <w:sz w:val="22"/>
                <w:szCs w:val="22"/>
              </w:rPr>
              <w:t>Պոլիմերային</w:t>
            </w:r>
            <w:r w:rsidRPr="004E067B">
              <w:rPr>
                <w:rFonts w:ascii="Times Armenian" w:hAnsi="Times Armenian" w:cs="Arial"/>
                <w:sz w:val="22"/>
                <w:szCs w:val="22"/>
              </w:rPr>
              <w:t xml:space="preserve"> </w:t>
            </w:r>
            <w:r w:rsidRPr="004E067B">
              <w:rPr>
                <w:rFonts w:ascii="Sylfaen" w:hAnsi="Sylfaen" w:cs="Sylfaen"/>
                <w:sz w:val="22"/>
                <w:szCs w:val="22"/>
              </w:rPr>
              <w:t>որձ</w:t>
            </w:r>
            <w:r w:rsidRPr="004E067B">
              <w:rPr>
                <w:rFonts w:ascii="Times Armenian" w:hAnsi="Times Armenian" w:cs="Arial"/>
                <w:sz w:val="22"/>
                <w:szCs w:val="22"/>
              </w:rPr>
              <w:t xml:space="preserve"> </w:t>
            </w:r>
            <w:r w:rsidRPr="004E067B">
              <w:rPr>
                <w:rFonts w:ascii="Sylfaen" w:hAnsi="Sylfaen" w:cs="Sylfaen"/>
                <w:sz w:val="22"/>
                <w:szCs w:val="22"/>
              </w:rPr>
              <w:t>միացում</w:t>
            </w:r>
            <w:r w:rsidRPr="004E067B">
              <w:rPr>
                <w:rFonts w:ascii="Times Armenian" w:hAnsi="Times Armenian" w:cs="Arial"/>
                <w:sz w:val="22"/>
                <w:szCs w:val="22"/>
              </w:rPr>
              <w:t xml:space="preserve"> D25x3/4"</w:t>
            </w:r>
            <w:r w:rsidRPr="004E067B">
              <w:rPr>
                <w:rFonts w:ascii="Sylfaen" w:hAnsi="Sylfaen" w:cs="Sylfaen"/>
                <w:sz w:val="22"/>
                <w:szCs w:val="22"/>
              </w:rPr>
              <w:t>մմ</w:t>
            </w:r>
            <w:r w:rsidRPr="004E067B">
              <w:rPr>
                <w:rFonts w:ascii="Times Armenian" w:hAnsi="Times Armenian" w:cs="Arial"/>
                <w:sz w:val="22"/>
                <w:szCs w:val="22"/>
              </w:rPr>
              <w:t xml:space="preserve">,  </w:t>
            </w:r>
            <w:r w:rsidRPr="004E067B">
              <w:rPr>
                <w:rFonts w:ascii="Sylfaen" w:hAnsi="Sylfaen" w:cs="Sylfaen"/>
                <w:sz w:val="22"/>
                <w:szCs w:val="22"/>
              </w:rPr>
              <w:t>արժեք</w:t>
            </w:r>
            <w:r w:rsidRPr="004E067B">
              <w:rPr>
                <w:rFonts w:ascii="Times Armenian" w:hAnsi="Times Armenian" w:cs="Arial"/>
                <w:sz w:val="22"/>
                <w:szCs w:val="22"/>
              </w:rPr>
              <w:t xml:space="preserve"> </w:t>
            </w:r>
            <w:r w:rsidRPr="004E067B">
              <w:rPr>
                <w:rFonts w:ascii="Sylfaen" w:hAnsi="Sylfaen" w:cs="Sylfaen"/>
                <w:sz w:val="22"/>
                <w:szCs w:val="22"/>
              </w:rPr>
              <w:t>մատակարարում</w:t>
            </w:r>
            <w:r w:rsidRPr="004E067B">
              <w:rPr>
                <w:rFonts w:ascii="Times Armenian" w:hAnsi="Times Armenian" w:cs="Arial"/>
                <w:sz w:val="22"/>
                <w:szCs w:val="22"/>
              </w:rPr>
              <w:t xml:space="preserve">, </w:t>
            </w:r>
            <w:r w:rsidRPr="004E067B">
              <w:rPr>
                <w:rFonts w:ascii="Sylfaen" w:hAnsi="Sylfaen" w:cs="Sylfaen"/>
                <w:sz w:val="22"/>
                <w:szCs w:val="22"/>
              </w:rPr>
              <w:t>տեղադրում</w:t>
            </w:r>
            <w:r w:rsidRPr="004E067B">
              <w:rPr>
                <w:rFonts w:ascii="Times Armenian" w:hAnsi="Times Armenian" w:cs="Arial"/>
                <w:sz w:val="22"/>
                <w:szCs w:val="22"/>
              </w:rPr>
              <w:t xml:space="preserve"> </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Sylfaen" w:hAnsi="Sylfaen" w:cs="Sylfaen"/>
                <w:sz w:val="22"/>
                <w:szCs w:val="22"/>
              </w:rPr>
              <w:t>հատ</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650,0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420"/>
        </w:trPr>
        <w:tc>
          <w:tcPr>
            <w:tcW w:w="710" w:type="dxa"/>
            <w:tcBorders>
              <w:top w:val="nil"/>
              <w:left w:val="single" w:sz="4" w:space="0" w:color="auto"/>
              <w:bottom w:val="single" w:sz="4" w:space="0" w:color="auto"/>
              <w:right w:val="single" w:sz="4" w:space="0" w:color="auto"/>
            </w:tcBorders>
            <w:shd w:val="clear" w:color="000000" w:fill="C4D79B"/>
            <w:vAlign w:val="center"/>
            <w:hideMark/>
          </w:tcPr>
          <w:p w:rsidR="004E067B" w:rsidRPr="004E067B" w:rsidRDefault="004E067B" w:rsidP="004E067B">
            <w:pPr>
              <w:jc w:val="center"/>
              <w:rPr>
                <w:sz w:val="22"/>
                <w:szCs w:val="22"/>
              </w:rPr>
            </w:pPr>
            <w:r w:rsidRPr="004E067B">
              <w:rPr>
                <w:sz w:val="22"/>
                <w:szCs w:val="22"/>
              </w:rPr>
              <w:lastRenderedPageBreak/>
              <w:t> </w:t>
            </w:r>
          </w:p>
        </w:tc>
        <w:tc>
          <w:tcPr>
            <w:tcW w:w="992"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sz w:val="22"/>
                <w:szCs w:val="22"/>
              </w:rPr>
            </w:pPr>
            <w:r w:rsidRPr="004E067B">
              <w:rPr>
                <w:sz w:val="22"/>
                <w:szCs w:val="22"/>
              </w:rPr>
              <w:t> </w:t>
            </w:r>
          </w:p>
        </w:tc>
        <w:tc>
          <w:tcPr>
            <w:tcW w:w="4536"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Ընդամենը՝</w:t>
            </w:r>
            <w:r w:rsidRPr="004E067B">
              <w:rPr>
                <w:rFonts w:ascii="Arial Armenian" w:hAnsi="Arial Armenian" w:cs="Arial"/>
                <w:sz w:val="22"/>
                <w:szCs w:val="22"/>
              </w:rPr>
              <w:t xml:space="preserve"> </w:t>
            </w:r>
            <w:r w:rsidRPr="004E067B">
              <w:rPr>
                <w:rFonts w:ascii="Sylfaen" w:hAnsi="Sylfaen" w:cs="Sylfaen"/>
                <w:sz w:val="22"/>
                <w:szCs w:val="22"/>
              </w:rPr>
              <w:t>ըստ</w:t>
            </w:r>
            <w:r w:rsidRPr="004E067B">
              <w:rPr>
                <w:rFonts w:ascii="Arial Armenian" w:hAnsi="Arial Armenian" w:cs="Arial"/>
                <w:sz w:val="22"/>
                <w:szCs w:val="22"/>
              </w:rPr>
              <w:t xml:space="preserve"> </w:t>
            </w:r>
            <w:r w:rsidRPr="004E067B">
              <w:rPr>
                <w:rFonts w:ascii="Sylfaen" w:hAnsi="Sylfaen" w:cs="Sylfaen"/>
                <w:sz w:val="22"/>
                <w:szCs w:val="22"/>
              </w:rPr>
              <w:t>խողովակներ</w:t>
            </w:r>
            <w:r w:rsidRPr="004E067B">
              <w:rPr>
                <w:rFonts w:ascii="Arial Armenian" w:hAnsi="Arial Armenian" w:cs="Arial"/>
                <w:sz w:val="22"/>
                <w:szCs w:val="22"/>
              </w:rPr>
              <w:t xml:space="preserve"> </w:t>
            </w:r>
            <w:r w:rsidRPr="004E067B">
              <w:rPr>
                <w:rFonts w:ascii="Sylfaen" w:hAnsi="Sylfaen" w:cs="Sylfaen"/>
                <w:sz w:val="22"/>
                <w:szCs w:val="22"/>
              </w:rPr>
              <w:t>խողովակաամրանների</w:t>
            </w:r>
          </w:p>
        </w:tc>
        <w:tc>
          <w:tcPr>
            <w:tcW w:w="735"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 </w:t>
            </w:r>
          </w:p>
        </w:tc>
        <w:tc>
          <w:tcPr>
            <w:tcW w:w="904"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 </w:t>
            </w:r>
          </w:p>
        </w:tc>
        <w:tc>
          <w:tcPr>
            <w:tcW w:w="1185" w:type="dxa"/>
            <w:tcBorders>
              <w:top w:val="nil"/>
              <w:left w:val="nil"/>
              <w:bottom w:val="single" w:sz="4" w:space="0" w:color="auto"/>
              <w:right w:val="single" w:sz="4" w:space="0" w:color="auto"/>
            </w:tcBorders>
            <w:shd w:val="clear" w:color="000000" w:fill="C4D79B"/>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21,456</w:t>
            </w:r>
          </w:p>
        </w:tc>
      </w:tr>
      <w:tr w:rsidR="004E067B" w:rsidRPr="004E067B" w:rsidTr="004E067B">
        <w:trPr>
          <w:trHeight w:val="3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 </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b/>
                <w:bCs/>
                <w:sz w:val="22"/>
                <w:szCs w:val="22"/>
                <w:u w:val="single"/>
              </w:rPr>
            </w:pPr>
            <w:r w:rsidRPr="004E067B">
              <w:rPr>
                <w:rFonts w:ascii="Sylfaen" w:hAnsi="Sylfaen" w:cs="Sylfaen"/>
                <w:b/>
                <w:bCs/>
                <w:sz w:val="22"/>
                <w:szCs w:val="22"/>
                <w:u w:val="single"/>
              </w:rPr>
              <w:t>Բետոնային</w:t>
            </w:r>
            <w:r w:rsidRPr="004E067B">
              <w:rPr>
                <w:rFonts w:ascii="Times Armenian" w:hAnsi="Times Armenian" w:cs="Arial"/>
                <w:b/>
                <w:bCs/>
                <w:sz w:val="22"/>
                <w:szCs w:val="22"/>
                <w:u w:val="single"/>
              </w:rPr>
              <w:t xml:space="preserve"> </w:t>
            </w:r>
            <w:r w:rsidRPr="004E067B">
              <w:rPr>
                <w:rFonts w:ascii="Sylfaen" w:hAnsi="Sylfaen" w:cs="Sylfaen"/>
                <w:b/>
                <w:bCs/>
                <w:sz w:val="22"/>
                <w:szCs w:val="22"/>
                <w:u w:val="single"/>
              </w:rPr>
              <w:t>աշխատանքներ</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 </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 </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 </w:t>
            </w:r>
          </w:p>
        </w:tc>
      </w:tr>
      <w:tr w:rsidR="004E067B" w:rsidRPr="004E067B" w:rsidTr="004E067B">
        <w:trPr>
          <w:trHeight w:val="87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2,36</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շուկա</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Arial Armenian" w:hAnsi="Arial Armenian" w:cs="Arial"/>
                <w:sz w:val="22"/>
                <w:szCs w:val="22"/>
              </w:rPr>
            </w:pPr>
            <w:r w:rsidRPr="004E067B">
              <w:rPr>
                <w:rFonts w:ascii="Arial Armenian" w:hAnsi="Arial Armenian" w:cs="Arial"/>
                <w:sz w:val="22"/>
                <w:szCs w:val="22"/>
              </w:rPr>
              <w:t>0.72x0.72x0.6</w:t>
            </w:r>
            <w:r w:rsidRPr="004E067B">
              <w:rPr>
                <w:rFonts w:ascii="Sylfaen" w:hAnsi="Sylfaen" w:cs="Sylfaen"/>
                <w:sz w:val="22"/>
                <w:szCs w:val="22"/>
              </w:rPr>
              <w:t>մ</w:t>
            </w:r>
            <w:r w:rsidRPr="004E067B">
              <w:rPr>
                <w:rFonts w:ascii="Arial Armenian" w:hAnsi="Arial Armenian" w:cs="Arial"/>
                <w:sz w:val="22"/>
                <w:szCs w:val="22"/>
              </w:rPr>
              <w:t xml:space="preserve"> </w:t>
            </w:r>
            <w:r w:rsidRPr="004E067B">
              <w:rPr>
                <w:rFonts w:ascii="Sylfaen" w:hAnsi="Sylfaen" w:cs="Sylfaen"/>
                <w:sz w:val="22"/>
                <w:szCs w:val="22"/>
              </w:rPr>
              <w:t>չափերով</w:t>
            </w:r>
            <w:r w:rsidRPr="004E067B">
              <w:rPr>
                <w:rFonts w:ascii="Arial Armenian" w:hAnsi="Arial Armenian" w:cs="Arial"/>
                <w:sz w:val="22"/>
                <w:szCs w:val="22"/>
              </w:rPr>
              <w:t xml:space="preserve"> </w:t>
            </w:r>
            <w:r w:rsidRPr="004E067B">
              <w:rPr>
                <w:rFonts w:ascii="Sylfaen" w:hAnsi="Sylfaen" w:cs="Sylfaen"/>
                <w:sz w:val="22"/>
                <w:szCs w:val="22"/>
              </w:rPr>
              <w:t>հավաքովի</w:t>
            </w:r>
            <w:r w:rsidRPr="004E067B">
              <w:rPr>
                <w:rFonts w:ascii="Arial Armenian" w:hAnsi="Arial Armenian" w:cs="Arial"/>
                <w:sz w:val="22"/>
                <w:szCs w:val="22"/>
              </w:rPr>
              <w:t xml:space="preserve"> </w:t>
            </w:r>
            <w:r w:rsidRPr="004E067B">
              <w:rPr>
                <w:rFonts w:ascii="Sylfaen" w:hAnsi="Sylfaen" w:cs="Sylfaen"/>
                <w:sz w:val="22"/>
                <w:szCs w:val="22"/>
              </w:rPr>
              <w:t>ե</w:t>
            </w:r>
            <w:r w:rsidRPr="004E067B">
              <w:rPr>
                <w:rFonts w:ascii="Arial Armenian" w:hAnsi="Arial Armenian" w:cs="Arial"/>
                <w:sz w:val="22"/>
                <w:szCs w:val="22"/>
              </w:rPr>
              <w:t>.</w:t>
            </w:r>
            <w:r w:rsidRPr="004E067B">
              <w:rPr>
                <w:rFonts w:ascii="Sylfaen" w:hAnsi="Sylfaen" w:cs="Sylfaen"/>
                <w:sz w:val="22"/>
                <w:szCs w:val="22"/>
              </w:rPr>
              <w:t>բետոնե</w:t>
            </w:r>
            <w:r w:rsidRPr="004E067B">
              <w:rPr>
                <w:rFonts w:ascii="Arial Armenian" w:hAnsi="Arial Armenian" w:cs="Arial"/>
                <w:sz w:val="22"/>
                <w:szCs w:val="22"/>
              </w:rPr>
              <w:t xml:space="preserve"> </w:t>
            </w:r>
            <w:r w:rsidRPr="004E067B">
              <w:rPr>
                <w:rFonts w:ascii="Sylfaen" w:hAnsi="Sylfaen" w:cs="Sylfaen"/>
                <w:sz w:val="22"/>
                <w:szCs w:val="22"/>
              </w:rPr>
              <w:t>հոր</w:t>
            </w:r>
            <w:r w:rsidRPr="004E067B">
              <w:rPr>
                <w:rFonts w:ascii="Arial Armenian" w:hAnsi="Arial Armenian" w:cs="Arial"/>
                <w:sz w:val="22"/>
                <w:szCs w:val="22"/>
              </w:rPr>
              <w:t xml:space="preserve"> </w:t>
            </w:r>
            <w:r w:rsidRPr="004E067B">
              <w:rPr>
                <w:rFonts w:ascii="Sylfaen" w:hAnsi="Sylfaen" w:cs="Sylfaen"/>
                <w:sz w:val="22"/>
                <w:szCs w:val="22"/>
              </w:rPr>
              <w:t>պողպատե</w:t>
            </w:r>
            <w:r w:rsidRPr="004E067B">
              <w:rPr>
                <w:rFonts w:ascii="Arial Armenian" w:hAnsi="Arial Armenian" w:cs="Arial"/>
                <w:sz w:val="22"/>
                <w:szCs w:val="22"/>
              </w:rPr>
              <w:t xml:space="preserve"> </w:t>
            </w:r>
            <w:r w:rsidRPr="004E067B">
              <w:rPr>
                <w:rFonts w:ascii="Sylfaen" w:hAnsi="Sylfaen" w:cs="Sylfaen"/>
                <w:sz w:val="22"/>
                <w:szCs w:val="22"/>
              </w:rPr>
              <w:t>կափարիչով</w:t>
            </w:r>
            <w:r w:rsidRPr="004E067B">
              <w:rPr>
                <w:rFonts w:ascii="Arial Armenian" w:hAnsi="Arial Armenian" w:cs="Arial"/>
                <w:sz w:val="22"/>
                <w:szCs w:val="22"/>
              </w:rPr>
              <w:t xml:space="preserve">, </w:t>
            </w:r>
            <w:r w:rsidRPr="004E067B">
              <w:rPr>
                <w:rFonts w:ascii="Sylfaen" w:hAnsi="Sylfaen" w:cs="Sylfaen"/>
                <w:sz w:val="22"/>
                <w:szCs w:val="22"/>
              </w:rPr>
              <w:t>փականով</w:t>
            </w:r>
            <w:r w:rsidRPr="004E067B">
              <w:rPr>
                <w:rFonts w:ascii="Arial Armenian" w:hAnsi="Arial Armenian" w:cs="Arial"/>
                <w:sz w:val="22"/>
                <w:szCs w:val="22"/>
              </w:rPr>
              <w:t xml:space="preserve">, </w:t>
            </w:r>
            <w:r w:rsidRPr="004E067B">
              <w:rPr>
                <w:rFonts w:ascii="Sylfaen" w:hAnsi="Sylfaen" w:cs="Sylfaen"/>
                <w:sz w:val="22"/>
                <w:szCs w:val="22"/>
              </w:rPr>
              <w:t>ջրաչափական</w:t>
            </w:r>
            <w:r w:rsidRPr="004E067B">
              <w:rPr>
                <w:rFonts w:ascii="Arial Armenian" w:hAnsi="Arial Armenian" w:cs="Arial"/>
                <w:sz w:val="22"/>
                <w:szCs w:val="22"/>
              </w:rPr>
              <w:t xml:space="preserve"> </w:t>
            </w:r>
            <w:r w:rsidRPr="004E067B">
              <w:rPr>
                <w:rFonts w:ascii="Sylfaen" w:hAnsi="Sylfaen" w:cs="Sylfaen"/>
                <w:sz w:val="22"/>
                <w:szCs w:val="22"/>
              </w:rPr>
              <w:t>հանգույցի</w:t>
            </w:r>
            <w:r w:rsidRPr="004E067B">
              <w:rPr>
                <w:rFonts w:ascii="Arial Armenian" w:hAnsi="Arial Armenian" w:cs="Arial"/>
                <w:sz w:val="22"/>
                <w:szCs w:val="22"/>
              </w:rPr>
              <w:t xml:space="preserve"> </w:t>
            </w:r>
            <w:r w:rsidRPr="004E067B">
              <w:rPr>
                <w:rFonts w:ascii="Sylfaen" w:hAnsi="Sylfaen" w:cs="Sylfaen"/>
                <w:sz w:val="22"/>
                <w:szCs w:val="22"/>
              </w:rPr>
              <w:t>համար</w:t>
            </w:r>
            <w:r w:rsidRPr="004E067B">
              <w:rPr>
                <w:rFonts w:ascii="Arial Armenian" w:hAnsi="Arial Armenian" w:cs="Arial"/>
                <w:sz w:val="22"/>
                <w:szCs w:val="22"/>
              </w:rPr>
              <w:t xml:space="preserve">, </w:t>
            </w:r>
            <w:r w:rsidRPr="004E067B">
              <w:rPr>
                <w:rFonts w:ascii="Sylfaen" w:hAnsi="Sylfaen" w:cs="Sylfaen"/>
                <w:sz w:val="22"/>
                <w:szCs w:val="22"/>
              </w:rPr>
              <w:t>արժեք</w:t>
            </w:r>
            <w:r w:rsidRPr="004E067B">
              <w:rPr>
                <w:rFonts w:ascii="Arial Armenian" w:hAnsi="Arial Armenian" w:cs="Arial"/>
                <w:sz w:val="22"/>
                <w:szCs w:val="22"/>
              </w:rPr>
              <w:t xml:space="preserve">, </w:t>
            </w:r>
            <w:r w:rsidRPr="004E067B">
              <w:rPr>
                <w:rFonts w:ascii="Sylfaen" w:hAnsi="Sylfaen" w:cs="Sylfaen"/>
                <w:sz w:val="22"/>
                <w:szCs w:val="22"/>
              </w:rPr>
              <w:t>մատակարարում</w:t>
            </w:r>
            <w:r w:rsidRPr="004E067B">
              <w:rPr>
                <w:rFonts w:ascii="Arial Armenian" w:hAnsi="Arial Armenian" w:cs="Arial"/>
                <w:sz w:val="22"/>
                <w:szCs w:val="22"/>
              </w:rPr>
              <w:t xml:space="preserve"> </w:t>
            </w:r>
            <w:r w:rsidRPr="004E067B">
              <w:rPr>
                <w:rFonts w:ascii="Sylfaen" w:hAnsi="Sylfaen" w:cs="Sylfaen"/>
                <w:sz w:val="22"/>
                <w:szCs w:val="22"/>
              </w:rPr>
              <w:t>և</w:t>
            </w:r>
            <w:r w:rsidRPr="004E067B">
              <w:rPr>
                <w:rFonts w:ascii="Arial Armenian" w:hAnsi="Arial Armenian" w:cs="Arial"/>
                <w:sz w:val="22"/>
                <w:szCs w:val="22"/>
              </w:rPr>
              <w:t xml:space="preserve"> </w:t>
            </w:r>
            <w:r w:rsidRPr="004E067B">
              <w:rPr>
                <w:rFonts w:ascii="Sylfaen" w:hAnsi="Sylfaen" w:cs="Sylfaen"/>
                <w:sz w:val="22"/>
                <w:szCs w:val="22"/>
              </w:rPr>
              <w:t>տեղադրում</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Sylfaen" w:hAnsi="Sylfaen" w:cs="Sylfaen"/>
                <w:sz w:val="22"/>
                <w:szCs w:val="22"/>
              </w:rPr>
              <w:t>հատ</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650,0</w:t>
            </w:r>
          </w:p>
        </w:tc>
        <w:tc>
          <w:tcPr>
            <w:tcW w:w="1185"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jc w:val="center"/>
              <w:rPr>
                <w:rFonts w:ascii="Arial Armenian" w:hAnsi="Arial Armenian" w:cs="Arial"/>
                <w:sz w:val="20"/>
                <w:szCs w:val="20"/>
              </w:rPr>
            </w:pPr>
            <w:r w:rsidRPr="004E067B">
              <w:rPr>
                <w:rFonts w:ascii="Arial Armenian" w:hAnsi="Arial Armenian" w:cs="Arial"/>
                <w:sz w:val="20"/>
                <w:szCs w:val="20"/>
              </w:rPr>
              <w:t> </w:t>
            </w:r>
          </w:p>
        </w:tc>
      </w:tr>
      <w:tr w:rsidR="004E067B" w:rsidRPr="004E067B" w:rsidTr="004E067B">
        <w:trPr>
          <w:trHeight w:val="360"/>
        </w:trPr>
        <w:tc>
          <w:tcPr>
            <w:tcW w:w="710" w:type="dxa"/>
            <w:tcBorders>
              <w:top w:val="nil"/>
              <w:left w:val="single" w:sz="4" w:space="0" w:color="auto"/>
              <w:bottom w:val="single" w:sz="4" w:space="0" w:color="auto"/>
              <w:right w:val="single" w:sz="4" w:space="0" w:color="auto"/>
            </w:tcBorders>
            <w:shd w:val="clear" w:color="000000" w:fill="C4D79B"/>
            <w:vAlign w:val="center"/>
            <w:hideMark/>
          </w:tcPr>
          <w:p w:rsidR="004E067B" w:rsidRPr="004E067B" w:rsidRDefault="004E067B" w:rsidP="004E067B">
            <w:pPr>
              <w:jc w:val="center"/>
              <w:rPr>
                <w:sz w:val="22"/>
                <w:szCs w:val="22"/>
              </w:rPr>
            </w:pPr>
            <w:r w:rsidRPr="004E067B">
              <w:rPr>
                <w:sz w:val="22"/>
                <w:szCs w:val="22"/>
              </w:rPr>
              <w:t> </w:t>
            </w:r>
          </w:p>
        </w:tc>
        <w:tc>
          <w:tcPr>
            <w:tcW w:w="992"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sz w:val="22"/>
                <w:szCs w:val="22"/>
              </w:rPr>
            </w:pPr>
            <w:r w:rsidRPr="004E067B">
              <w:rPr>
                <w:sz w:val="22"/>
                <w:szCs w:val="22"/>
              </w:rPr>
              <w:t> </w:t>
            </w:r>
          </w:p>
        </w:tc>
        <w:tc>
          <w:tcPr>
            <w:tcW w:w="4536"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rPr>
                <w:rFonts w:ascii="Arial Armenian" w:hAnsi="Arial Armenian" w:cs="Arial"/>
                <w:sz w:val="22"/>
                <w:szCs w:val="22"/>
              </w:rPr>
            </w:pPr>
            <w:r w:rsidRPr="004E067B">
              <w:rPr>
                <w:rFonts w:ascii="Sylfaen" w:hAnsi="Sylfaen" w:cs="Sylfaen"/>
                <w:sz w:val="22"/>
                <w:szCs w:val="22"/>
              </w:rPr>
              <w:t>Ընդամենը՝</w:t>
            </w:r>
            <w:r w:rsidRPr="004E067B">
              <w:rPr>
                <w:rFonts w:ascii="Arial Armenian" w:hAnsi="Arial Armenian" w:cs="Arial"/>
                <w:sz w:val="22"/>
                <w:szCs w:val="22"/>
              </w:rPr>
              <w:t xml:space="preserve"> </w:t>
            </w:r>
            <w:r w:rsidRPr="004E067B">
              <w:rPr>
                <w:rFonts w:ascii="Sylfaen" w:hAnsi="Sylfaen" w:cs="Sylfaen"/>
                <w:sz w:val="22"/>
                <w:szCs w:val="22"/>
              </w:rPr>
              <w:t>ըստ</w:t>
            </w:r>
            <w:r w:rsidRPr="004E067B">
              <w:rPr>
                <w:rFonts w:ascii="Arial Armenian" w:hAnsi="Arial Armenian" w:cs="Arial"/>
                <w:sz w:val="22"/>
                <w:szCs w:val="22"/>
              </w:rPr>
              <w:t xml:space="preserve"> </w:t>
            </w:r>
            <w:r w:rsidRPr="004E067B">
              <w:rPr>
                <w:rFonts w:ascii="Sylfaen" w:hAnsi="Sylfaen" w:cs="Sylfaen"/>
                <w:sz w:val="22"/>
                <w:szCs w:val="22"/>
              </w:rPr>
              <w:t>բետոնային</w:t>
            </w:r>
            <w:r w:rsidRPr="004E067B">
              <w:rPr>
                <w:rFonts w:ascii="Arial Armenian" w:hAnsi="Arial Armenian" w:cs="Arial"/>
                <w:sz w:val="22"/>
                <w:szCs w:val="22"/>
              </w:rPr>
              <w:t xml:space="preserve"> </w:t>
            </w:r>
            <w:r w:rsidRPr="004E067B">
              <w:rPr>
                <w:rFonts w:ascii="Sylfaen" w:hAnsi="Sylfaen" w:cs="Sylfaen"/>
                <w:sz w:val="22"/>
                <w:szCs w:val="22"/>
              </w:rPr>
              <w:t>աշխատանքների</w:t>
            </w:r>
          </w:p>
        </w:tc>
        <w:tc>
          <w:tcPr>
            <w:tcW w:w="735"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 </w:t>
            </w:r>
          </w:p>
        </w:tc>
        <w:tc>
          <w:tcPr>
            <w:tcW w:w="904"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 </w:t>
            </w:r>
          </w:p>
        </w:tc>
        <w:tc>
          <w:tcPr>
            <w:tcW w:w="1185" w:type="dxa"/>
            <w:tcBorders>
              <w:top w:val="nil"/>
              <w:left w:val="nil"/>
              <w:bottom w:val="single" w:sz="4" w:space="0" w:color="auto"/>
              <w:right w:val="single" w:sz="4" w:space="0" w:color="auto"/>
            </w:tcBorders>
            <w:shd w:val="clear" w:color="000000" w:fill="C4D79B"/>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000000" w:fill="C4D79B"/>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20,606</w:t>
            </w:r>
          </w:p>
        </w:tc>
      </w:tr>
      <w:tr w:rsidR="004E067B" w:rsidRPr="004E067B" w:rsidTr="004E067B">
        <w:trPr>
          <w:trHeight w:val="420"/>
        </w:trPr>
        <w:tc>
          <w:tcPr>
            <w:tcW w:w="710" w:type="dxa"/>
            <w:tcBorders>
              <w:top w:val="nil"/>
              <w:left w:val="single" w:sz="4" w:space="0" w:color="auto"/>
              <w:bottom w:val="single" w:sz="4" w:space="0" w:color="auto"/>
              <w:right w:val="single" w:sz="4" w:space="0" w:color="auto"/>
            </w:tcBorders>
            <w:shd w:val="clear" w:color="000000" w:fill="DA9694"/>
            <w:vAlign w:val="center"/>
            <w:hideMark/>
          </w:tcPr>
          <w:p w:rsidR="004E067B" w:rsidRPr="004E067B" w:rsidRDefault="004E067B" w:rsidP="004E067B">
            <w:pPr>
              <w:jc w:val="center"/>
              <w:rPr>
                <w:sz w:val="22"/>
                <w:szCs w:val="22"/>
              </w:rPr>
            </w:pPr>
            <w:r w:rsidRPr="004E067B">
              <w:rPr>
                <w:sz w:val="22"/>
                <w:szCs w:val="22"/>
              </w:rPr>
              <w:t> </w:t>
            </w:r>
          </w:p>
        </w:tc>
        <w:tc>
          <w:tcPr>
            <w:tcW w:w="992" w:type="dxa"/>
            <w:tcBorders>
              <w:top w:val="nil"/>
              <w:left w:val="nil"/>
              <w:bottom w:val="single" w:sz="4" w:space="0" w:color="auto"/>
              <w:right w:val="single" w:sz="4" w:space="0" w:color="auto"/>
            </w:tcBorders>
            <w:shd w:val="clear" w:color="000000" w:fill="DA9694"/>
            <w:vAlign w:val="center"/>
            <w:hideMark/>
          </w:tcPr>
          <w:p w:rsidR="004E067B" w:rsidRPr="004E067B" w:rsidRDefault="004E067B" w:rsidP="004E067B">
            <w:pPr>
              <w:jc w:val="center"/>
              <w:rPr>
                <w:sz w:val="22"/>
                <w:szCs w:val="22"/>
              </w:rPr>
            </w:pPr>
            <w:r w:rsidRPr="004E067B">
              <w:rPr>
                <w:sz w:val="22"/>
                <w:szCs w:val="22"/>
              </w:rPr>
              <w:t> </w:t>
            </w:r>
          </w:p>
        </w:tc>
        <w:tc>
          <w:tcPr>
            <w:tcW w:w="4536" w:type="dxa"/>
            <w:tcBorders>
              <w:top w:val="nil"/>
              <w:left w:val="nil"/>
              <w:bottom w:val="single" w:sz="4" w:space="0" w:color="auto"/>
              <w:right w:val="single" w:sz="4" w:space="0" w:color="auto"/>
            </w:tcBorders>
            <w:shd w:val="clear" w:color="000000" w:fill="DA9694"/>
            <w:vAlign w:val="center"/>
            <w:hideMark/>
          </w:tcPr>
          <w:p w:rsidR="004E067B" w:rsidRPr="004E067B" w:rsidRDefault="004E067B" w:rsidP="004E067B">
            <w:pPr>
              <w:rPr>
                <w:rFonts w:ascii="Arial Armenian" w:hAnsi="Arial Armenian" w:cs="Arial"/>
                <w:b/>
                <w:bCs/>
                <w:sz w:val="22"/>
                <w:szCs w:val="22"/>
              </w:rPr>
            </w:pPr>
            <w:r w:rsidRPr="004E067B">
              <w:rPr>
                <w:rFonts w:ascii="Sylfaen" w:hAnsi="Sylfaen" w:cs="Sylfaen"/>
                <w:b/>
                <w:bCs/>
                <w:sz w:val="22"/>
                <w:szCs w:val="22"/>
              </w:rPr>
              <w:t>Ընդամենը</w:t>
            </w:r>
            <w:r w:rsidRPr="004E067B">
              <w:rPr>
                <w:rFonts w:ascii="Arial Armenian" w:hAnsi="Arial Armenian" w:cs="Arial"/>
                <w:b/>
                <w:bCs/>
                <w:sz w:val="22"/>
                <w:szCs w:val="22"/>
              </w:rPr>
              <w:t xml:space="preserve"> </w:t>
            </w:r>
            <w:r w:rsidRPr="004E067B">
              <w:rPr>
                <w:rFonts w:ascii="Sylfaen" w:hAnsi="Sylfaen" w:cs="Sylfaen"/>
                <w:b/>
                <w:bCs/>
                <w:sz w:val="22"/>
                <w:szCs w:val="22"/>
              </w:rPr>
              <w:t>ըստ</w:t>
            </w:r>
            <w:r w:rsidRPr="004E067B">
              <w:rPr>
                <w:rFonts w:ascii="Arial Armenian" w:hAnsi="Arial Armenian" w:cs="Arial"/>
                <w:b/>
                <w:bCs/>
                <w:sz w:val="22"/>
                <w:szCs w:val="22"/>
              </w:rPr>
              <w:t xml:space="preserve"> 2-</w:t>
            </w:r>
            <w:r w:rsidRPr="004E067B">
              <w:rPr>
                <w:rFonts w:ascii="Sylfaen" w:hAnsi="Sylfaen" w:cs="Sylfaen"/>
                <w:b/>
                <w:bCs/>
                <w:sz w:val="22"/>
                <w:szCs w:val="22"/>
              </w:rPr>
              <w:t>րդ</w:t>
            </w:r>
            <w:r w:rsidRPr="004E067B">
              <w:rPr>
                <w:rFonts w:ascii="Arial Armenian" w:hAnsi="Arial Armenian" w:cs="Arial"/>
                <w:b/>
                <w:bCs/>
                <w:sz w:val="22"/>
                <w:szCs w:val="22"/>
              </w:rPr>
              <w:t xml:space="preserve"> </w:t>
            </w:r>
            <w:r w:rsidRPr="004E067B">
              <w:rPr>
                <w:rFonts w:ascii="Sylfaen" w:hAnsi="Sylfaen" w:cs="Sylfaen"/>
                <w:b/>
                <w:bCs/>
                <w:sz w:val="22"/>
                <w:szCs w:val="22"/>
              </w:rPr>
              <w:t>բաժնի</w:t>
            </w:r>
          </w:p>
        </w:tc>
        <w:tc>
          <w:tcPr>
            <w:tcW w:w="735" w:type="dxa"/>
            <w:tcBorders>
              <w:top w:val="nil"/>
              <w:left w:val="nil"/>
              <w:bottom w:val="single" w:sz="4" w:space="0" w:color="auto"/>
              <w:right w:val="single" w:sz="4" w:space="0" w:color="auto"/>
            </w:tcBorders>
            <w:shd w:val="clear" w:color="000000" w:fill="DA9694"/>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 </w:t>
            </w:r>
          </w:p>
        </w:tc>
        <w:tc>
          <w:tcPr>
            <w:tcW w:w="904" w:type="dxa"/>
            <w:tcBorders>
              <w:top w:val="nil"/>
              <w:left w:val="nil"/>
              <w:bottom w:val="single" w:sz="4" w:space="0" w:color="auto"/>
              <w:right w:val="single" w:sz="4" w:space="0" w:color="auto"/>
            </w:tcBorders>
            <w:shd w:val="clear" w:color="000000" w:fill="DA9694"/>
            <w:vAlign w:val="center"/>
            <w:hideMark/>
          </w:tcPr>
          <w:p w:rsidR="004E067B" w:rsidRPr="004E067B" w:rsidRDefault="004E067B" w:rsidP="004E067B">
            <w:pPr>
              <w:jc w:val="center"/>
              <w:rPr>
                <w:rFonts w:ascii="Arial Armenian" w:hAnsi="Arial Armenian" w:cs="Arial"/>
                <w:sz w:val="22"/>
                <w:szCs w:val="22"/>
              </w:rPr>
            </w:pPr>
            <w:r w:rsidRPr="004E067B">
              <w:rPr>
                <w:rFonts w:ascii="Arial Armenian" w:hAnsi="Arial Armenian" w:cs="Arial"/>
                <w:sz w:val="22"/>
                <w:szCs w:val="22"/>
              </w:rPr>
              <w:t> </w:t>
            </w:r>
          </w:p>
        </w:tc>
        <w:tc>
          <w:tcPr>
            <w:tcW w:w="1185" w:type="dxa"/>
            <w:tcBorders>
              <w:top w:val="nil"/>
              <w:left w:val="nil"/>
              <w:bottom w:val="single" w:sz="4" w:space="0" w:color="auto"/>
              <w:right w:val="single" w:sz="4" w:space="0" w:color="auto"/>
            </w:tcBorders>
            <w:shd w:val="clear" w:color="000000" w:fill="DA9694"/>
            <w:noWrap/>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000000" w:fill="DA9694"/>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47,918</w:t>
            </w:r>
          </w:p>
        </w:tc>
      </w:tr>
      <w:tr w:rsidR="004E067B" w:rsidRPr="004E067B" w:rsidTr="004E067B">
        <w:trPr>
          <w:trHeight w:val="360"/>
        </w:trPr>
        <w:tc>
          <w:tcPr>
            <w:tcW w:w="710" w:type="dxa"/>
            <w:tcBorders>
              <w:top w:val="nil"/>
              <w:left w:val="single" w:sz="4" w:space="0" w:color="auto"/>
              <w:bottom w:val="single" w:sz="4" w:space="0" w:color="auto"/>
              <w:right w:val="single" w:sz="4" w:space="0" w:color="auto"/>
            </w:tcBorders>
            <w:shd w:val="clear" w:color="000000" w:fill="CCC0DA"/>
            <w:vAlign w:val="center"/>
            <w:hideMark/>
          </w:tcPr>
          <w:p w:rsidR="004E067B" w:rsidRPr="004E067B" w:rsidRDefault="004E067B" w:rsidP="004E067B">
            <w:pPr>
              <w:jc w:val="center"/>
              <w:rPr>
                <w:sz w:val="22"/>
                <w:szCs w:val="22"/>
              </w:rPr>
            </w:pPr>
            <w:r w:rsidRPr="004E067B">
              <w:rPr>
                <w:sz w:val="22"/>
                <w:szCs w:val="22"/>
              </w:rPr>
              <w:t> </w:t>
            </w:r>
          </w:p>
        </w:tc>
        <w:tc>
          <w:tcPr>
            <w:tcW w:w="992" w:type="dxa"/>
            <w:tcBorders>
              <w:top w:val="nil"/>
              <w:left w:val="nil"/>
              <w:bottom w:val="single" w:sz="4" w:space="0" w:color="auto"/>
              <w:right w:val="single" w:sz="4" w:space="0" w:color="auto"/>
            </w:tcBorders>
            <w:shd w:val="clear" w:color="000000" w:fill="CCC0DA"/>
            <w:vAlign w:val="center"/>
            <w:hideMark/>
          </w:tcPr>
          <w:p w:rsidR="004E067B" w:rsidRPr="004E067B" w:rsidRDefault="004E067B" w:rsidP="004E067B">
            <w:pPr>
              <w:jc w:val="center"/>
              <w:rPr>
                <w:sz w:val="22"/>
                <w:szCs w:val="22"/>
              </w:rPr>
            </w:pPr>
            <w:r w:rsidRPr="004E067B">
              <w:rPr>
                <w:sz w:val="22"/>
                <w:szCs w:val="22"/>
              </w:rPr>
              <w:t> </w:t>
            </w:r>
          </w:p>
        </w:tc>
        <w:tc>
          <w:tcPr>
            <w:tcW w:w="4536" w:type="dxa"/>
            <w:tcBorders>
              <w:top w:val="nil"/>
              <w:left w:val="nil"/>
              <w:bottom w:val="single" w:sz="4" w:space="0" w:color="auto"/>
              <w:right w:val="single" w:sz="4" w:space="0" w:color="auto"/>
            </w:tcBorders>
            <w:shd w:val="clear" w:color="000000" w:fill="CCC0DA"/>
            <w:vAlign w:val="center"/>
            <w:hideMark/>
          </w:tcPr>
          <w:p w:rsidR="004E067B" w:rsidRPr="004E067B" w:rsidRDefault="004E067B" w:rsidP="004E067B">
            <w:pPr>
              <w:rPr>
                <w:rFonts w:ascii="Times Armenian" w:hAnsi="Times Armenian" w:cs="Arial"/>
                <w:b/>
                <w:bCs/>
                <w:sz w:val="22"/>
                <w:szCs w:val="22"/>
              </w:rPr>
            </w:pPr>
            <w:r w:rsidRPr="004E067B">
              <w:rPr>
                <w:rFonts w:ascii="Times Armenian" w:hAnsi="Times Armenian" w:cs="Arial"/>
                <w:b/>
                <w:bCs/>
                <w:sz w:val="22"/>
                <w:szCs w:val="22"/>
              </w:rPr>
              <w:t xml:space="preserve">ÀÝ¹³Ù»ÝÁ` Áëï 1-2 </w:t>
            </w:r>
            <w:r w:rsidRPr="004E067B">
              <w:rPr>
                <w:rFonts w:ascii="Sylfaen" w:hAnsi="Sylfaen" w:cs="Sylfaen"/>
                <w:b/>
                <w:bCs/>
                <w:sz w:val="22"/>
                <w:szCs w:val="22"/>
              </w:rPr>
              <w:t>բաժինների</w:t>
            </w:r>
            <w:r w:rsidRPr="004E067B">
              <w:rPr>
                <w:rFonts w:ascii="Times Armenian" w:hAnsi="Times Armenian" w:cs="Arial"/>
                <w:b/>
                <w:bCs/>
                <w:sz w:val="22"/>
                <w:szCs w:val="22"/>
              </w:rPr>
              <w:t xml:space="preserve"> </w:t>
            </w:r>
          </w:p>
        </w:tc>
        <w:tc>
          <w:tcPr>
            <w:tcW w:w="735" w:type="dxa"/>
            <w:tcBorders>
              <w:top w:val="nil"/>
              <w:left w:val="nil"/>
              <w:bottom w:val="single" w:sz="4" w:space="0" w:color="auto"/>
              <w:right w:val="single" w:sz="4" w:space="0" w:color="auto"/>
            </w:tcBorders>
            <w:shd w:val="clear" w:color="000000" w:fill="CCC0DA"/>
            <w:vAlign w:val="center"/>
            <w:hideMark/>
          </w:tcPr>
          <w:p w:rsidR="004E067B" w:rsidRPr="004E067B" w:rsidRDefault="004E067B" w:rsidP="004E067B">
            <w:pPr>
              <w:jc w:val="center"/>
              <w:rPr>
                <w:rFonts w:ascii="Times Armenian" w:hAnsi="Times Armenian" w:cs="Arial"/>
                <w:b/>
                <w:bCs/>
                <w:sz w:val="22"/>
                <w:szCs w:val="22"/>
              </w:rPr>
            </w:pPr>
            <w:r w:rsidRPr="004E067B">
              <w:rPr>
                <w:rFonts w:ascii="Times Armenian" w:hAnsi="Times Armenian" w:cs="Arial"/>
                <w:b/>
                <w:bCs/>
                <w:sz w:val="22"/>
                <w:szCs w:val="22"/>
              </w:rPr>
              <w:t> </w:t>
            </w:r>
          </w:p>
        </w:tc>
        <w:tc>
          <w:tcPr>
            <w:tcW w:w="904" w:type="dxa"/>
            <w:tcBorders>
              <w:top w:val="nil"/>
              <w:left w:val="nil"/>
              <w:bottom w:val="single" w:sz="4" w:space="0" w:color="auto"/>
              <w:right w:val="single" w:sz="4" w:space="0" w:color="auto"/>
            </w:tcBorders>
            <w:shd w:val="clear" w:color="000000" w:fill="CCC0DA"/>
            <w:vAlign w:val="center"/>
            <w:hideMark/>
          </w:tcPr>
          <w:p w:rsidR="004E067B" w:rsidRPr="004E067B" w:rsidRDefault="004E067B" w:rsidP="004E067B">
            <w:pPr>
              <w:jc w:val="center"/>
              <w:rPr>
                <w:rFonts w:ascii="Times Armenian" w:hAnsi="Times Armenian" w:cs="Arial"/>
                <w:b/>
                <w:bCs/>
                <w:sz w:val="22"/>
                <w:szCs w:val="22"/>
              </w:rPr>
            </w:pPr>
            <w:r w:rsidRPr="004E067B">
              <w:rPr>
                <w:rFonts w:ascii="Times Armenian" w:hAnsi="Times Armenian" w:cs="Arial"/>
                <w:b/>
                <w:bCs/>
                <w:sz w:val="22"/>
                <w:szCs w:val="22"/>
              </w:rPr>
              <w:t> </w:t>
            </w:r>
          </w:p>
        </w:tc>
        <w:tc>
          <w:tcPr>
            <w:tcW w:w="1185" w:type="dxa"/>
            <w:tcBorders>
              <w:top w:val="nil"/>
              <w:left w:val="nil"/>
              <w:bottom w:val="single" w:sz="4" w:space="0" w:color="auto"/>
              <w:right w:val="single" w:sz="4" w:space="0" w:color="auto"/>
            </w:tcBorders>
            <w:shd w:val="clear" w:color="000000" w:fill="CCC0DA"/>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000000" w:fill="CCC0DA"/>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83,333</w:t>
            </w:r>
          </w:p>
        </w:tc>
      </w:tr>
      <w:tr w:rsidR="004E067B" w:rsidRPr="004E067B" w:rsidTr="004E067B">
        <w:trPr>
          <w:trHeight w:val="34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 </w:t>
            </w:r>
          </w:p>
        </w:tc>
        <w:tc>
          <w:tcPr>
            <w:tcW w:w="453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rPr>
                <w:rFonts w:ascii="Times Armenian" w:hAnsi="Times Armenian" w:cs="Arial"/>
                <w:sz w:val="22"/>
                <w:szCs w:val="22"/>
              </w:rPr>
            </w:pPr>
            <w:r w:rsidRPr="004E067B">
              <w:rPr>
                <w:rFonts w:ascii="Times Armenian" w:hAnsi="Times Armenian" w:cs="Arial"/>
                <w:sz w:val="22"/>
                <w:szCs w:val="22"/>
              </w:rPr>
              <w:t>²²Ð 20%</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b/>
                <w:bCs/>
                <w:sz w:val="22"/>
                <w:szCs w:val="22"/>
              </w:rPr>
            </w:pPr>
            <w:r w:rsidRPr="004E067B">
              <w:rPr>
                <w:rFonts w:ascii="Times Armenian" w:hAnsi="Times Armenian" w:cs="Arial"/>
                <w:b/>
                <w:bCs/>
                <w:sz w:val="22"/>
                <w:szCs w:val="22"/>
              </w:rPr>
              <w:t> </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b/>
                <w:bCs/>
                <w:sz w:val="22"/>
                <w:szCs w:val="22"/>
              </w:rPr>
            </w:pPr>
            <w:r w:rsidRPr="004E067B">
              <w:rPr>
                <w:rFonts w:ascii="Times Armenian" w:hAnsi="Times Armenian" w:cs="Arial"/>
                <w:b/>
                <w:bCs/>
                <w:sz w:val="22"/>
                <w:szCs w:val="22"/>
              </w:rPr>
              <w:t> </w:t>
            </w:r>
          </w:p>
        </w:tc>
        <w:tc>
          <w:tcPr>
            <w:tcW w:w="118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bottom"/>
            <w:hideMark/>
          </w:tcPr>
          <w:p w:rsidR="004E067B" w:rsidRPr="004E067B" w:rsidRDefault="004E067B" w:rsidP="004E067B">
            <w:pPr>
              <w:rPr>
                <w:rFonts w:ascii="Arial Armenian" w:hAnsi="Arial Armenian" w:cs="Arial"/>
                <w:b/>
                <w:bCs/>
                <w:sz w:val="20"/>
                <w:szCs w:val="20"/>
              </w:rPr>
            </w:pPr>
            <w:r w:rsidRPr="004E067B">
              <w:rPr>
                <w:rFonts w:ascii="Arial Armenian" w:hAnsi="Arial Armenian" w:cs="Arial"/>
                <w:b/>
                <w:bCs/>
                <w:sz w:val="20"/>
                <w:szCs w:val="20"/>
              </w:rPr>
              <w:t> </w:t>
            </w:r>
          </w:p>
        </w:tc>
      </w:tr>
      <w:tr w:rsidR="004E067B" w:rsidRPr="004E067B" w:rsidTr="004E067B">
        <w:trPr>
          <w:trHeight w:val="34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sz w:val="22"/>
                <w:szCs w:val="22"/>
              </w:rPr>
            </w:pPr>
            <w:r w:rsidRPr="004E067B">
              <w:rPr>
                <w:sz w:val="22"/>
                <w:szCs w:val="22"/>
              </w:rPr>
              <w:t> </w:t>
            </w:r>
          </w:p>
        </w:tc>
        <w:tc>
          <w:tcPr>
            <w:tcW w:w="4536" w:type="dxa"/>
            <w:tcBorders>
              <w:top w:val="nil"/>
              <w:left w:val="nil"/>
              <w:bottom w:val="double" w:sz="6"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b/>
                <w:bCs/>
                <w:sz w:val="22"/>
                <w:szCs w:val="22"/>
              </w:rPr>
            </w:pPr>
            <w:r w:rsidRPr="004E067B">
              <w:rPr>
                <w:rFonts w:ascii="Times Armenian" w:hAnsi="Times Armenian" w:cs="Arial"/>
                <w:b/>
                <w:bCs/>
                <w:sz w:val="22"/>
                <w:szCs w:val="22"/>
              </w:rPr>
              <w:t>ÀÝ¹³Ù»ÝÁ` ²²Ð-áí</w:t>
            </w:r>
          </w:p>
        </w:tc>
        <w:tc>
          <w:tcPr>
            <w:tcW w:w="73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b/>
                <w:bCs/>
                <w:sz w:val="22"/>
                <w:szCs w:val="22"/>
              </w:rPr>
            </w:pPr>
            <w:r w:rsidRPr="004E067B">
              <w:rPr>
                <w:rFonts w:ascii="Times Armenian" w:hAnsi="Times Armenian" w:cs="Arial"/>
                <w:b/>
                <w:bCs/>
                <w:sz w:val="22"/>
                <w:szCs w:val="22"/>
              </w:rPr>
              <w:t> </w:t>
            </w:r>
          </w:p>
        </w:tc>
        <w:tc>
          <w:tcPr>
            <w:tcW w:w="904"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Times Armenian" w:hAnsi="Times Armenian" w:cs="Arial"/>
                <w:b/>
                <w:bCs/>
                <w:sz w:val="22"/>
                <w:szCs w:val="22"/>
              </w:rPr>
            </w:pPr>
            <w:r w:rsidRPr="004E067B">
              <w:rPr>
                <w:rFonts w:ascii="Times Armenian" w:hAnsi="Times Armenian" w:cs="Arial"/>
                <w:b/>
                <w:bCs/>
                <w:sz w:val="22"/>
                <w:szCs w:val="22"/>
              </w:rPr>
              <w:t> </w:t>
            </w:r>
          </w:p>
        </w:tc>
        <w:tc>
          <w:tcPr>
            <w:tcW w:w="1185"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1286" w:type="dxa"/>
            <w:tcBorders>
              <w:top w:val="nil"/>
              <w:left w:val="nil"/>
              <w:bottom w:val="single" w:sz="4" w:space="0" w:color="auto"/>
              <w:right w:val="single" w:sz="4" w:space="0" w:color="auto"/>
            </w:tcBorders>
            <w:shd w:val="clear" w:color="auto" w:fill="auto"/>
            <w:vAlign w:val="center"/>
            <w:hideMark/>
          </w:tcPr>
          <w:p w:rsidR="004E067B" w:rsidRPr="004E067B" w:rsidRDefault="004E067B" w:rsidP="004E067B">
            <w:pPr>
              <w:jc w:val="center"/>
              <w:rPr>
                <w:rFonts w:ascii="Arial Armenian" w:hAnsi="Arial Armenian" w:cs="Arial"/>
                <w:b/>
                <w:bCs/>
                <w:sz w:val="20"/>
                <w:szCs w:val="20"/>
              </w:rPr>
            </w:pPr>
            <w:r w:rsidRPr="004E067B">
              <w:rPr>
                <w:rFonts w:ascii="Arial Armenian" w:hAnsi="Arial Armenian" w:cs="Arial"/>
                <w:b/>
                <w:bCs/>
                <w:sz w:val="20"/>
                <w:szCs w:val="20"/>
              </w:rPr>
              <w:t> </w:t>
            </w:r>
          </w:p>
        </w:tc>
        <w:tc>
          <w:tcPr>
            <w:tcW w:w="931" w:type="dxa"/>
            <w:tcBorders>
              <w:top w:val="nil"/>
              <w:left w:val="nil"/>
              <w:bottom w:val="single" w:sz="4" w:space="0" w:color="auto"/>
              <w:right w:val="single" w:sz="4" w:space="0" w:color="auto"/>
            </w:tcBorders>
            <w:shd w:val="clear" w:color="auto" w:fill="auto"/>
            <w:noWrap/>
            <w:vAlign w:val="center"/>
            <w:hideMark/>
          </w:tcPr>
          <w:p w:rsidR="004E067B" w:rsidRPr="004E067B" w:rsidRDefault="004E067B" w:rsidP="004E067B">
            <w:pPr>
              <w:jc w:val="center"/>
              <w:rPr>
                <w:rFonts w:ascii="Times Armenian" w:hAnsi="Times Armenian" w:cs="Arial"/>
                <w:sz w:val="22"/>
                <w:szCs w:val="22"/>
              </w:rPr>
            </w:pPr>
            <w:r w:rsidRPr="004E067B">
              <w:rPr>
                <w:rFonts w:ascii="Times Armenian" w:hAnsi="Times Armenian" w:cs="Arial"/>
                <w:sz w:val="22"/>
                <w:szCs w:val="22"/>
              </w:rPr>
              <w:t>100,000</w:t>
            </w:r>
          </w:p>
        </w:tc>
      </w:tr>
    </w:tbl>
    <w:p w:rsidR="00F02279" w:rsidRPr="00E6597C" w:rsidRDefault="00F02279" w:rsidP="00845B79">
      <w:pPr>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810CE6" w:rsidRDefault="00F02279" w:rsidP="00F02279">
      <w:pPr>
        <w:rPr>
          <w:rFonts w:ascii="GHEA Grapalat" w:hAnsi="GHEA Grapalat" w:cs="Sylfaen"/>
          <w:b/>
          <w:sz w:val="20"/>
          <w:szCs w:val="20"/>
          <w:lang w:val="af-ZA"/>
        </w:rPr>
      </w:pPr>
      <w:r w:rsidRPr="00810CE6">
        <w:rPr>
          <w:rFonts w:ascii="GHEA Grapalat" w:hAnsi="GHEA Grapalat" w:cs="Sylfaen"/>
          <w:b/>
          <w:sz w:val="20"/>
          <w:szCs w:val="20"/>
          <w:lang w:val="af-ZA"/>
        </w:rPr>
        <w:t xml:space="preserve">* Կապալառուն աշխատանքները կատարում է </w:t>
      </w:r>
      <w:r w:rsidR="008059A7" w:rsidRPr="00810CE6">
        <w:rPr>
          <w:rFonts w:ascii="GHEA Grapalat" w:hAnsi="GHEA Grapalat" w:cs="Sylfaen"/>
          <w:b/>
          <w:sz w:val="20"/>
          <w:szCs w:val="20"/>
          <w:lang w:val="af-ZA"/>
        </w:rPr>
        <w:t xml:space="preserve">ՀՀ Կոտայքի մարզ,գյուղ Գառնի </w:t>
      </w:r>
      <w:r w:rsidRPr="00810CE6">
        <w:rPr>
          <w:rFonts w:ascii="GHEA Grapalat" w:hAnsi="GHEA Grapalat" w:cs="Sylfaen"/>
          <w:b/>
          <w:sz w:val="20"/>
          <w:szCs w:val="20"/>
          <w:lang w:val="af-ZA"/>
        </w:rPr>
        <w:t>հասցեում:</w:t>
      </w:r>
    </w:p>
    <w:p w:rsidR="006015FC" w:rsidRPr="006015FC" w:rsidRDefault="00810CE6" w:rsidP="006015FC">
      <w:pPr>
        <w:jc w:val="both"/>
        <w:rPr>
          <w:rFonts w:ascii="GHEA Grapalat" w:hAnsi="GHEA Grapalat" w:cs="Sylfaen"/>
          <w:b/>
          <w:i/>
          <w:sz w:val="20"/>
          <w:szCs w:val="20"/>
          <w:lang w:val="pt-BR"/>
        </w:rPr>
      </w:pPr>
      <w:r w:rsidRPr="001A7DB8">
        <w:rPr>
          <w:rFonts w:ascii="GHEA Grapalat" w:hAnsi="GHEA Grapalat" w:cs="Sylfaen"/>
          <w:b/>
          <w:i/>
          <w:sz w:val="20"/>
          <w:szCs w:val="20"/>
          <w:highlight w:val="yellow"/>
          <w:lang w:val="af-ZA"/>
        </w:rPr>
        <w:t>**</w:t>
      </w:r>
      <w:r w:rsidR="006015FC" w:rsidRPr="001A7DB8">
        <w:rPr>
          <w:rFonts w:ascii="GHEA Grapalat" w:hAnsi="GHEA Grapalat" w:cs="Sylfaen"/>
          <w:b/>
          <w:i/>
          <w:sz w:val="20"/>
          <w:szCs w:val="20"/>
          <w:highlight w:val="yellow"/>
          <w:lang w:val="pt-BR"/>
        </w:rPr>
        <w:t>Պահանջի դեպքում ներկայացնում է նաև ապրանքն արտադրողից կամ վերջինիս ներկայացուցչից երաշխիքային նամակ կամ համապատասխանության սերտիֆիկատ:</w:t>
      </w:r>
      <w:r w:rsidR="006015FC" w:rsidRPr="006015FC">
        <w:rPr>
          <w:rFonts w:ascii="GHEA Grapalat" w:hAnsi="GHEA Grapalat" w:cs="Sylfaen"/>
          <w:b/>
          <w:i/>
          <w:sz w:val="20"/>
          <w:szCs w:val="20"/>
          <w:lang w:val="pt-BR"/>
        </w:rPr>
        <w:t xml:space="preserve"> </w:t>
      </w:r>
    </w:p>
    <w:p w:rsidR="00810CE6" w:rsidRPr="00810CE6" w:rsidRDefault="00810CE6" w:rsidP="00810CE6">
      <w:pPr>
        <w:rPr>
          <w:rFonts w:ascii="GHEA Grapalat" w:hAnsi="GHEA Grapalat"/>
          <w:b/>
          <w:bCs/>
          <w:i/>
          <w:sz w:val="20"/>
          <w:szCs w:val="20"/>
          <w:lang w:val="hy-AM"/>
        </w:rPr>
      </w:pPr>
      <w:r w:rsidRPr="00810CE6">
        <w:rPr>
          <w:rFonts w:ascii="GHEA Grapalat" w:hAnsi="GHEA Grapalat"/>
          <w:b/>
          <w:bCs/>
          <w:i/>
          <w:sz w:val="20"/>
          <w:szCs w:val="20"/>
          <w:lang w:val="hy-AM"/>
        </w:rPr>
        <w:t>**</w:t>
      </w:r>
      <w:r w:rsidRPr="00810CE6">
        <w:rPr>
          <w:rFonts w:ascii="GHEA Grapalat" w:hAnsi="GHEA Grapalat"/>
          <w:b/>
          <w:bCs/>
          <w:i/>
          <w:sz w:val="20"/>
          <w:szCs w:val="20"/>
          <w:lang w:val="pt-BR"/>
        </w:rPr>
        <w:t>*</w:t>
      </w:r>
      <w:r w:rsidRPr="00810CE6">
        <w:rPr>
          <w:rFonts w:ascii="GHEA Grapalat" w:hAnsi="GHEA Grapalat"/>
          <w:b/>
          <w:bCs/>
          <w:i/>
          <w:sz w:val="20"/>
          <w:szCs w:val="20"/>
          <w:lang w:val="hy-AM"/>
        </w:rPr>
        <w:t xml:space="preserve"> Գծագրերը կտրամադրվեն էլեկտրոնային կրիչով կամ էլեկտրոնային փոստով , պահանջի դեպքում՝ ծավալի մեծությամբ պայմանավորված:</w:t>
      </w:r>
    </w:p>
    <w:p w:rsidR="00F02279" w:rsidRPr="00810CE6" w:rsidRDefault="00F02279" w:rsidP="00F02279">
      <w:pPr>
        <w:ind w:firstLine="567"/>
        <w:jc w:val="right"/>
        <w:rPr>
          <w:rFonts w:ascii="GHEA Grapalat" w:hAnsi="GHEA Grapalat"/>
          <w:i/>
          <w:lang w:val="hy-AM"/>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Default="00F02279" w:rsidP="00F02279">
      <w:pPr>
        <w:ind w:firstLine="567"/>
        <w:jc w:val="right"/>
        <w:rPr>
          <w:rFonts w:ascii="GHEA Grapalat" w:hAnsi="GHEA Grapalat"/>
          <w:i/>
          <w:lang w:val="pt-BR"/>
        </w:rPr>
      </w:pPr>
    </w:p>
    <w:p w:rsidR="001A7DB8" w:rsidRDefault="001A7DB8" w:rsidP="00F02279">
      <w:pPr>
        <w:ind w:firstLine="567"/>
        <w:jc w:val="right"/>
        <w:rPr>
          <w:rFonts w:ascii="GHEA Grapalat" w:hAnsi="GHEA Grapalat"/>
          <w:i/>
          <w:lang w:val="pt-BR"/>
        </w:rPr>
      </w:pPr>
    </w:p>
    <w:p w:rsidR="001A7DB8" w:rsidRDefault="001A7DB8" w:rsidP="00F02279">
      <w:pPr>
        <w:ind w:firstLine="567"/>
        <w:jc w:val="right"/>
        <w:rPr>
          <w:rFonts w:ascii="GHEA Grapalat" w:hAnsi="GHEA Grapalat"/>
          <w:i/>
          <w:lang w:val="pt-BR"/>
        </w:rPr>
      </w:pPr>
    </w:p>
    <w:p w:rsidR="001A7DB8" w:rsidRDefault="001A7DB8" w:rsidP="00F02279">
      <w:pPr>
        <w:ind w:firstLine="567"/>
        <w:jc w:val="right"/>
        <w:rPr>
          <w:rFonts w:ascii="GHEA Grapalat" w:hAnsi="GHEA Grapalat"/>
          <w:i/>
          <w:lang w:val="pt-BR"/>
        </w:rPr>
      </w:pPr>
    </w:p>
    <w:p w:rsidR="001A7DB8" w:rsidRDefault="001A7DB8" w:rsidP="00F02279">
      <w:pPr>
        <w:ind w:firstLine="567"/>
        <w:jc w:val="right"/>
        <w:rPr>
          <w:rFonts w:ascii="GHEA Grapalat" w:hAnsi="GHEA Grapalat"/>
          <w:i/>
          <w:lang w:val="pt-BR"/>
        </w:rPr>
      </w:pPr>
    </w:p>
    <w:p w:rsidR="001A7DB8" w:rsidRDefault="001A7DB8" w:rsidP="00F02279">
      <w:pPr>
        <w:ind w:firstLine="567"/>
        <w:jc w:val="right"/>
        <w:rPr>
          <w:rFonts w:ascii="GHEA Grapalat" w:hAnsi="GHEA Grapalat"/>
          <w:i/>
          <w:lang w:val="pt-BR"/>
        </w:rPr>
      </w:pPr>
    </w:p>
    <w:p w:rsidR="001A7DB8" w:rsidRDefault="001A7DB8" w:rsidP="00F02279">
      <w:pPr>
        <w:ind w:firstLine="567"/>
        <w:jc w:val="right"/>
        <w:rPr>
          <w:rFonts w:ascii="GHEA Grapalat" w:hAnsi="GHEA Grapalat"/>
          <w:i/>
          <w:lang w:val="pt-BR"/>
        </w:rPr>
      </w:pPr>
    </w:p>
    <w:p w:rsidR="001A7DB8" w:rsidRDefault="001A7DB8" w:rsidP="00F02279">
      <w:pPr>
        <w:ind w:firstLine="567"/>
        <w:jc w:val="right"/>
        <w:rPr>
          <w:rFonts w:ascii="GHEA Grapalat" w:hAnsi="GHEA Grapalat"/>
          <w:i/>
          <w:lang w:val="pt-BR"/>
        </w:rPr>
      </w:pPr>
    </w:p>
    <w:p w:rsidR="001A7DB8" w:rsidRDefault="001A7DB8" w:rsidP="00F02279">
      <w:pPr>
        <w:ind w:firstLine="567"/>
        <w:jc w:val="right"/>
        <w:rPr>
          <w:rFonts w:ascii="GHEA Grapalat" w:hAnsi="GHEA Grapalat"/>
          <w:i/>
          <w:lang w:val="pt-BR"/>
        </w:rPr>
      </w:pPr>
    </w:p>
    <w:p w:rsidR="001A7DB8" w:rsidRDefault="001A7DB8" w:rsidP="00F02279">
      <w:pPr>
        <w:ind w:firstLine="567"/>
        <w:jc w:val="right"/>
        <w:rPr>
          <w:rFonts w:ascii="GHEA Grapalat" w:hAnsi="GHEA Grapalat"/>
          <w:i/>
          <w:lang w:val="pt-BR"/>
        </w:rPr>
      </w:pPr>
    </w:p>
    <w:p w:rsidR="001A7DB8" w:rsidRPr="00E6597C" w:rsidRDefault="001A7DB8"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i/>
          <w:lang w:val="pt-BR"/>
        </w:rPr>
      </w:pP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i/>
          <w:sz w:val="20"/>
          <w:szCs w:val="20"/>
        </w:rPr>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jc w:val="center"/>
        <w:rPr>
          <w:rFonts w:ascii="GHEA Grapalat" w:hAnsi="GHEA Grapalat" w:cs="Sylfaen"/>
          <w:b/>
          <w:lang w:val="pt-BR"/>
        </w:rPr>
      </w:pPr>
    </w:p>
    <w:p w:rsidR="00F02279" w:rsidRPr="00E6597C" w:rsidRDefault="00F02279" w:rsidP="00F02279">
      <w:pPr>
        <w:jc w:val="center"/>
        <w:rPr>
          <w:rFonts w:ascii="GHEA Grapalat" w:hAnsi="GHEA Grapalat" w:cs="Sylfaen"/>
          <w:b/>
          <w:lang w:val="pt-BR"/>
        </w:rPr>
      </w:pPr>
    </w:p>
    <w:p w:rsidR="00851C5F" w:rsidRPr="008059A7" w:rsidRDefault="00851C5F" w:rsidP="00851C5F">
      <w:pPr>
        <w:ind w:firstLine="567"/>
        <w:jc w:val="center"/>
        <w:rPr>
          <w:rFonts w:ascii="GHEA Grapalat" w:hAnsi="GHEA Grapalat" w:cs="Sylfaen"/>
          <w:lang w:val="hy-AM"/>
        </w:rPr>
      </w:pPr>
      <w:r w:rsidRPr="008059A7">
        <w:rPr>
          <w:rFonts w:ascii="GHEA Grapalat" w:hAnsi="GHEA Grapalat" w:cs="Sylfaen"/>
          <w:lang w:val="hy-AM"/>
        </w:rPr>
        <w:t>ՀՀ</w:t>
      </w:r>
      <w:r w:rsidRPr="00E6176D">
        <w:rPr>
          <w:rFonts w:ascii="GHEA Grapalat" w:hAnsi="GHEA Grapalat" w:cs="Sylfaen"/>
          <w:lang w:val="af-ZA"/>
        </w:rPr>
        <w:t xml:space="preserve"> </w:t>
      </w:r>
      <w:r w:rsidRPr="008059A7">
        <w:rPr>
          <w:rFonts w:ascii="GHEA Grapalat" w:hAnsi="GHEA Grapalat" w:cs="Sylfaen"/>
          <w:lang w:val="hy-AM"/>
        </w:rPr>
        <w:t>ԿՈՏԱՅՔԻ</w:t>
      </w:r>
      <w:r w:rsidRPr="00E6176D">
        <w:rPr>
          <w:rFonts w:ascii="GHEA Grapalat" w:hAnsi="GHEA Grapalat" w:cs="Sylfaen"/>
          <w:lang w:val="af-ZA"/>
        </w:rPr>
        <w:t xml:space="preserve"> </w:t>
      </w:r>
      <w:r w:rsidRPr="008059A7">
        <w:rPr>
          <w:rFonts w:ascii="GHEA Grapalat" w:hAnsi="GHEA Grapalat" w:cs="Sylfaen"/>
          <w:lang w:val="hy-AM"/>
        </w:rPr>
        <w:t>ՄԱՐԶԻ</w:t>
      </w:r>
      <w:r w:rsidRPr="00E6176D">
        <w:rPr>
          <w:rFonts w:ascii="GHEA Grapalat" w:hAnsi="GHEA Grapalat" w:cs="Sylfaen"/>
          <w:lang w:val="af-ZA"/>
        </w:rPr>
        <w:t xml:space="preserve"> </w:t>
      </w:r>
      <w:r w:rsidRPr="008059A7">
        <w:rPr>
          <w:rFonts w:ascii="GHEA Grapalat" w:hAnsi="GHEA Grapalat" w:cs="Sylfaen"/>
          <w:lang w:val="hy-AM"/>
        </w:rPr>
        <w:t>ԳԱՌՆԻ</w:t>
      </w:r>
      <w:r w:rsidRPr="00E6176D">
        <w:rPr>
          <w:rFonts w:ascii="GHEA Grapalat" w:hAnsi="GHEA Grapalat" w:cs="Sylfaen"/>
          <w:lang w:val="af-ZA"/>
        </w:rPr>
        <w:t xml:space="preserve"> </w:t>
      </w:r>
      <w:r w:rsidRPr="008059A7">
        <w:rPr>
          <w:rFonts w:ascii="GHEA Grapalat" w:hAnsi="GHEA Grapalat" w:cs="Sylfaen"/>
          <w:lang w:val="hy-AM"/>
        </w:rPr>
        <w:t>ԳՅՈՒՂԻ</w:t>
      </w:r>
      <w:r w:rsidRPr="00E6176D">
        <w:rPr>
          <w:rFonts w:ascii="GHEA Grapalat" w:hAnsi="GHEA Grapalat" w:cs="Sylfaen"/>
          <w:lang w:val="af-ZA"/>
        </w:rPr>
        <w:t xml:space="preserve"> </w:t>
      </w:r>
      <w:r w:rsidRPr="008059A7">
        <w:rPr>
          <w:rFonts w:ascii="GHEA Grapalat" w:hAnsi="GHEA Grapalat" w:cs="Sylfaen"/>
          <w:lang w:val="hy-AM"/>
        </w:rPr>
        <w:t>ԽՄԵԼՈՒ</w:t>
      </w:r>
      <w:r w:rsidRPr="00E6176D">
        <w:rPr>
          <w:rFonts w:ascii="GHEA Grapalat" w:hAnsi="GHEA Grapalat" w:cs="Sylfaen"/>
          <w:lang w:val="af-ZA"/>
        </w:rPr>
        <w:t xml:space="preserve"> </w:t>
      </w:r>
      <w:r w:rsidRPr="008059A7">
        <w:rPr>
          <w:rFonts w:ascii="GHEA Grapalat" w:hAnsi="GHEA Grapalat" w:cs="Sylfaen"/>
          <w:lang w:val="hy-AM"/>
        </w:rPr>
        <w:t>ՋՐԻ</w:t>
      </w:r>
      <w:r w:rsidRPr="00E6176D">
        <w:rPr>
          <w:rFonts w:ascii="GHEA Grapalat" w:hAnsi="GHEA Grapalat" w:cs="Sylfaen"/>
          <w:lang w:val="af-ZA"/>
        </w:rPr>
        <w:t xml:space="preserve"> </w:t>
      </w:r>
      <w:r w:rsidRPr="008059A7">
        <w:rPr>
          <w:rFonts w:ascii="GHEA Grapalat" w:hAnsi="GHEA Grapalat" w:cs="Sylfaen"/>
          <w:lang w:val="hy-AM"/>
        </w:rPr>
        <w:t>ՀԱՄԱԿԱՐԳԻ</w:t>
      </w:r>
      <w:r w:rsidRPr="00E6176D">
        <w:rPr>
          <w:rFonts w:ascii="GHEA Grapalat" w:hAnsi="GHEA Grapalat" w:cs="Sylfaen"/>
          <w:lang w:val="af-ZA"/>
        </w:rPr>
        <w:t xml:space="preserve"> </w:t>
      </w:r>
      <w:r w:rsidRPr="008059A7">
        <w:rPr>
          <w:rFonts w:ascii="GHEA Grapalat" w:hAnsi="GHEA Grapalat" w:cs="Sylfaen"/>
          <w:lang w:val="hy-AM"/>
        </w:rPr>
        <w:t>ՎԵՐԱԿԱՌՈՒՑՄԱՆ</w:t>
      </w:r>
      <w:r w:rsidRPr="00E6176D">
        <w:rPr>
          <w:rFonts w:ascii="GHEA Grapalat" w:hAnsi="GHEA Grapalat" w:cs="Sylfaen"/>
          <w:lang w:val="af-ZA"/>
        </w:rPr>
        <w:t xml:space="preserve"> </w:t>
      </w:r>
      <w:r w:rsidRPr="008059A7">
        <w:rPr>
          <w:rFonts w:ascii="GHEA Grapalat" w:hAnsi="GHEA Grapalat" w:cs="Sylfaen"/>
          <w:lang w:val="hy-AM"/>
        </w:rPr>
        <w:t>ԱՇԽԱՏԱՆՔՆԵՐԻ ԿԱՏԱՐՄԱՆ</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708"/>
        <w:gridCol w:w="2410"/>
        <w:gridCol w:w="2409"/>
        <w:gridCol w:w="1560"/>
      </w:tblGrid>
      <w:tr w:rsidR="00F02279" w:rsidRPr="00E6597C" w:rsidTr="00DC5D24">
        <w:trPr>
          <w:cantSplit/>
          <w:jc w:val="center"/>
        </w:trPr>
        <w:tc>
          <w:tcPr>
            <w:tcW w:w="540" w:type="dxa"/>
            <w:vMerge w:val="restart"/>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3708" w:type="dxa"/>
            <w:vMerge w:val="restart"/>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6379" w:type="dxa"/>
            <w:gridSpan w:val="3"/>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rsidTr="00DC5D24">
        <w:trPr>
          <w:cantSplit/>
          <w:trHeight w:val="586"/>
          <w:jc w:val="center"/>
        </w:trPr>
        <w:tc>
          <w:tcPr>
            <w:tcW w:w="540" w:type="dxa"/>
            <w:vMerge/>
            <w:vAlign w:val="center"/>
          </w:tcPr>
          <w:p w:rsidR="00F02279" w:rsidRPr="00E6597C" w:rsidRDefault="00F02279" w:rsidP="00545BDE">
            <w:pPr>
              <w:jc w:val="both"/>
              <w:rPr>
                <w:rFonts w:ascii="GHEA Grapalat" w:hAnsi="GHEA Grapalat"/>
                <w:sz w:val="20"/>
                <w:szCs w:val="20"/>
                <w:lang w:val="pt-BR"/>
              </w:rPr>
            </w:pPr>
          </w:p>
        </w:tc>
        <w:tc>
          <w:tcPr>
            <w:tcW w:w="3708" w:type="dxa"/>
            <w:vMerge/>
          </w:tcPr>
          <w:p w:rsidR="00F02279" w:rsidRPr="00E6597C" w:rsidRDefault="00F02279" w:rsidP="00545BDE">
            <w:pPr>
              <w:rPr>
                <w:rFonts w:ascii="GHEA Grapalat" w:hAnsi="GHEA Grapalat"/>
                <w:sz w:val="20"/>
                <w:szCs w:val="20"/>
                <w:lang w:val="pt-BR"/>
              </w:rPr>
            </w:pPr>
          </w:p>
        </w:tc>
        <w:tc>
          <w:tcPr>
            <w:tcW w:w="4819" w:type="dxa"/>
            <w:gridSpan w:val="2"/>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560"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D3540A" w:rsidRPr="00C00C71" w:rsidTr="00DC5D24">
        <w:trPr>
          <w:trHeight w:val="708"/>
          <w:jc w:val="center"/>
        </w:trPr>
        <w:tc>
          <w:tcPr>
            <w:tcW w:w="540" w:type="dxa"/>
            <w:vMerge w:val="restart"/>
            <w:vAlign w:val="center"/>
          </w:tcPr>
          <w:p w:rsidR="00D3540A" w:rsidRPr="00E6597C" w:rsidRDefault="00D3540A" w:rsidP="00D3540A">
            <w:pPr>
              <w:jc w:val="center"/>
              <w:rPr>
                <w:rFonts w:ascii="GHEA Grapalat" w:hAnsi="GHEA Grapalat"/>
                <w:sz w:val="20"/>
                <w:szCs w:val="20"/>
                <w:lang w:val="pt-BR"/>
              </w:rPr>
            </w:pPr>
            <w:r w:rsidRPr="00E6597C">
              <w:rPr>
                <w:rFonts w:ascii="GHEA Grapalat" w:hAnsi="GHEA Grapalat"/>
                <w:sz w:val="20"/>
                <w:szCs w:val="20"/>
                <w:lang w:val="pt-BR"/>
              </w:rPr>
              <w:t>1</w:t>
            </w:r>
          </w:p>
        </w:tc>
        <w:tc>
          <w:tcPr>
            <w:tcW w:w="3708" w:type="dxa"/>
            <w:vMerge w:val="restart"/>
            <w:vAlign w:val="center"/>
          </w:tcPr>
          <w:p w:rsidR="00D3540A" w:rsidRPr="00DC5D24" w:rsidRDefault="00D3540A" w:rsidP="00DC5D24">
            <w:pPr>
              <w:pStyle w:val="23"/>
              <w:spacing w:line="240" w:lineRule="auto"/>
              <w:ind w:firstLine="0"/>
              <w:jc w:val="center"/>
              <w:rPr>
                <w:rFonts w:ascii="GHEA Grapalat" w:hAnsi="GHEA Grapalat"/>
                <w:u w:val="single"/>
                <w:vertAlign w:val="subscript"/>
              </w:rPr>
            </w:pPr>
            <w:r w:rsidRPr="0008230E">
              <w:rPr>
                <w:rFonts w:ascii="GHEA Grapalat" w:hAnsi="GHEA Grapalat" w:cs="Sylfaen"/>
                <w:b/>
                <w:i/>
                <w:sz w:val="24"/>
                <w:szCs w:val="24"/>
                <w:lang w:val="en-AU"/>
              </w:rPr>
              <w:t>ՀՀ</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Կոտայքի</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մարզի</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Գառնի</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գյուղի</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խմելու</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ջրի</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համակարգի</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վերակառուց</w:t>
            </w:r>
            <w:r w:rsidRPr="0008230E">
              <w:rPr>
                <w:rFonts w:ascii="GHEA Grapalat" w:hAnsi="GHEA Grapalat" w:cs="Sylfaen"/>
                <w:b/>
                <w:i/>
                <w:sz w:val="24"/>
                <w:szCs w:val="24"/>
              </w:rPr>
              <w:t xml:space="preserve">ման  </w:t>
            </w:r>
            <w:r w:rsidRPr="00F6304F">
              <w:rPr>
                <w:rFonts w:ascii="GHEA Grapalat" w:hAnsi="GHEA Grapalat" w:cs="Sylfaen"/>
                <w:b/>
                <w:sz w:val="24"/>
                <w:szCs w:val="24"/>
              </w:rPr>
              <w:t>աշխատանքներ</w:t>
            </w:r>
          </w:p>
        </w:tc>
        <w:tc>
          <w:tcPr>
            <w:tcW w:w="2410" w:type="dxa"/>
            <w:vAlign w:val="center"/>
          </w:tcPr>
          <w:p w:rsidR="00D3540A" w:rsidRPr="003B3845" w:rsidRDefault="00A01D3C" w:rsidP="003B3845">
            <w:pPr>
              <w:jc w:val="center"/>
              <w:rPr>
                <w:rFonts w:ascii="GHEA Grapalat" w:hAnsi="GHEA Grapalat"/>
                <w:sz w:val="18"/>
                <w:lang w:val="hy-AM"/>
              </w:rPr>
            </w:pPr>
            <w:r>
              <w:rPr>
                <w:rFonts w:ascii="GHEA Grapalat" w:hAnsi="GHEA Grapalat" w:cs="Sylfaen"/>
                <w:b/>
                <w:i/>
                <w:color w:val="FF0000"/>
                <w:sz w:val="20"/>
                <w:lang w:val="hy-AM"/>
              </w:rPr>
              <w:t>համայնքային բյուջեի</w:t>
            </w:r>
            <w:r w:rsidRPr="00C00C71">
              <w:rPr>
                <w:rFonts w:ascii="GHEA Grapalat" w:hAnsi="GHEA Grapalat" w:cs="Sylfaen"/>
                <w:b/>
                <w:i/>
                <w:color w:val="FF0000"/>
                <w:sz w:val="20"/>
                <w:lang w:val="hy-AM"/>
              </w:rPr>
              <w:t xml:space="preserve"> մասննաբաժնի չափով</w:t>
            </w:r>
          </w:p>
        </w:tc>
        <w:tc>
          <w:tcPr>
            <w:tcW w:w="2409" w:type="dxa"/>
          </w:tcPr>
          <w:p w:rsidR="00A01D3C" w:rsidRPr="002B5FA6" w:rsidRDefault="00A01D3C" w:rsidP="003B3845">
            <w:pPr>
              <w:jc w:val="center"/>
              <w:rPr>
                <w:rFonts w:ascii="GHEA Grapalat" w:hAnsi="GHEA Grapalat"/>
                <w:sz w:val="18"/>
                <w:lang w:val="hy-AM"/>
              </w:rPr>
            </w:pPr>
            <w:r>
              <w:rPr>
                <w:rFonts w:ascii="GHEA Grapalat" w:hAnsi="GHEA Grapalat"/>
                <w:sz w:val="18"/>
                <w:lang w:val="hy-AM"/>
              </w:rPr>
              <w:t>Կ</w:t>
            </w:r>
            <w:r w:rsidRPr="002B5FA6">
              <w:rPr>
                <w:rFonts w:ascii="GHEA Grapalat" w:hAnsi="GHEA Grapalat"/>
                <w:sz w:val="18"/>
                <w:lang w:val="hy-AM"/>
              </w:rPr>
              <w:t>ողմերի միջև կնքվող</w:t>
            </w:r>
          </w:p>
          <w:p w:rsidR="00D3540A" w:rsidRPr="00851C5F" w:rsidRDefault="00A01D3C" w:rsidP="003B3845">
            <w:pPr>
              <w:jc w:val="center"/>
              <w:rPr>
                <w:rFonts w:ascii="GHEA Grapalat" w:hAnsi="GHEA Grapalat"/>
                <w:sz w:val="20"/>
                <w:szCs w:val="20"/>
                <w:lang w:val="af-ZA"/>
              </w:rPr>
            </w:pPr>
            <w:r>
              <w:rPr>
                <w:rFonts w:ascii="GHEA Grapalat" w:hAnsi="GHEA Grapalat"/>
                <w:sz w:val="18"/>
                <w:lang w:val="hy-AM"/>
              </w:rPr>
              <w:t>պայմանագիրը</w:t>
            </w:r>
            <w:r w:rsidRPr="002B5FA6">
              <w:rPr>
                <w:rFonts w:ascii="GHEA Grapalat" w:hAnsi="GHEA Grapalat"/>
                <w:sz w:val="18"/>
                <w:lang w:val="hy-AM"/>
              </w:rPr>
              <w:t xml:space="preserve"> ուժի մեջ մտնելու օրվանից սկսած</w:t>
            </w:r>
          </w:p>
        </w:tc>
        <w:tc>
          <w:tcPr>
            <w:tcW w:w="1560" w:type="dxa"/>
          </w:tcPr>
          <w:p w:rsidR="00D3540A" w:rsidRPr="00A01D3C" w:rsidRDefault="00A01D3C" w:rsidP="003B3845">
            <w:pPr>
              <w:jc w:val="center"/>
              <w:rPr>
                <w:rFonts w:ascii="GHEA Grapalat" w:hAnsi="GHEA Grapalat"/>
                <w:sz w:val="20"/>
                <w:szCs w:val="20"/>
                <w:lang w:val="ru-RU"/>
              </w:rPr>
            </w:pPr>
            <w:r>
              <w:rPr>
                <w:rFonts w:ascii="GHEA Grapalat" w:hAnsi="GHEA Grapalat"/>
                <w:sz w:val="20"/>
                <w:szCs w:val="20"/>
                <w:lang w:val="ru-RU"/>
              </w:rPr>
              <w:t>25.12.2021թ.</w:t>
            </w:r>
          </w:p>
        </w:tc>
      </w:tr>
      <w:tr w:rsidR="00D3540A" w:rsidRPr="00C00C71" w:rsidTr="00DC5D24">
        <w:trPr>
          <w:trHeight w:val="975"/>
          <w:jc w:val="center"/>
        </w:trPr>
        <w:tc>
          <w:tcPr>
            <w:tcW w:w="540" w:type="dxa"/>
            <w:vMerge/>
            <w:vAlign w:val="center"/>
          </w:tcPr>
          <w:p w:rsidR="00D3540A" w:rsidRPr="00E6597C" w:rsidRDefault="00D3540A" w:rsidP="00D3540A">
            <w:pPr>
              <w:jc w:val="center"/>
              <w:rPr>
                <w:rFonts w:ascii="GHEA Grapalat" w:hAnsi="GHEA Grapalat"/>
                <w:sz w:val="20"/>
                <w:szCs w:val="20"/>
                <w:lang w:val="pt-BR"/>
              </w:rPr>
            </w:pPr>
          </w:p>
        </w:tc>
        <w:tc>
          <w:tcPr>
            <w:tcW w:w="3708" w:type="dxa"/>
            <w:vMerge/>
            <w:vAlign w:val="center"/>
          </w:tcPr>
          <w:p w:rsidR="00D3540A" w:rsidRPr="00A01D3C" w:rsidRDefault="00D3540A" w:rsidP="00D3540A">
            <w:pPr>
              <w:pStyle w:val="23"/>
              <w:spacing w:line="240" w:lineRule="auto"/>
              <w:ind w:firstLine="0"/>
              <w:rPr>
                <w:rFonts w:ascii="GHEA Grapalat" w:hAnsi="GHEA Grapalat" w:cs="Sylfaen"/>
                <w:b/>
                <w:i/>
                <w:sz w:val="24"/>
                <w:szCs w:val="24"/>
              </w:rPr>
            </w:pPr>
          </w:p>
        </w:tc>
        <w:tc>
          <w:tcPr>
            <w:tcW w:w="2410" w:type="dxa"/>
            <w:vAlign w:val="center"/>
          </w:tcPr>
          <w:p w:rsidR="00A01D3C" w:rsidRDefault="00A01D3C" w:rsidP="00DC5D24">
            <w:pPr>
              <w:rPr>
                <w:rFonts w:ascii="GHEA Grapalat" w:hAnsi="GHEA Grapalat" w:cs="Sylfaen"/>
                <w:b/>
                <w:i/>
                <w:color w:val="FF0000"/>
                <w:sz w:val="20"/>
                <w:lang w:val="hy-AM"/>
              </w:rPr>
            </w:pPr>
            <w:r w:rsidRPr="00C00C71">
              <w:rPr>
                <w:rFonts w:ascii="GHEA Grapalat" w:hAnsi="GHEA Grapalat" w:cs="Sylfaen"/>
                <w:b/>
                <w:i/>
                <w:color w:val="FF0000"/>
                <w:sz w:val="20"/>
                <w:lang w:val="hy-AM"/>
              </w:rPr>
              <w:t>պ</w:t>
            </w:r>
            <w:r>
              <w:rPr>
                <w:rFonts w:ascii="GHEA Grapalat" w:hAnsi="GHEA Grapalat" w:cs="Sylfaen"/>
                <w:b/>
                <w:i/>
                <w:color w:val="FF0000"/>
                <w:sz w:val="20"/>
                <w:lang w:val="hy-AM"/>
              </w:rPr>
              <w:t>ետական բյուջեի</w:t>
            </w:r>
          </w:p>
          <w:p w:rsidR="00D3540A" w:rsidRDefault="00A01D3C" w:rsidP="00A01D3C">
            <w:pPr>
              <w:jc w:val="center"/>
              <w:rPr>
                <w:rFonts w:ascii="GHEA Grapalat" w:hAnsi="GHEA Grapalat"/>
                <w:sz w:val="18"/>
                <w:lang w:val="hy-AM"/>
              </w:rPr>
            </w:pPr>
            <w:r w:rsidRPr="00C00C71">
              <w:rPr>
                <w:rFonts w:ascii="GHEA Grapalat" w:hAnsi="GHEA Grapalat" w:cs="Sylfaen"/>
                <w:b/>
                <w:i/>
                <w:color w:val="FF0000"/>
                <w:sz w:val="20"/>
                <w:lang w:val="hy-AM"/>
              </w:rPr>
              <w:t>մասննաբաժնի չափով</w:t>
            </w:r>
          </w:p>
        </w:tc>
        <w:tc>
          <w:tcPr>
            <w:tcW w:w="2409" w:type="dxa"/>
            <w:vAlign w:val="center"/>
          </w:tcPr>
          <w:p w:rsidR="00D3540A" w:rsidRPr="002B5FA6" w:rsidRDefault="00D3540A" w:rsidP="00DC5D24">
            <w:pPr>
              <w:rPr>
                <w:rFonts w:ascii="GHEA Grapalat" w:hAnsi="GHEA Grapalat"/>
                <w:sz w:val="18"/>
                <w:lang w:val="hy-AM"/>
              </w:rPr>
            </w:pPr>
            <w:r w:rsidRPr="002B5FA6">
              <w:rPr>
                <w:rFonts w:ascii="GHEA Grapalat" w:hAnsi="GHEA Grapalat"/>
                <w:sz w:val="18"/>
                <w:lang w:val="hy-AM"/>
              </w:rPr>
              <w:t xml:space="preserve">Ֆինանսական միջոցներ նախատեսվելու դեպքում կողմերի միջև կնքվող </w:t>
            </w:r>
          </w:p>
          <w:p w:rsidR="00D3540A" w:rsidRDefault="00D3540A" w:rsidP="00D3540A">
            <w:pPr>
              <w:jc w:val="center"/>
              <w:rPr>
                <w:rFonts w:ascii="GHEA Grapalat" w:hAnsi="GHEA Grapalat"/>
                <w:sz w:val="18"/>
                <w:lang w:val="hy-AM"/>
              </w:rPr>
            </w:pPr>
            <w:r w:rsidRPr="002B5FA6">
              <w:rPr>
                <w:rFonts w:ascii="GHEA Grapalat" w:hAnsi="GHEA Grapalat"/>
                <w:sz w:val="18"/>
                <w:lang w:val="hy-AM"/>
              </w:rPr>
              <w:t>համաձայնագրի ուժի մեջ մտնելու օրվանից սկսած</w:t>
            </w:r>
          </w:p>
        </w:tc>
        <w:tc>
          <w:tcPr>
            <w:tcW w:w="1560" w:type="dxa"/>
            <w:vAlign w:val="center"/>
          </w:tcPr>
          <w:p w:rsidR="00D3540A" w:rsidRPr="00D3540A" w:rsidRDefault="00D3540A" w:rsidP="00DC5D24">
            <w:pPr>
              <w:rPr>
                <w:rFonts w:ascii="GHEA Grapalat" w:hAnsi="GHEA Grapalat"/>
                <w:sz w:val="20"/>
                <w:szCs w:val="20"/>
                <w:lang w:val="hy-AM"/>
              </w:rPr>
            </w:pPr>
            <w:r>
              <w:rPr>
                <w:rFonts w:ascii="GHEA Grapalat" w:hAnsi="GHEA Grapalat"/>
                <w:sz w:val="20"/>
                <w:szCs w:val="20"/>
                <w:lang w:val="ru-RU"/>
              </w:rPr>
              <w:t>29.07.2022թ</w:t>
            </w:r>
          </w:p>
        </w:tc>
      </w:tr>
      <w:tr w:rsidR="003B3845" w:rsidRPr="00851C5F" w:rsidTr="00DC5D24">
        <w:trPr>
          <w:cantSplit/>
          <w:trHeight w:val="747"/>
          <w:jc w:val="center"/>
        </w:trPr>
        <w:tc>
          <w:tcPr>
            <w:tcW w:w="4248" w:type="dxa"/>
            <w:gridSpan w:val="2"/>
            <w:vMerge w:val="restart"/>
            <w:vAlign w:val="center"/>
          </w:tcPr>
          <w:p w:rsidR="003B3845" w:rsidRPr="00E6597C" w:rsidRDefault="003B3845" w:rsidP="00DC5D24">
            <w:pPr>
              <w:jc w:val="cente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2410" w:type="dxa"/>
            <w:vAlign w:val="center"/>
          </w:tcPr>
          <w:p w:rsidR="003B3845" w:rsidRPr="003B3845" w:rsidRDefault="003B3845" w:rsidP="003B3845">
            <w:pPr>
              <w:jc w:val="center"/>
              <w:rPr>
                <w:rFonts w:ascii="GHEA Grapalat" w:hAnsi="GHEA Grapalat"/>
                <w:sz w:val="18"/>
                <w:lang w:val="hy-AM"/>
              </w:rPr>
            </w:pPr>
            <w:r>
              <w:rPr>
                <w:rFonts w:ascii="GHEA Grapalat" w:hAnsi="GHEA Grapalat" w:cs="Sylfaen"/>
                <w:b/>
                <w:i/>
                <w:color w:val="FF0000"/>
                <w:sz w:val="20"/>
                <w:lang w:val="hy-AM"/>
              </w:rPr>
              <w:t>համայնքային բյուջեի</w:t>
            </w:r>
            <w:r w:rsidRPr="00C00C71">
              <w:rPr>
                <w:rFonts w:ascii="GHEA Grapalat" w:hAnsi="GHEA Grapalat" w:cs="Sylfaen"/>
                <w:b/>
                <w:i/>
                <w:color w:val="FF0000"/>
                <w:sz w:val="20"/>
                <w:lang w:val="hy-AM"/>
              </w:rPr>
              <w:t xml:space="preserve"> մասննաբաժնի չափով</w:t>
            </w:r>
          </w:p>
        </w:tc>
        <w:tc>
          <w:tcPr>
            <w:tcW w:w="2409" w:type="dxa"/>
            <w:vAlign w:val="center"/>
          </w:tcPr>
          <w:p w:rsidR="003B3845" w:rsidRPr="002B5FA6" w:rsidRDefault="003B3845" w:rsidP="003B3845">
            <w:pPr>
              <w:jc w:val="center"/>
              <w:rPr>
                <w:rFonts w:ascii="GHEA Grapalat" w:hAnsi="GHEA Grapalat"/>
                <w:sz w:val="18"/>
                <w:lang w:val="hy-AM"/>
              </w:rPr>
            </w:pPr>
            <w:r>
              <w:rPr>
                <w:rFonts w:ascii="GHEA Grapalat" w:hAnsi="GHEA Grapalat"/>
                <w:sz w:val="18"/>
                <w:lang w:val="hy-AM"/>
              </w:rPr>
              <w:t>Կ</w:t>
            </w:r>
            <w:r w:rsidRPr="002B5FA6">
              <w:rPr>
                <w:rFonts w:ascii="GHEA Grapalat" w:hAnsi="GHEA Grapalat"/>
                <w:sz w:val="18"/>
                <w:lang w:val="hy-AM"/>
              </w:rPr>
              <w:t>ողմերի միջև կնքվող</w:t>
            </w:r>
          </w:p>
          <w:p w:rsidR="003B3845" w:rsidRPr="00851C5F" w:rsidRDefault="003B3845" w:rsidP="003B3845">
            <w:pPr>
              <w:jc w:val="center"/>
              <w:rPr>
                <w:rFonts w:ascii="GHEA Grapalat" w:hAnsi="GHEA Grapalat"/>
                <w:sz w:val="20"/>
                <w:szCs w:val="20"/>
                <w:lang w:val="af-ZA"/>
              </w:rPr>
            </w:pPr>
            <w:r>
              <w:rPr>
                <w:rFonts w:ascii="GHEA Grapalat" w:hAnsi="GHEA Grapalat"/>
                <w:sz w:val="18"/>
                <w:lang w:val="hy-AM"/>
              </w:rPr>
              <w:t>պայմանագիրը</w:t>
            </w:r>
            <w:r w:rsidRPr="002B5FA6">
              <w:rPr>
                <w:rFonts w:ascii="GHEA Grapalat" w:hAnsi="GHEA Grapalat"/>
                <w:sz w:val="18"/>
                <w:lang w:val="hy-AM"/>
              </w:rPr>
              <w:t xml:space="preserve"> ուժի մեջ մտնելու օրվանից սկսած</w:t>
            </w:r>
          </w:p>
        </w:tc>
        <w:tc>
          <w:tcPr>
            <w:tcW w:w="1560" w:type="dxa"/>
            <w:vAlign w:val="center"/>
          </w:tcPr>
          <w:p w:rsidR="003B3845" w:rsidRPr="00A01D3C" w:rsidRDefault="003B3845" w:rsidP="003B3845">
            <w:pPr>
              <w:jc w:val="center"/>
              <w:rPr>
                <w:rFonts w:ascii="GHEA Grapalat" w:hAnsi="GHEA Grapalat"/>
                <w:sz w:val="20"/>
                <w:szCs w:val="20"/>
                <w:lang w:val="ru-RU"/>
              </w:rPr>
            </w:pPr>
            <w:r>
              <w:rPr>
                <w:rFonts w:ascii="GHEA Grapalat" w:hAnsi="GHEA Grapalat"/>
                <w:sz w:val="20"/>
                <w:szCs w:val="20"/>
                <w:lang w:val="ru-RU"/>
              </w:rPr>
              <w:t>25.12.2021թ.</w:t>
            </w:r>
          </w:p>
        </w:tc>
      </w:tr>
      <w:tr w:rsidR="003B3845" w:rsidRPr="00851C5F" w:rsidTr="00DC5D24">
        <w:trPr>
          <w:cantSplit/>
          <w:trHeight w:val="947"/>
          <w:jc w:val="center"/>
        </w:trPr>
        <w:tc>
          <w:tcPr>
            <w:tcW w:w="4248" w:type="dxa"/>
            <w:gridSpan w:val="2"/>
            <w:vMerge/>
            <w:vAlign w:val="center"/>
          </w:tcPr>
          <w:p w:rsidR="003B3845" w:rsidRPr="00E6597C" w:rsidRDefault="003B3845" w:rsidP="003B3845">
            <w:pPr>
              <w:rPr>
                <w:rFonts w:ascii="GHEA Grapalat" w:hAnsi="GHEA Grapalat" w:cs="Sylfaen"/>
                <w:b/>
                <w:sz w:val="20"/>
                <w:szCs w:val="20"/>
                <w:lang w:val="pt-BR"/>
              </w:rPr>
            </w:pPr>
          </w:p>
        </w:tc>
        <w:tc>
          <w:tcPr>
            <w:tcW w:w="2410" w:type="dxa"/>
            <w:vAlign w:val="center"/>
          </w:tcPr>
          <w:p w:rsidR="003B3845" w:rsidRDefault="003B3845" w:rsidP="003B3845">
            <w:pPr>
              <w:jc w:val="center"/>
              <w:rPr>
                <w:rFonts w:ascii="GHEA Grapalat" w:hAnsi="GHEA Grapalat" w:cs="Sylfaen"/>
                <w:b/>
                <w:i/>
                <w:color w:val="FF0000"/>
                <w:sz w:val="20"/>
                <w:lang w:val="hy-AM"/>
              </w:rPr>
            </w:pPr>
            <w:r w:rsidRPr="00C00C71">
              <w:rPr>
                <w:rFonts w:ascii="GHEA Grapalat" w:hAnsi="GHEA Grapalat" w:cs="Sylfaen"/>
                <w:b/>
                <w:i/>
                <w:color w:val="FF0000"/>
                <w:sz w:val="20"/>
                <w:lang w:val="hy-AM"/>
              </w:rPr>
              <w:t>պ</w:t>
            </w:r>
            <w:r>
              <w:rPr>
                <w:rFonts w:ascii="GHEA Grapalat" w:hAnsi="GHEA Grapalat" w:cs="Sylfaen"/>
                <w:b/>
                <w:i/>
                <w:color w:val="FF0000"/>
                <w:sz w:val="20"/>
                <w:lang w:val="hy-AM"/>
              </w:rPr>
              <w:t>ետական բյուջեի</w:t>
            </w:r>
          </w:p>
          <w:p w:rsidR="003B3845" w:rsidRDefault="003B3845" w:rsidP="003B3845">
            <w:pPr>
              <w:jc w:val="center"/>
              <w:rPr>
                <w:rFonts w:ascii="GHEA Grapalat" w:hAnsi="GHEA Grapalat"/>
                <w:sz w:val="18"/>
                <w:lang w:val="hy-AM"/>
              </w:rPr>
            </w:pPr>
            <w:r w:rsidRPr="00C00C71">
              <w:rPr>
                <w:rFonts w:ascii="GHEA Grapalat" w:hAnsi="GHEA Grapalat" w:cs="Sylfaen"/>
                <w:b/>
                <w:i/>
                <w:color w:val="FF0000"/>
                <w:sz w:val="20"/>
                <w:lang w:val="hy-AM"/>
              </w:rPr>
              <w:t>մասննաբաժնի չափով</w:t>
            </w:r>
          </w:p>
        </w:tc>
        <w:tc>
          <w:tcPr>
            <w:tcW w:w="2409" w:type="dxa"/>
            <w:vAlign w:val="center"/>
          </w:tcPr>
          <w:p w:rsidR="003B3845" w:rsidRPr="002B5FA6" w:rsidRDefault="003B3845" w:rsidP="003B3845">
            <w:pPr>
              <w:jc w:val="center"/>
              <w:rPr>
                <w:rFonts w:ascii="GHEA Grapalat" w:hAnsi="GHEA Grapalat"/>
                <w:sz w:val="18"/>
                <w:lang w:val="hy-AM"/>
              </w:rPr>
            </w:pPr>
            <w:r w:rsidRPr="002B5FA6">
              <w:rPr>
                <w:rFonts w:ascii="GHEA Grapalat" w:hAnsi="GHEA Grapalat"/>
                <w:sz w:val="18"/>
                <w:lang w:val="hy-AM"/>
              </w:rPr>
              <w:t xml:space="preserve">Ֆինանսական միջոցներ նախատեսվելու դեպքում կողմերի միջև կնքվող </w:t>
            </w:r>
          </w:p>
          <w:p w:rsidR="003B3845" w:rsidRDefault="003B3845" w:rsidP="003B3845">
            <w:pPr>
              <w:jc w:val="center"/>
              <w:rPr>
                <w:rFonts w:ascii="GHEA Grapalat" w:hAnsi="GHEA Grapalat"/>
                <w:sz w:val="18"/>
                <w:lang w:val="hy-AM"/>
              </w:rPr>
            </w:pPr>
            <w:r w:rsidRPr="002B5FA6">
              <w:rPr>
                <w:rFonts w:ascii="GHEA Grapalat" w:hAnsi="GHEA Grapalat"/>
                <w:sz w:val="18"/>
                <w:lang w:val="hy-AM"/>
              </w:rPr>
              <w:t>համաձայնագրի ուժի մեջ մտնելու օրվանից սկսած</w:t>
            </w:r>
          </w:p>
        </w:tc>
        <w:tc>
          <w:tcPr>
            <w:tcW w:w="1560" w:type="dxa"/>
            <w:vAlign w:val="center"/>
          </w:tcPr>
          <w:p w:rsidR="003B3845" w:rsidRPr="00D3540A" w:rsidRDefault="003B3845" w:rsidP="003B3845">
            <w:pPr>
              <w:jc w:val="center"/>
              <w:rPr>
                <w:rFonts w:ascii="GHEA Grapalat" w:hAnsi="GHEA Grapalat"/>
                <w:sz w:val="20"/>
                <w:szCs w:val="20"/>
                <w:lang w:val="hy-AM"/>
              </w:rPr>
            </w:pPr>
            <w:r>
              <w:rPr>
                <w:rFonts w:ascii="GHEA Grapalat" w:hAnsi="GHEA Grapalat"/>
                <w:sz w:val="20"/>
                <w:szCs w:val="20"/>
                <w:lang w:val="ru-RU"/>
              </w:rPr>
              <w:t>29.07.2022թ</w:t>
            </w:r>
          </w:p>
        </w:tc>
      </w:tr>
    </w:tbl>
    <w:p w:rsidR="00F02279" w:rsidRPr="00E6597C" w:rsidRDefault="00F02279" w:rsidP="00F02279">
      <w:pPr>
        <w:keepNext/>
        <w:jc w:val="both"/>
        <w:outlineLvl w:val="3"/>
        <w:rPr>
          <w:rFonts w:ascii="GHEA Grapalat" w:hAnsi="GHEA Grapalat"/>
          <w:i/>
          <w:sz w:val="32"/>
          <w:lang w:val="pt-BR"/>
        </w:rPr>
      </w:pPr>
    </w:p>
    <w:p w:rsidR="00F02279" w:rsidRPr="00E6597C" w:rsidRDefault="00F02279"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jc w:val="both"/>
        <w:rPr>
          <w:rFonts w:ascii="GHEA Grapalat" w:hAnsi="GHEA Grapalat"/>
          <w:lang w:val="pt-BR"/>
        </w:rPr>
      </w:pPr>
    </w:p>
    <w:p w:rsidR="00F02279" w:rsidRPr="00E6597C" w:rsidRDefault="00F02279" w:rsidP="00F02279">
      <w:pPr>
        <w:rPr>
          <w:rFonts w:ascii="GHEA Grapalat" w:hAnsi="GHEA Grapalat"/>
          <w:lang w:val="pt-BR"/>
        </w:rPr>
      </w:pPr>
    </w:p>
    <w:p w:rsidR="00F02279" w:rsidRPr="00E6597C" w:rsidRDefault="00F02279" w:rsidP="00F02279">
      <w:pPr>
        <w:jc w:val="both"/>
        <w:rPr>
          <w:rFonts w:ascii="GHEA Grapalat" w:hAnsi="GHEA Grapalat"/>
          <w:i/>
          <w:sz w:val="18"/>
          <w:szCs w:val="18"/>
          <w:lang w:val="pt-BR"/>
        </w:rPr>
      </w:pPr>
      <w:r w:rsidRPr="00453036">
        <w:rPr>
          <w:rFonts w:ascii="GHEA Grapalat" w:hAnsi="GHEA Grapalat"/>
          <w:i/>
          <w:sz w:val="18"/>
          <w:szCs w:val="18"/>
          <w:highlight w:val="yellow"/>
          <w:lang w:val="pt-BR"/>
        </w:rPr>
        <w:t xml:space="preserve">** </w:t>
      </w:r>
      <w:r w:rsidRPr="00453036">
        <w:rPr>
          <w:rFonts w:ascii="GHEA Grapalat" w:hAnsi="GHEA Grapalat" w:cs="Sylfaen"/>
          <w:i/>
          <w:sz w:val="18"/>
          <w:szCs w:val="18"/>
          <w:highlight w:val="yellow"/>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p>
    <w:p w:rsidR="00F02279" w:rsidRPr="00E6597C" w:rsidRDefault="00F02279" w:rsidP="00F02279">
      <w:pPr>
        <w:rPr>
          <w:rFonts w:ascii="GHEA Grapalat" w:hAnsi="GHEA Grapalat"/>
          <w:lang w:val="pt-BR"/>
        </w:rPr>
      </w:pPr>
    </w:p>
    <w:p w:rsidR="00F02279" w:rsidRPr="00E6597C" w:rsidRDefault="00F02279" w:rsidP="00F02279">
      <w:pPr>
        <w:rPr>
          <w:rFonts w:ascii="GHEA Grapalat" w:hAnsi="GHEA Grapalat"/>
          <w:lang w:val="pt-BR"/>
        </w:rPr>
      </w:pPr>
    </w:p>
    <w:p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rsidR="00F02279" w:rsidRPr="00E6597C" w:rsidRDefault="00F02279" w:rsidP="00F02279">
      <w:pPr>
        <w:tabs>
          <w:tab w:val="left" w:pos="9540"/>
        </w:tabs>
        <w:rPr>
          <w:rFonts w:ascii="GHEA Grapalat" w:hAnsi="GHEA Grapalat"/>
          <w:sz w:val="20"/>
          <w:lang w:val="pt-BR"/>
        </w:rPr>
      </w:pPr>
    </w:p>
    <w:p w:rsidR="00F02279" w:rsidRPr="00E6597C" w:rsidRDefault="00F02279" w:rsidP="00F02279">
      <w:pPr>
        <w:tabs>
          <w:tab w:val="left" w:pos="9540"/>
        </w:tabs>
        <w:rPr>
          <w:rFonts w:ascii="GHEA Grapalat" w:hAnsi="GHEA Grapalat"/>
          <w:sz w:val="20"/>
          <w:lang w:val="pt-BR"/>
        </w:rPr>
      </w:pPr>
    </w:p>
    <w:p w:rsidR="00F02279" w:rsidRPr="00E6597C" w:rsidRDefault="00F02279" w:rsidP="00F02279">
      <w:pPr>
        <w:jc w:val="center"/>
        <w:rPr>
          <w:rFonts w:ascii="GHEA Grapalat" w:hAnsi="GHEA Grapalat"/>
          <w:sz w:val="20"/>
        </w:rPr>
      </w:pP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sz w:val="20"/>
        </w:rPr>
        <w:t>ՎՃԱՐՄԱՆ ԺԱՄԱՆԱԿԱՑՈՒՅՑ*</w:t>
      </w:r>
    </w:p>
    <w:p w:rsidR="00F02279" w:rsidRPr="00E6597C" w:rsidRDefault="00F02279" w:rsidP="00F02279">
      <w:pPr>
        <w:jc w:val="right"/>
        <w:rPr>
          <w:rFonts w:ascii="GHEA Grapalat" w:hAnsi="GHEA Grapalat"/>
          <w:sz w:val="20"/>
        </w:rPr>
      </w:pPr>
      <w:r w:rsidRPr="00E6597C">
        <w:rPr>
          <w:rFonts w:ascii="GHEA Grapalat" w:hAnsi="GHEA Grapalat"/>
          <w:sz w:val="20"/>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134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243"/>
        <w:gridCol w:w="2170"/>
        <w:gridCol w:w="464"/>
        <w:gridCol w:w="464"/>
        <w:gridCol w:w="464"/>
        <w:gridCol w:w="464"/>
        <w:gridCol w:w="464"/>
        <w:gridCol w:w="464"/>
        <w:gridCol w:w="464"/>
        <w:gridCol w:w="464"/>
        <w:gridCol w:w="464"/>
        <w:gridCol w:w="464"/>
        <w:gridCol w:w="464"/>
        <w:gridCol w:w="664"/>
        <w:gridCol w:w="709"/>
      </w:tblGrid>
      <w:tr w:rsidR="00F02279" w:rsidRPr="00E6597C" w:rsidTr="00851C5F">
        <w:tc>
          <w:tcPr>
            <w:tcW w:w="11341" w:type="dxa"/>
            <w:gridSpan w:val="16"/>
          </w:tcPr>
          <w:p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8379A4" w:rsidTr="00851C5F">
        <w:tc>
          <w:tcPr>
            <w:tcW w:w="1451"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243"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2170"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477" w:type="dxa"/>
            <w:gridSpan w:val="13"/>
            <w:vAlign w:val="center"/>
          </w:tcPr>
          <w:p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w:t>
            </w:r>
            <w:r w:rsidR="003948B8">
              <w:rPr>
                <w:rFonts w:ascii="GHEA Grapalat" w:hAnsi="GHEA Grapalat"/>
                <w:sz w:val="18"/>
                <w:lang w:val="es-ES"/>
              </w:rPr>
              <w:t>21</w:t>
            </w:r>
            <w:r w:rsidRPr="00E6597C">
              <w:rPr>
                <w:rFonts w:ascii="GHEA Grapalat" w:hAnsi="GHEA Grapalat"/>
                <w:sz w:val="18"/>
                <w:lang w:val="es-ES"/>
              </w:rPr>
              <w:t>թ-ին` ըստ ամիսների, այդ թվում**</w:t>
            </w:r>
          </w:p>
        </w:tc>
      </w:tr>
      <w:tr w:rsidR="00F02279" w:rsidRPr="00E6597C" w:rsidTr="00EE1E2C">
        <w:trPr>
          <w:trHeight w:val="1538"/>
        </w:trPr>
        <w:tc>
          <w:tcPr>
            <w:tcW w:w="1451" w:type="dxa"/>
          </w:tcPr>
          <w:p w:rsidR="00F02279" w:rsidRPr="00E6597C" w:rsidRDefault="00F02279" w:rsidP="00545BDE">
            <w:pPr>
              <w:jc w:val="center"/>
              <w:rPr>
                <w:rFonts w:ascii="GHEA Grapalat" w:hAnsi="GHEA Grapalat"/>
                <w:sz w:val="20"/>
                <w:lang w:val="es-ES"/>
              </w:rPr>
            </w:pPr>
          </w:p>
        </w:tc>
        <w:tc>
          <w:tcPr>
            <w:tcW w:w="1243" w:type="dxa"/>
          </w:tcPr>
          <w:p w:rsidR="00F02279" w:rsidRPr="00E6597C" w:rsidRDefault="00F02279" w:rsidP="00545BDE">
            <w:pPr>
              <w:jc w:val="center"/>
              <w:rPr>
                <w:rFonts w:ascii="GHEA Grapalat" w:hAnsi="GHEA Grapalat"/>
                <w:sz w:val="20"/>
                <w:lang w:val="es-ES"/>
              </w:rPr>
            </w:pPr>
          </w:p>
        </w:tc>
        <w:tc>
          <w:tcPr>
            <w:tcW w:w="2170" w:type="dxa"/>
          </w:tcPr>
          <w:p w:rsidR="00F02279" w:rsidRPr="00E6597C" w:rsidRDefault="00F02279" w:rsidP="00545BDE">
            <w:pPr>
              <w:jc w:val="center"/>
              <w:rPr>
                <w:rFonts w:ascii="GHEA Grapalat" w:hAnsi="GHEA Grapalat"/>
                <w:sz w:val="20"/>
                <w:lang w:val="es-ES"/>
              </w:rPr>
            </w:pPr>
          </w:p>
        </w:tc>
        <w:tc>
          <w:tcPr>
            <w:tcW w:w="46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4" w:type="dxa"/>
            <w:textDirection w:val="btLr"/>
            <w:vAlign w:val="center"/>
          </w:tcPr>
          <w:p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4" w:type="dxa"/>
            <w:textDirection w:val="btLr"/>
            <w:vAlign w:val="center"/>
          </w:tcPr>
          <w:p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6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6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6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6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6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6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664"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709" w:type="dxa"/>
            <w:vAlign w:val="center"/>
          </w:tcPr>
          <w:p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rsidR="00F02279" w:rsidRPr="00E6597C" w:rsidRDefault="00F02279" w:rsidP="00545BDE">
            <w:pPr>
              <w:jc w:val="center"/>
              <w:rPr>
                <w:rFonts w:ascii="GHEA Grapalat" w:hAnsi="GHEA Grapalat"/>
                <w:sz w:val="18"/>
                <w:lang w:val="es-ES"/>
              </w:rPr>
            </w:pPr>
          </w:p>
        </w:tc>
      </w:tr>
      <w:tr w:rsidR="00EE1E2C" w:rsidRPr="00EE1E2C" w:rsidTr="00EE1E2C">
        <w:trPr>
          <w:trHeight w:val="699"/>
        </w:trPr>
        <w:tc>
          <w:tcPr>
            <w:tcW w:w="1451" w:type="dxa"/>
            <w:vMerge w:val="restart"/>
            <w:vAlign w:val="center"/>
          </w:tcPr>
          <w:p w:rsidR="00EE1E2C" w:rsidRPr="00E6597C" w:rsidRDefault="00EE1E2C" w:rsidP="00EE1E2C">
            <w:pPr>
              <w:jc w:val="center"/>
              <w:rPr>
                <w:rFonts w:ascii="GHEA Grapalat" w:hAnsi="GHEA Grapalat"/>
                <w:sz w:val="20"/>
                <w:lang w:val="es-ES"/>
              </w:rPr>
            </w:pPr>
            <w:r>
              <w:rPr>
                <w:rFonts w:ascii="GHEA Grapalat" w:hAnsi="GHEA Grapalat"/>
                <w:sz w:val="20"/>
                <w:lang w:val="es-ES"/>
              </w:rPr>
              <w:t>1</w:t>
            </w:r>
          </w:p>
        </w:tc>
        <w:tc>
          <w:tcPr>
            <w:tcW w:w="1243" w:type="dxa"/>
            <w:vMerge w:val="restart"/>
            <w:vAlign w:val="center"/>
          </w:tcPr>
          <w:p w:rsidR="00EA677A" w:rsidRDefault="00EA677A" w:rsidP="00EA677A">
            <w:pPr>
              <w:jc w:val="center"/>
              <w:rPr>
                <w:rFonts w:ascii="Calibri" w:hAnsi="Calibri" w:cs="Arial"/>
                <w:sz w:val="22"/>
                <w:szCs w:val="22"/>
              </w:rPr>
            </w:pPr>
            <w:r>
              <w:rPr>
                <w:rFonts w:ascii="Calibri" w:hAnsi="Calibri" w:cs="Arial"/>
                <w:sz w:val="22"/>
                <w:szCs w:val="22"/>
              </w:rPr>
              <w:t>45231132</w:t>
            </w:r>
          </w:p>
          <w:p w:rsidR="00EE1E2C" w:rsidRPr="00E6597C" w:rsidRDefault="00EE1E2C" w:rsidP="00EE1E2C">
            <w:pPr>
              <w:jc w:val="center"/>
              <w:rPr>
                <w:rFonts w:ascii="GHEA Grapalat" w:hAnsi="GHEA Grapalat"/>
                <w:sz w:val="20"/>
                <w:lang w:val="es-ES"/>
              </w:rPr>
            </w:pPr>
          </w:p>
        </w:tc>
        <w:tc>
          <w:tcPr>
            <w:tcW w:w="2170" w:type="dxa"/>
            <w:vMerge w:val="restart"/>
            <w:vAlign w:val="center"/>
          </w:tcPr>
          <w:p w:rsidR="00EE1E2C" w:rsidRPr="00E6597C" w:rsidRDefault="00EE1E2C" w:rsidP="00EE1E2C">
            <w:pPr>
              <w:pStyle w:val="23"/>
              <w:spacing w:line="240" w:lineRule="auto"/>
              <w:ind w:firstLine="0"/>
              <w:jc w:val="center"/>
              <w:rPr>
                <w:rFonts w:ascii="GHEA Grapalat" w:hAnsi="GHEA Grapalat"/>
                <w:u w:val="single"/>
                <w:vertAlign w:val="subscript"/>
              </w:rPr>
            </w:pPr>
            <w:r w:rsidRPr="0008230E">
              <w:rPr>
                <w:rFonts w:ascii="GHEA Grapalat" w:hAnsi="GHEA Grapalat" w:cs="Sylfaen"/>
                <w:b/>
                <w:i/>
                <w:sz w:val="24"/>
                <w:szCs w:val="24"/>
                <w:lang w:val="en-AU"/>
              </w:rPr>
              <w:t>ՀՀ</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Կոտայքի</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մարզի</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Գառնի</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գյուղի</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խմելու</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ջրի</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համակարգի</w:t>
            </w:r>
            <w:r w:rsidRPr="0008230E">
              <w:rPr>
                <w:rFonts w:ascii="GHEA Grapalat" w:hAnsi="GHEA Grapalat" w:cs="Sylfaen"/>
                <w:b/>
                <w:i/>
                <w:sz w:val="24"/>
                <w:szCs w:val="24"/>
              </w:rPr>
              <w:t xml:space="preserve"> </w:t>
            </w:r>
            <w:r w:rsidRPr="0008230E">
              <w:rPr>
                <w:rFonts w:ascii="GHEA Grapalat" w:hAnsi="GHEA Grapalat" w:cs="Sylfaen"/>
                <w:b/>
                <w:i/>
                <w:sz w:val="24"/>
                <w:szCs w:val="24"/>
                <w:lang w:val="en-AU"/>
              </w:rPr>
              <w:t>վերակառուց</w:t>
            </w:r>
            <w:r w:rsidRPr="0008230E">
              <w:rPr>
                <w:rFonts w:ascii="GHEA Grapalat" w:hAnsi="GHEA Grapalat" w:cs="Sylfaen"/>
                <w:b/>
                <w:i/>
                <w:sz w:val="24"/>
                <w:szCs w:val="24"/>
              </w:rPr>
              <w:t xml:space="preserve">ման  </w:t>
            </w:r>
            <w:r w:rsidRPr="00F6304F">
              <w:rPr>
                <w:rFonts w:ascii="GHEA Grapalat" w:hAnsi="GHEA Grapalat" w:cs="Sylfaen"/>
                <w:b/>
                <w:sz w:val="24"/>
                <w:szCs w:val="24"/>
              </w:rPr>
              <w:t>աշխատանքներ</w:t>
            </w:r>
          </w:p>
        </w:tc>
        <w:tc>
          <w:tcPr>
            <w:tcW w:w="464" w:type="dxa"/>
          </w:tcPr>
          <w:p w:rsidR="00EE1E2C" w:rsidRPr="00851C5F" w:rsidRDefault="00EE1E2C" w:rsidP="00EE1E2C">
            <w:pPr>
              <w:jc w:val="center"/>
              <w:rPr>
                <w:rFonts w:ascii="GHEA Grapalat" w:hAnsi="GHEA Grapalat"/>
                <w:sz w:val="20"/>
                <w:lang w:val="pt-BR"/>
              </w:rPr>
            </w:pPr>
          </w:p>
          <w:p w:rsidR="00EE1E2C" w:rsidRPr="00851C5F" w:rsidRDefault="00EE1E2C" w:rsidP="00EE1E2C">
            <w:pPr>
              <w:jc w:val="center"/>
              <w:rPr>
                <w:rFonts w:ascii="GHEA Grapalat" w:hAnsi="GHEA Grapalat"/>
                <w:sz w:val="20"/>
                <w:lang w:val="pt-BR"/>
              </w:rPr>
            </w:pPr>
          </w:p>
          <w:p w:rsidR="00EE1E2C" w:rsidRPr="00851C5F" w:rsidRDefault="00EE1E2C" w:rsidP="00EE1E2C">
            <w:pPr>
              <w:jc w:val="center"/>
              <w:rPr>
                <w:rFonts w:ascii="GHEA Grapalat" w:hAnsi="GHEA Grapalat"/>
                <w:lang w:val="pt-BR"/>
              </w:rPr>
            </w:pPr>
            <w:r w:rsidRPr="00851C5F">
              <w:rPr>
                <w:rFonts w:ascii="GHEA Grapalat" w:hAnsi="GHEA Grapalat"/>
                <w:sz w:val="20"/>
                <w:lang w:val="pt-BR"/>
              </w:rPr>
              <w:t>... %</w:t>
            </w:r>
          </w:p>
        </w:tc>
        <w:tc>
          <w:tcPr>
            <w:tcW w:w="464" w:type="dxa"/>
          </w:tcPr>
          <w:p w:rsidR="00EE1E2C" w:rsidRPr="00851C5F" w:rsidRDefault="00EE1E2C" w:rsidP="00EE1E2C">
            <w:pPr>
              <w:jc w:val="center"/>
              <w:rPr>
                <w:rFonts w:ascii="GHEA Grapalat" w:hAnsi="GHEA Grapalat"/>
                <w:sz w:val="20"/>
                <w:lang w:val="pt-BR"/>
              </w:rPr>
            </w:pPr>
          </w:p>
          <w:p w:rsidR="00EE1E2C" w:rsidRPr="00851C5F" w:rsidRDefault="00EE1E2C" w:rsidP="00EE1E2C">
            <w:pPr>
              <w:jc w:val="center"/>
              <w:rPr>
                <w:rFonts w:ascii="GHEA Grapalat" w:hAnsi="GHEA Grapalat"/>
                <w:sz w:val="20"/>
                <w:lang w:val="pt-BR"/>
              </w:rPr>
            </w:pPr>
          </w:p>
          <w:p w:rsidR="00EE1E2C" w:rsidRPr="00851C5F" w:rsidRDefault="00EE1E2C" w:rsidP="00EE1E2C">
            <w:pPr>
              <w:jc w:val="center"/>
              <w:rPr>
                <w:rFonts w:ascii="GHEA Grapalat" w:hAnsi="GHEA Grapalat"/>
                <w:lang w:val="pt-BR"/>
              </w:rPr>
            </w:pPr>
            <w:r w:rsidRPr="00851C5F">
              <w:rPr>
                <w:rFonts w:ascii="GHEA Grapalat" w:hAnsi="GHEA Grapalat"/>
                <w:sz w:val="20"/>
                <w:lang w:val="pt-BR"/>
              </w:rPr>
              <w:t>... %</w:t>
            </w:r>
          </w:p>
        </w:tc>
        <w:tc>
          <w:tcPr>
            <w:tcW w:w="464" w:type="dxa"/>
          </w:tcPr>
          <w:p w:rsidR="00EE1E2C" w:rsidRPr="00851C5F" w:rsidRDefault="00EE1E2C" w:rsidP="00EE1E2C">
            <w:pPr>
              <w:jc w:val="center"/>
              <w:rPr>
                <w:rFonts w:ascii="GHEA Grapalat" w:hAnsi="GHEA Grapalat"/>
                <w:sz w:val="20"/>
                <w:lang w:val="pt-BR"/>
              </w:rPr>
            </w:pPr>
          </w:p>
          <w:p w:rsidR="00EE1E2C" w:rsidRPr="00851C5F" w:rsidRDefault="00EE1E2C" w:rsidP="00EE1E2C">
            <w:pPr>
              <w:jc w:val="center"/>
              <w:rPr>
                <w:rFonts w:ascii="GHEA Grapalat" w:hAnsi="GHEA Grapalat"/>
                <w:sz w:val="20"/>
                <w:lang w:val="pt-BR"/>
              </w:rPr>
            </w:pPr>
          </w:p>
          <w:p w:rsidR="00EE1E2C" w:rsidRPr="00851C5F" w:rsidRDefault="00EE1E2C" w:rsidP="00EE1E2C">
            <w:pPr>
              <w:jc w:val="center"/>
              <w:rPr>
                <w:rFonts w:ascii="GHEA Grapalat" w:hAnsi="GHEA Grapalat" w:cs="Arial"/>
                <w:sz w:val="18"/>
                <w:szCs w:val="18"/>
                <w:lang w:val="pt-BR"/>
              </w:rPr>
            </w:pPr>
            <w:r w:rsidRPr="00851C5F">
              <w:rPr>
                <w:rFonts w:ascii="GHEA Grapalat" w:hAnsi="GHEA Grapalat"/>
                <w:sz w:val="20"/>
                <w:lang w:val="pt-BR"/>
              </w:rPr>
              <w:t>... %</w:t>
            </w:r>
          </w:p>
        </w:tc>
        <w:tc>
          <w:tcPr>
            <w:tcW w:w="464" w:type="dxa"/>
          </w:tcPr>
          <w:p w:rsidR="00EE1E2C" w:rsidRPr="00851C5F" w:rsidRDefault="00EE1E2C" w:rsidP="00EE1E2C">
            <w:pPr>
              <w:jc w:val="center"/>
              <w:rPr>
                <w:rFonts w:ascii="GHEA Grapalat" w:hAnsi="GHEA Grapalat"/>
                <w:sz w:val="20"/>
                <w:lang w:val="pt-BR"/>
              </w:rPr>
            </w:pPr>
          </w:p>
          <w:p w:rsidR="00EE1E2C" w:rsidRPr="00851C5F" w:rsidRDefault="00EE1E2C" w:rsidP="00EE1E2C">
            <w:pPr>
              <w:jc w:val="center"/>
              <w:rPr>
                <w:rFonts w:ascii="GHEA Grapalat" w:hAnsi="GHEA Grapalat"/>
                <w:sz w:val="20"/>
                <w:lang w:val="pt-BR"/>
              </w:rPr>
            </w:pPr>
          </w:p>
          <w:p w:rsidR="00EE1E2C" w:rsidRPr="00851C5F" w:rsidRDefault="00EE1E2C" w:rsidP="00EE1E2C">
            <w:pPr>
              <w:jc w:val="center"/>
              <w:rPr>
                <w:rFonts w:ascii="GHEA Grapalat" w:hAnsi="GHEA Grapalat" w:cs="Arial"/>
                <w:sz w:val="18"/>
                <w:szCs w:val="18"/>
                <w:lang w:val="pt-BR"/>
              </w:rPr>
            </w:pPr>
            <w:r w:rsidRPr="00851C5F">
              <w:rPr>
                <w:rFonts w:ascii="GHEA Grapalat" w:hAnsi="GHEA Grapalat"/>
                <w:sz w:val="20"/>
                <w:lang w:val="pt-BR"/>
              </w:rPr>
              <w:t>... %</w:t>
            </w:r>
          </w:p>
        </w:tc>
        <w:tc>
          <w:tcPr>
            <w:tcW w:w="464" w:type="dxa"/>
          </w:tcPr>
          <w:p w:rsidR="00EE1E2C" w:rsidRPr="00851C5F" w:rsidRDefault="00EE1E2C" w:rsidP="00EE1E2C">
            <w:pPr>
              <w:jc w:val="center"/>
              <w:rPr>
                <w:rFonts w:ascii="GHEA Grapalat" w:hAnsi="GHEA Grapalat"/>
                <w:sz w:val="20"/>
                <w:lang w:val="pt-BR"/>
              </w:rPr>
            </w:pPr>
          </w:p>
          <w:p w:rsidR="00EE1E2C" w:rsidRPr="00851C5F" w:rsidRDefault="00EE1E2C" w:rsidP="00EE1E2C">
            <w:pPr>
              <w:jc w:val="center"/>
              <w:rPr>
                <w:rFonts w:ascii="GHEA Grapalat" w:hAnsi="GHEA Grapalat"/>
                <w:sz w:val="20"/>
                <w:lang w:val="pt-BR"/>
              </w:rPr>
            </w:pPr>
          </w:p>
          <w:p w:rsidR="00EE1E2C" w:rsidRPr="00851C5F" w:rsidRDefault="00EE1E2C" w:rsidP="00EE1E2C">
            <w:pPr>
              <w:jc w:val="center"/>
              <w:rPr>
                <w:rFonts w:ascii="GHEA Grapalat" w:hAnsi="GHEA Grapalat" w:cs="Arial"/>
                <w:sz w:val="18"/>
                <w:szCs w:val="18"/>
                <w:lang w:val="pt-BR"/>
              </w:rPr>
            </w:pPr>
            <w:r w:rsidRPr="00851C5F">
              <w:rPr>
                <w:rFonts w:ascii="GHEA Grapalat" w:hAnsi="GHEA Grapalat"/>
                <w:sz w:val="20"/>
                <w:lang w:val="pt-BR"/>
              </w:rPr>
              <w:t>... %</w:t>
            </w:r>
          </w:p>
        </w:tc>
        <w:tc>
          <w:tcPr>
            <w:tcW w:w="464" w:type="dxa"/>
          </w:tcPr>
          <w:p w:rsidR="00EE1E2C" w:rsidRPr="00851C5F" w:rsidRDefault="00EE1E2C" w:rsidP="00EE1E2C">
            <w:pPr>
              <w:jc w:val="center"/>
              <w:rPr>
                <w:rFonts w:ascii="GHEA Grapalat" w:hAnsi="GHEA Grapalat"/>
                <w:sz w:val="20"/>
                <w:lang w:val="pt-BR"/>
              </w:rPr>
            </w:pPr>
          </w:p>
          <w:p w:rsidR="00EE1E2C" w:rsidRPr="00851C5F" w:rsidRDefault="00EE1E2C" w:rsidP="00EE1E2C">
            <w:pPr>
              <w:jc w:val="center"/>
              <w:rPr>
                <w:rFonts w:ascii="GHEA Grapalat" w:hAnsi="GHEA Grapalat"/>
                <w:sz w:val="20"/>
                <w:lang w:val="pt-BR"/>
              </w:rPr>
            </w:pPr>
          </w:p>
          <w:p w:rsidR="00EE1E2C" w:rsidRPr="00851C5F" w:rsidRDefault="00EE1E2C" w:rsidP="00EE1E2C">
            <w:pPr>
              <w:jc w:val="center"/>
              <w:rPr>
                <w:rFonts w:ascii="GHEA Grapalat" w:hAnsi="GHEA Grapalat" w:cs="Arial"/>
                <w:sz w:val="18"/>
                <w:szCs w:val="18"/>
                <w:lang w:val="pt-BR"/>
              </w:rPr>
            </w:pPr>
            <w:r w:rsidRPr="00851C5F">
              <w:rPr>
                <w:rFonts w:ascii="GHEA Grapalat" w:hAnsi="GHEA Grapalat"/>
                <w:sz w:val="20"/>
                <w:lang w:val="pt-BR"/>
              </w:rPr>
              <w:t>... %</w:t>
            </w:r>
          </w:p>
        </w:tc>
        <w:tc>
          <w:tcPr>
            <w:tcW w:w="464" w:type="dxa"/>
          </w:tcPr>
          <w:p w:rsidR="00EE1E2C" w:rsidRPr="00851C5F" w:rsidRDefault="00EE1E2C" w:rsidP="00EE1E2C">
            <w:pPr>
              <w:jc w:val="center"/>
              <w:rPr>
                <w:rFonts w:ascii="GHEA Grapalat" w:hAnsi="GHEA Grapalat"/>
                <w:sz w:val="20"/>
                <w:lang w:val="pt-BR"/>
              </w:rPr>
            </w:pPr>
          </w:p>
          <w:p w:rsidR="00EE1E2C" w:rsidRPr="00851C5F" w:rsidRDefault="00EE1E2C" w:rsidP="00EE1E2C">
            <w:pPr>
              <w:jc w:val="center"/>
              <w:rPr>
                <w:rFonts w:ascii="GHEA Grapalat" w:hAnsi="GHEA Grapalat"/>
                <w:sz w:val="20"/>
                <w:lang w:val="pt-BR"/>
              </w:rPr>
            </w:pPr>
          </w:p>
          <w:p w:rsidR="00EE1E2C" w:rsidRPr="00851C5F" w:rsidRDefault="00EE1E2C" w:rsidP="00EE1E2C">
            <w:pPr>
              <w:jc w:val="center"/>
              <w:rPr>
                <w:rFonts w:ascii="GHEA Grapalat" w:hAnsi="GHEA Grapalat" w:cs="Arial"/>
                <w:sz w:val="18"/>
                <w:szCs w:val="18"/>
                <w:lang w:val="pt-BR"/>
              </w:rPr>
            </w:pPr>
            <w:r w:rsidRPr="00851C5F">
              <w:rPr>
                <w:rFonts w:ascii="GHEA Grapalat" w:hAnsi="GHEA Grapalat"/>
                <w:sz w:val="20"/>
                <w:lang w:val="pt-BR"/>
              </w:rPr>
              <w:t>... %</w:t>
            </w:r>
          </w:p>
        </w:tc>
        <w:tc>
          <w:tcPr>
            <w:tcW w:w="464" w:type="dxa"/>
          </w:tcPr>
          <w:p w:rsidR="00EE1E2C" w:rsidRPr="00851C5F" w:rsidRDefault="00EE1E2C" w:rsidP="00EE1E2C">
            <w:pPr>
              <w:jc w:val="center"/>
              <w:rPr>
                <w:rFonts w:ascii="GHEA Grapalat" w:hAnsi="GHEA Grapalat"/>
                <w:sz w:val="20"/>
                <w:lang w:val="pt-BR"/>
              </w:rPr>
            </w:pPr>
          </w:p>
          <w:p w:rsidR="00EE1E2C" w:rsidRPr="00851C5F" w:rsidRDefault="00EE1E2C" w:rsidP="00EE1E2C">
            <w:pPr>
              <w:jc w:val="center"/>
              <w:rPr>
                <w:rFonts w:ascii="GHEA Grapalat" w:hAnsi="GHEA Grapalat"/>
                <w:sz w:val="20"/>
                <w:lang w:val="pt-BR"/>
              </w:rPr>
            </w:pPr>
          </w:p>
          <w:p w:rsidR="00EE1E2C" w:rsidRPr="00851C5F" w:rsidRDefault="00EE1E2C" w:rsidP="00EE1E2C">
            <w:pPr>
              <w:jc w:val="center"/>
              <w:rPr>
                <w:rFonts w:ascii="GHEA Grapalat" w:hAnsi="GHEA Grapalat" w:cs="Arial"/>
                <w:sz w:val="18"/>
                <w:szCs w:val="18"/>
                <w:lang w:val="pt-BR"/>
              </w:rPr>
            </w:pPr>
            <w:r w:rsidRPr="00851C5F">
              <w:rPr>
                <w:rFonts w:ascii="GHEA Grapalat" w:hAnsi="GHEA Grapalat"/>
                <w:sz w:val="20"/>
                <w:lang w:val="pt-BR"/>
              </w:rPr>
              <w:t>... %</w:t>
            </w:r>
          </w:p>
        </w:tc>
        <w:tc>
          <w:tcPr>
            <w:tcW w:w="464" w:type="dxa"/>
          </w:tcPr>
          <w:p w:rsidR="00EE1E2C" w:rsidRPr="00851C5F" w:rsidRDefault="00EE1E2C" w:rsidP="00EE1E2C">
            <w:pPr>
              <w:jc w:val="center"/>
              <w:rPr>
                <w:rFonts w:ascii="GHEA Grapalat" w:hAnsi="GHEA Grapalat"/>
                <w:sz w:val="20"/>
                <w:lang w:val="pt-BR"/>
              </w:rPr>
            </w:pPr>
          </w:p>
          <w:p w:rsidR="00EE1E2C" w:rsidRPr="00851C5F" w:rsidRDefault="00EE1E2C" w:rsidP="00EE1E2C">
            <w:pPr>
              <w:jc w:val="center"/>
              <w:rPr>
                <w:rFonts w:ascii="GHEA Grapalat" w:hAnsi="GHEA Grapalat"/>
                <w:sz w:val="20"/>
                <w:lang w:val="pt-BR"/>
              </w:rPr>
            </w:pPr>
          </w:p>
          <w:p w:rsidR="00EE1E2C" w:rsidRPr="00851C5F" w:rsidRDefault="00EE1E2C" w:rsidP="00EE1E2C">
            <w:pPr>
              <w:jc w:val="center"/>
              <w:rPr>
                <w:rFonts w:ascii="GHEA Grapalat" w:hAnsi="GHEA Grapalat" w:cs="Arial"/>
                <w:sz w:val="18"/>
                <w:szCs w:val="18"/>
                <w:lang w:val="pt-BR"/>
              </w:rPr>
            </w:pPr>
            <w:r w:rsidRPr="00851C5F">
              <w:rPr>
                <w:rFonts w:ascii="GHEA Grapalat" w:hAnsi="GHEA Grapalat"/>
                <w:sz w:val="20"/>
                <w:lang w:val="pt-BR"/>
              </w:rPr>
              <w:t>... %</w:t>
            </w:r>
          </w:p>
        </w:tc>
        <w:tc>
          <w:tcPr>
            <w:tcW w:w="464" w:type="dxa"/>
          </w:tcPr>
          <w:p w:rsidR="00EE1E2C" w:rsidRPr="00851C5F" w:rsidRDefault="00EE1E2C" w:rsidP="00EE1E2C">
            <w:pPr>
              <w:jc w:val="center"/>
              <w:rPr>
                <w:rFonts w:ascii="GHEA Grapalat" w:hAnsi="GHEA Grapalat"/>
                <w:sz w:val="20"/>
                <w:lang w:val="pt-BR"/>
              </w:rPr>
            </w:pPr>
          </w:p>
          <w:p w:rsidR="00EE1E2C" w:rsidRPr="00851C5F" w:rsidRDefault="00EE1E2C" w:rsidP="00EE1E2C">
            <w:pPr>
              <w:jc w:val="center"/>
              <w:rPr>
                <w:rFonts w:ascii="GHEA Grapalat" w:hAnsi="GHEA Grapalat"/>
                <w:sz w:val="20"/>
                <w:lang w:val="pt-BR"/>
              </w:rPr>
            </w:pPr>
          </w:p>
          <w:p w:rsidR="00EE1E2C" w:rsidRPr="00851C5F" w:rsidRDefault="00EE1E2C" w:rsidP="00EE1E2C">
            <w:pPr>
              <w:jc w:val="center"/>
              <w:rPr>
                <w:rFonts w:ascii="GHEA Grapalat" w:hAnsi="GHEA Grapalat" w:cs="Arial"/>
                <w:sz w:val="18"/>
                <w:szCs w:val="18"/>
                <w:lang w:val="pt-BR"/>
              </w:rPr>
            </w:pPr>
            <w:r w:rsidRPr="00851C5F">
              <w:rPr>
                <w:rFonts w:ascii="GHEA Grapalat" w:hAnsi="GHEA Grapalat"/>
                <w:sz w:val="20"/>
                <w:lang w:val="pt-BR"/>
              </w:rPr>
              <w:t>... %</w:t>
            </w:r>
          </w:p>
        </w:tc>
        <w:tc>
          <w:tcPr>
            <w:tcW w:w="464" w:type="dxa"/>
          </w:tcPr>
          <w:p w:rsidR="00EE1E2C" w:rsidRPr="00851C5F" w:rsidRDefault="00EE1E2C" w:rsidP="00EE1E2C">
            <w:pPr>
              <w:jc w:val="center"/>
              <w:rPr>
                <w:rFonts w:ascii="GHEA Grapalat" w:hAnsi="GHEA Grapalat"/>
                <w:sz w:val="20"/>
                <w:lang w:val="pt-BR"/>
              </w:rPr>
            </w:pPr>
          </w:p>
          <w:p w:rsidR="00EE1E2C" w:rsidRPr="00851C5F" w:rsidRDefault="00EE1E2C" w:rsidP="00EE1E2C">
            <w:pPr>
              <w:jc w:val="center"/>
              <w:rPr>
                <w:rFonts w:ascii="GHEA Grapalat" w:hAnsi="GHEA Grapalat"/>
                <w:sz w:val="20"/>
                <w:lang w:val="pt-BR"/>
              </w:rPr>
            </w:pPr>
          </w:p>
          <w:p w:rsidR="00EE1E2C" w:rsidRPr="00851C5F" w:rsidRDefault="00EE1E2C" w:rsidP="00EE1E2C">
            <w:pPr>
              <w:jc w:val="center"/>
              <w:rPr>
                <w:rFonts w:ascii="GHEA Grapalat" w:hAnsi="GHEA Grapalat" w:cs="Arial"/>
                <w:sz w:val="18"/>
                <w:szCs w:val="18"/>
                <w:lang w:val="pt-BR"/>
              </w:rPr>
            </w:pPr>
            <w:r w:rsidRPr="00851C5F">
              <w:rPr>
                <w:rFonts w:ascii="GHEA Grapalat" w:hAnsi="GHEA Grapalat"/>
                <w:sz w:val="20"/>
                <w:lang w:val="pt-BR"/>
              </w:rPr>
              <w:t>... %</w:t>
            </w:r>
          </w:p>
        </w:tc>
        <w:tc>
          <w:tcPr>
            <w:tcW w:w="664" w:type="dxa"/>
          </w:tcPr>
          <w:p w:rsidR="00EE1E2C" w:rsidRPr="00344E30" w:rsidRDefault="00EE1E2C" w:rsidP="00EE1E2C">
            <w:pPr>
              <w:jc w:val="center"/>
              <w:rPr>
                <w:rFonts w:ascii="GHEA Grapalat" w:hAnsi="GHEA Grapalat"/>
                <w:sz w:val="18"/>
                <w:szCs w:val="18"/>
                <w:highlight w:val="yellow"/>
                <w:lang w:val="pt-BR"/>
              </w:rPr>
            </w:pPr>
          </w:p>
          <w:p w:rsidR="00EE1E2C" w:rsidRPr="00344E30" w:rsidRDefault="00EE1E2C" w:rsidP="00EE1E2C">
            <w:pPr>
              <w:jc w:val="center"/>
              <w:rPr>
                <w:rFonts w:ascii="GHEA Grapalat" w:hAnsi="GHEA Grapalat"/>
                <w:sz w:val="18"/>
                <w:szCs w:val="18"/>
                <w:highlight w:val="yellow"/>
                <w:lang w:val="pt-BR"/>
              </w:rPr>
            </w:pPr>
          </w:p>
          <w:p w:rsidR="00EE1E2C" w:rsidRPr="00344E30" w:rsidRDefault="00D3540A" w:rsidP="00EE1E2C">
            <w:pPr>
              <w:jc w:val="center"/>
              <w:rPr>
                <w:rFonts w:ascii="GHEA Grapalat" w:hAnsi="GHEA Grapalat" w:cs="Arial"/>
                <w:sz w:val="18"/>
                <w:szCs w:val="18"/>
                <w:highlight w:val="yellow"/>
                <w:lang w:val="pt-BR"/>
              </w:rPr>
            </w:pPr>
            <w:r>
              <w:rPr>
                <w:rFonts w:ascii="GHEA Grapalat" w:hAnsi="GHEA Grapalat"/>
                <w:sz w:val="18"/>
                <w:szCs w:val="18"/>
                <w:highlight w:val="yellow"/>
                <w:lang w:val="ru-RU"/>
              </w:rPr>
              <w:t>30</w:t>
            </w:r>
            <w:r w:rsidR="00EE1E2C" w:rsidRPr="00344E30">
              <w:rPr>
                <w:rFonts w:ascii="GHEA Grapalat" w:hAnsi="GHEA Grapalat"/>
                <w:sz w:val="18"/>
                <w:szCs w:val="18"/>
                <w:highlight w:val="yellow"/>
                <w:lang w:val="pt-BR"/>
              </w:rPr>
              <w:t>%</w:t>
            </w:r>
          </w:p>
        </w:tc>
        <w:tc>
          <w:tcPr>
            <w:tcW w:w="709" w:type="dxa"/>
          </w:tcPr>
          <w:p w:rsidR="00EE1E2C" w:rsidRPr="00344E30" w:rsidRDefault="00EE1E2C" w:rsidP="00EE1E2C">
            <w:pPr>
              <w:jc w:val="center"/>
              <w:rPr>
                <w:rFonts w:ascii="GHEA Grapalat" w:hAnsi="GHEA Grapalat"/>
                <w:sz w:val="18"/>
                <w:szCs w:val="18"/>
                <w:highlight w:val="yellow"/>
                <w:lang w:val="pt-BR"/>
              </w:rPr>
            </w:pPr>
          </w:p>
          <w:p w:rsidR="00EE1E2C" w:rsidRPr="00344E30" w:rsidRDefault="00EE1E2C" w:rsidP="00EE1E2C">
            <w:pPr>
              <w:jc w:val="center"/>
              <w:rPr>
                <w:rFonts w:ascii="GHEA Grapalat" w:hAnsi="GHEA Grapalat"/>
                <w:sz w:val="18"/>
                <w:szCs w:val="18"/>
                <w:highlight w:val="yellow"/>
                <w:lang w:val="pt-BR"/>
              </w:rPr>
            </w:pPr>
          </w:p>
          <w:p w:rsidR="00EE1E2C" w:rsidRPr="00344E30" w:rsidRDefault="00D3540A" w:rsidP="00EE1E2C">
            <w:pPr>
              <w:jc w:val="center"/>
              <w:rPr>
                <w:rFonts w:ascii="GHEA Grapalat" w:hAnsi="GHEA Grapalat"/>
                <w:b/>
                <w:sz w:val="18"/>
                <w:szCs w:val="18"/>
                <w:highlight w:val="yellow"/>
                <w:lang w:val="pt-BR"/>
              </w:rPr>
            </w:pPr>
            <w:r>
              <w:rPr>
                <w:rFonts w:ascii="GHEA Grapalat" w:hAnsi="GHEA Grapalat"/>
                <w:sz w:val="18"/>
                <w:szCs w:val="18"/>
                <w:highlight w:val="yellow"/>
                <w:lang w:val="ru-RU"/>
              </w:rPr>
              <w:t>30</w:t>
            </w:r>
            <w:r w:rsidR="00EE1E2C" w:rsidRPr="00344E30">
              <w:rPr>
                <w:rFonts w:ascii="GHEA Grapalat" w:hAnsi="GHEA Grapalat"/>
                <w:sz w:val="18"/>
                <w:szCs w:val="18"/>
                <w:highlight w:val="yellow"/>
                <w:lang w:val="pt-BR"/>
              </w:rPr>
              <w:t xml:space="preserve"> %</w:t>
            </w:r>
          </w:p>
        </w:tc>
      </w:tr>
      <w:tr w:rsidR="003948B8" w:rsidRPr="008379A4" w:rsidTr="004A0DFD">
        <w:trPr>
          <w:trHeight w:val="163"/>
        </w:trPr>
        <w:tc>
          <w:tcPr>
            <w:tcW w:w="1451" w:type="dxa"/>
            <w:vMerge/>
          </w:tcPr>
          <w:p w:rsidR="003948B8" w:rsidRDefault="003948B8" w:rsidP="003E193D">
            <w:pPr>
              <w:jc w:val="center"/>
              <w:rPr>
                <w:rFonts w:ascii="GHEA Grapalat" w:hAnsi="GHEA Grapalat"/>
                <w:sz w:val="20"/>
                <w:lang w:val="es-ES"/>
              </w:rPr>
            </w:pPr>
          </w:p>
        </w:tc>
        <w:tc>
          <w:tcPr>
            <w:tcW w:w="1243" w:type="dxa"/>
            <w:vMerge/>
          </w:tcPr>
          <w:p w:rsidR="003948B8" w:rsidRPr="00E6597C" w:rsidRDefault="003948B8" w:rsidP="003E193D">
            <w:pPr>
              <w:jc w:val="center"/>
              <w:rPr>
                <w:rFonts w:ascii="GHEA Grapalat" w:hAnsi="GHEA Grapalat"/>
                <w:sz w:val="20"/>
                <w:lang w:val="es-ES"/>
              </w:rPr>
            </w:pPr>
          </w:p>
        </w:tc>
        <w:tc>
          <w:tcPr>
            <w:tcW w:w="2170" w:type="dxa"/>
            <w:vMerge/>
            <w:vAlign w:val="center"/>
          </w:tcPr>
          <w:p w:rsidR="003948B8" w:rsidRPr="00EE1E2C" w:rsidRDefault="003948B8" w:rsidP="003E193D">
            <w:pPr>
              <w:pStyle w:val="23"/>
              <w:spacing w:line="240" w:lineRule="auto"/>
              <w:ind w:firstLine="0"/>
              <w:jc w:val="center"/>
              <w:rPr>
                <w:rFonts w:ascii="GHEA Grapalat" w:hAnsi="GHEA Grapalat" w:cs="Sylfaen"/>
                <w:b/>
                <w:i/>
                <w:sz w:val="24"/>
                <w:szCs w:val="24"/>
                <w:lang w:val="pt-BR"/>
              </w:rPr>
            </w:pPr>
          </w:p>
        </w:tc>
        <w:tc>
          <w:tcPr>
            <w:tcW w:w="6477" w:type="dxa"/>
            <w:gridSpan w:val="13"/>
          </w:tcPr>
          <w:p w:rsidR="003948B8" w:rsidRPr="00851C5F" w:rsidRDefault="003948B8" w:rsidP="003E193D">
            <w:pPr>
              <w:jc w:val="center"/>
              <w:rPr>
                <w:rFonts w:ascii="GHEA Grapalat" w:hAnsi="GHEA Grapalat"/>
                <w:sz w:val="20"/>
                <w:lang w:val="pt-BR"/>
              </w:rPr>
            </w:pPr>
            <w:r w:rsidRPr="00E6597C">
              <w:rPr>
                <w:rFonts w:ascii="GHEA Grapalat" w:hAnsi="GHEA Grapalat"/>
                <w:sz w:val="18"/>
                <w:lang w:val="es-ES"/>
              </w:rPr>
              <w:t>դիմաց վճարումն</w:t>
            </w:r>
            <w:r>
              <w:rPr>
                <w:rFonts w:ascii="GHEA Grapalat" w:hAnsi="GHEA Grapalat"/>
                <w:sz w:val="18"/>
                <w:lang w:val="es-ES"/>
              </w:rPr>
              <w:t xml:space="preserve">երը նախատեսվում է իրականացնել </w:t>
            </w:r>
            <w:r w:rsidRPr="00851C5F">
              <w:rPr>
                <w:rFonts w:ascii="GHEA Grapalat" w:hAnsi="GHEA Grapalat"/>
                <w:sz w:val="18"/>
                <w:lang w:val="es-ES"/>
              </w:rPr>
              <w:t>2022</w:t>
            </w:r>
            <w:r>
              <w:rPr>
                <w:rFonts w:ascii="GHEA Grapalat" w:hAnsi="GHEA Grapalat"/>
                <w:sz w:val="18"/>
                <w:lang w:val="es-ES"/>
              </w:rPr>
              <w:t xml:space="preserve"> </w:t>
            </w:r>
            <w:r w:rsidRPr="00E6597C">
              <w:rPr>
                <w:rFonts w:ascii="GHEA Grapalat" w:hAnsi="GHEA Grapalat"/>
                <w:sz w:val="18"/>
                <w:lang w:val="es-ES"/>
              </w:rPr>
              <w:t>թ-ին` ըստ ամիսների, այդ թվում**</w:t>
            </w:r>
          </w:p>
        </w:tc>
      </w:tr>
      <w:tr w:rsidR="003948B8" w:rsidRPr="00E6597C" w:rsidTr="00EE1E2C">
        <w:trPr>
          <w:trHeight w:val="1246"/>
        </w:trPr>
        <w:tc>
          <w:tcPr>
            <w:tcW w:w="1451" w:type="dxa"/>
            <w:vMerge/>
          </w:tcPr>
          <w:p w:rsidR="003948B8" w:rsidRDefault="003948B8" w:rsidP="003948B8">
            <w:pPr>
              <w:jc w:val="center"/>
              <w:rPr>
                <w:rFonts w:ascii="GHEA Grapalat" w:hAnsi="GHEA Grapalat"/>
                <w:sz w:val="20"/>
                <w:lang w:val="es-ES"/>
              </w:rPr>
            </w:pPr>
          </w:p>
        </w:tc>
        <w:tc>
          <w:tcPr>
            <w:tcW w:w="1243" w:type="dxa"/>
            <w:vMerge/>
          </w:tcPr>
          <w:p w:rsidR="003948B8" w:rsidRPr="00E6597C" w:rsidRDefault="003948B8" w:rsidP="003948B8">
            <w:pPr>
              <w:jc w:val="center"/>
              <w:rPr>
                <w:rFonts w:ascii="GHEA Grapalat" w:hAnsi="GHEA Grapalat"/>
                <w:sz w:val="20"/>
                <w:lang w:val="es-ES"/>
              </w:rPr>
            </w:pPr>
          </w:p>
        </w:tc>
        <w:tc>
          <w:tcPr>
            <w:tcW w:w="2170" w:type="dxa"/>
            <w:vMerge/>
            <w:vAlign w:val="center"/>
          </w:tcPr>
          <w:p w:rsidR="003948B8" w:rsidRPr="00EE1E2C" w:rsidRDefault="003948B8" w:rsidP="003948B8">
            <w:pPr>
              <w:pStyle w:val="23"/>
              <w:spacing w:line="240" w:lineRule="auto"/>
              <w:ind w:firstLine="0"/>
              <w:jc w:val="center"/>
              <w:rPr>
                <w:rFonts w:ascii="GHEA Grapalat" w:hAnsi="GHEA Grapalat" w:cs="Sylfaen"/>
                <w:b/>
                <w:i/>
                <w:sz w:val="24"/>
                <w:szCs w:val="24"/>
                <w:lang w:val="pt-BR"/>
              </w:rPr>
            </w:pPr>
          </w:p>
        </w:tc>
        <w:tc>
          <w:tcPr>
            <w:tcW w:w="464" w:type="dxa"/>
            <w:textDirection w:val="btLr"/>
            <w:vAlign w:val="center"/>
          </w:tcPr>
          <w:p w:rsidR="003948B8" w:rsidRPr="00E6597C" w:rsidRDefault="003948B8" w:rsidP="003948B8">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64" w:type="dxa"/>
            <w:textDirection w:val="btLr"/>
            <w:vAlign w:val="center"/>
          </w:tcPr>
          <w:p w:rsidR="003948B8" w:rsidRPr="00E6597C" w:rsidRDefault="003948B8" w:rsidP="003948B8">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64" w:type="dxa"/>
            <w:textDirection w:val="btLr"/>
            <w:vAlign w:val="center"/>
          </w:tcPr>
          <w:p w:rsidR="003948B8" w:rsidRPr="00E6597C" w:rsidRDefault="003948B8" w:rsidP="003948B8">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64" w:type="dxa"/>
            <w:textDirection w:val="btLr"/>
            <w:vAlign w:val="center"/>
          </w:tcPr>
          <w:p w:rsidR="003948B8" w:rsidRPr="00E6597C" w:rsidRDefault="003948B8" w:rsidP="003948B8">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64" w:type="dxa"/>
            <w:textDirection w:val="btLr"/>
            <w:vAlign w:val="center"/>
          </w:tcPr>
          <w:p w:rsidR="003948B8" w:rsidRPr="00E6597C" w:rsidRDefault="003948B8" w:rsidP="003948B8">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64" w:type="dxa"/>
            <w:textDirection w:val="btLr"/>
            <w:vAlign w:val="center"/>
          </w:tcPr>
          <w:p w:rsidR="003948B8" w:rsidRPr="00E6597C" w:rsidRDefault="003948B8" w:rsidP="003948B8">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64" w:type="dxa"/>
            <w:textDirection w:val="btLr"/>
            <w:vAlign w:val="center"/>
          </w:tcPr>
          <w:p w:rsidR="003948B8" w:rsidRPr="00E6597C" w:rsidRDefault="003948B8" w:rsidP="003948B8">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64" w:type="dxa"/>
            <w:textDirection w:val="btLr"/>
            <w:vAlign w:val="center"/>
          </w:tcPr>
          <w:p w:rsidR="003948B8" w:rsidRPr="00E6597C" w:rsidRDefault="003948B8" w:rsidP="003948B8">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64" w:type="dxa"/>
            <w:textDirection w:val="btLr"/>
            <w:vAlign w:val="center"/>
          </w:tcPr>
          <w:p w:rsidR="003948B8" w:rsidRPr="00E6597C" w:rsidRDefault="003948B8" w:rsidP="003948B8">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64" w:type="dxa"/>
            <w:textDirection w:val="btLr"/>
            <w:vAlign w:val="center"/>
          </w:tcPr>
          <w:p w:rsidR="003948B8" w:rsidRPr="00E6597C" w:rsidRDefault="003948B8" w:rsidP="003948B8">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64" w:type="dxa"/>
            <w:textDirection w:val="btLr"/>
            <w:vAlign w:val="center"/>
          </w:tcPr>
          <w:p w:rsidR="003948B8" w:rsidRPr="00E6597C" w:rsidRDefault="003948B8" w:rsidP="003948B8">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664" w:type="dxa"/>
            <w:textDirection w:val="btLr"/>
            <w:vAlign w:val="center"/>
          </w:tcPr>
          <w:p w:rsidR="003948B8" w:rsidRPr="00E6597C" w:rsidRDefault="003948B8" w:rsidP="003948B8">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709" w:type="dxa"/>
            <w:vAlign w:val="center"/>
          </w:tcPr>
          <w:p w:rsidR="003948B8" w:rsidRPr="00E6597C" w:rsidRDefault="003948B8" w:rsidP="003948B8">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rsidR="003948B8" w:rsidRPr="00E6597C" w:rsidRDefault="003948B8" w:rsidP="003948B8">
            <w:pPr>
              <w:jc w:val="center"/>
              <w:rPr>
                <w:rFonts w:ascii="GHEA Grapalat" w:hAnsi="GHEA Grapalat"/>
                <w:sz w:val="18"/>
                <w:lang w:val="es-ES"/>
              </w:rPr>
            </w:pPr>
          </w:p>
        </w:tc>
      </w:tr>
      <w:tr w:rsidR="00D3540A" w:rsidRPr="00344E30" w:rsidTr="00D3540A">
        <w:trPr>
          <w:trHeight w:val="461"/>
        </w:trPr>
        <w:tc>
          <w:tcPr>
            <w:tcW w:w="1451" w:type="dxa"/>
            <w:vMerge/>
          </w:tcPr>
          <w:p w:rsidR="00D3540A" w:rsidRDefault="00D3540A" w:rsidP="00D3540A">
            <w:pPr>
              <w:jc w:val="center"/>
              <w:rPr>
                <w:rFonts w:ascii="GHEA Grapalat" w:hAnsi="GHEA Grapalat"/>
                <w:sz w:val="20"/>
                <w:lang w:val="es-ES"/>
              </w:rPr>
            </w:pPr>
          </w:p>
        </w:tc>
        <w:tc>
          <w:tcPr>
            <w:tcW w:w="1243" w:type="dxa"/>
            <w:vMerge/>
          </w:tcPr>
          <w:p w:rsidR="00D3540A" w:rsidRPr="00E6597C" w:rsidRDefault="00D3540A" w:rsidP="00D3540A">
            <w:pPr>
              <w:jc w:val="center"/>
              <w:rPr>
                <w:rFonts w:ascii="GHEA Grapalat" w:hAnsi="GHEA Grapalat"/>
                <w:sz w:val="20"/>
                <w:lang w:val="es-ES"/>
              </w:rPr>
            </w:pPr>
          </w:p>
        </w:tc>
        <w:tc>
          <w:tcPr>
            <w:tcW w:w="2170" w:type="dxa"/>
            <w:vMerge/>
            <w:vAlign w:val="center"/>
          </w:tcPr>
          <w:p w:rsidR="00D3540A" w:rsidRPr="0008230E" w:rsidRDefault="00D3540A" w:rsidP="00D3540A">
            <w:pPr>
              <w:pStyle w:val="23"/>
              <w:spacing w:line="240" w:lineRule="auto"/>
              <w:ind w:firstLine="0"/>
              <w:jc w:val="center"/>
              <w:rPr>
                <w:rFonts w:ascii="GHEA Grapalat" w:hAnsi="GHEA Grapalat" w:cs="Sylfaen"/>
                <w:b/>
                <w:i/>
                <w:sz w:val="24"/>
                <w:szCs w:val="24"/>
                <w:lang w:val="en-AU"/>
              </w:rPr>
            </w:pPr>
          </w:p>
        </w:tc>
        <w:tc>
          <w:tcPr>
            <w:tcW w:w="464" w:type="dxa"/>
            <w:vAlign w:val="center"/>
          </w:tcPr>
          <w:p w:rsidR="00D3540A" w:rsidRDefault="00D3540A" w:rsidP="00D3540A">
            <w:pPr>
              <w:jc w:val="center"/>
            </w:pPr>
            <w:r w:rsidRPr="00D27100">
              <w:rPr>
                <w:rFonts w:ascii="GHEA Grapalat" w:hAnsi="GHEA Grapalat"/>
                <w:sz w:val="20"/>
                <w:lang w:val="pt-BR"/>
              </w:rPr>
              <w:t>%</w:t>
            </w:r>
          </w:p>
        </w:tc>
        <w:tc>
          <w:tcPr>
            <w:tcW w:w="464" w:type="dxa"/>
            <w:vAlign w:val="center"/>
          </w:tcPr>
          <w:p w:rsidR="00D3540A" w:rsidRDefault="00D3540A" w:rsidP="00D3540A">
            <w:pPr>
              <w:jc w:val="center"/>
            </w:pPr>
            <w:r w:rsidRPr="00D27100">
              <w:rPr>
                <w:rFonts w:ascii="GHEA Grapalat" w:hAnsi="GHEA Grapalat"/>
                <w:sz w:val="20"/>
                <w:lang w:val="pt-BR"/>
              </w:rPr>
              <w:t>%</w:t>
            </w:r>
          </w:p>
        </w:tc>
        <w:tc>
          <w:tcPr>
            <w:tcW w:w="464" w:type="dxa"/>
            <w:vAlign w:val="center"/>
          </w:tcPr>
          <w:p w:rsidR="00D3540A" w:rsidRDefault="00D3540A" w:rsidP="00D3540A">
            <w:pPr>
              <w:jc w:val="center"/>
            </w:pPr>
            <w:r w:rsidRPr="00D27100">
              <w:rPr>
                <w:rFonts w:ascii="GHEA Grapalat" w:hAnsi="GHEA Grapalat"/>
                <w:sz w:val="20"/>
                <w:lang w:val="pt-BR"/>
              </w:rPr>
              <w:t>%</w:t>
            </w:r>
          </w:p>
        </w:tc>
        <w:tc>
          <w:tcPr>
            <w:tcW w:w="464" w:type="dxa"/>
            <w:vAlign w:val="center"/>
          </w:tcPr>
          <w:p w:rsidR="00D3540A" w:rsidRDefault="00D3540A" w:rsidP="00D3540A">
            <w:pPr>
              <w:jc w:val="center"/>
            </w:pPr>
            <w:r w:rsidRPr="00D27100">
              <w:rPr>
                <w:rFonts w:ascii="GHEA Grapalat" w:hAnsi="GHEA Grapalat"/>
                <w:sz w:val="20"/>
                <w:lang w:val="pt-BR"/>
              </w:rPr>
              <w:t>%</w:t>
            </w:r>
          </w:p>
        </w:tc>
        <w:tc>
          <w:tcPr>
            <w:tcW w:w="464" w:type="dxa"/>
            <w:vAlign w:val="center"/>
          </w:tcPr>
          <w:p w:rsidR="00D3540A" w:rsidRDefault="00D3540A" w:rsidP="00D3540A">
            <w:pPr>
              <w:jc w:val="center"/>
            </w:pPr>
            <w:r w:rsidRPr="00D27100">
              <w:rPr>
                <w:rFonts w:ascii="GHEA Grapalat" w:hAnsi="GHEA Grapalat"/>
                <w:sz w:val="20"/>
                <w:lang w:val="pt-BR"/>
              </w:rPr>
              <w:t>%</w:t>
            </w:r>
          </w:p>
        </w:tc>
        <w:tc>
          <w:tcPr>
            <w:tcW w:w="464" w:type="dxa"/>
            <w:vAlign w:val="center"/>
          </w:tcPr>
          <w:p w:rsidR="00D3540A" w:rsidRDefault="00D3540A" w:rsidP="00D3540A">
            <w:pPr>
              <w:jc w:val="center"/>
            </w:pPr>
            <w:r w:rsidRPr="00D27100">
              <w:rPr>
                <w:rFonts w:ascii="GHEA Grapalat" w:hAnsi="GHEA Grapalat"/>
                <w:sz w:val="20"/>
                <w:lang w:val="pt-BR"/>
              </w:rPr>
              <w:t>%</w:t>
            </w:r>
          </w:p>
        </w:tc>
        <w:tc>
          <w:tcPr>
            <w:tcW w:w="464" w:type="dxa"/>
            <w:vAlign w:val="center"/>
          </w:tcPr>
          <w:p w:rsidR="00D3540A" w:rsidRDefault="00D3540A" w:rsidP="00D3540A">
            <w:pPr>
              <w:jc w:val="center"/>
            </w:pPr>
            <w:r w:rsidRPr="00D27100">
              <w:rPr>
                <w:rFonts w:ascii="GHEA Grapalat" w:hAnsi="GHEA Grapalat"/>
                <w:sz w:val="20"/>
                <w:lang w:val="pt-BR"/>
              </w:rPr>
              <w:t>%</w:t>
            </w:r>
          </w:p>
        </w:tc>
        <w:tc>
          <w:tcPr>
            <w:tcW w:w="464" w:type="dxa"/>
            <w:vAlign w:val="center"/>
          </w:tcPr>
          <w:p w:rsidR="00D3540A" w:rsidRDefault="00D3540A" w:rsidP="00D3540A">
            <w:pPr>
              <w:jc w:val="center"/>
            </w:pPr>
            <w:r w:rsidRPr="00D27100">
              <w:rPr>
                <w:rFonts w:ascii="GHEA Grapalat" w:hAnsi="GHEA Grapalat"/>
                <w:sz w:val="20"/>
                <w:lang w:val="pt-BR"/>
              </w:rPr>
              <w:t>%</w:t>
            </w:r>
          </w:p>
        </w:tc>
        <w:tc>
          <w:tcPr>
            <w:tcW w:w="464" w:type="dxa"/>
            <w:vAlign w:val="center"/>
          </w:tcPr>
          <w:p w:rsidR="00D3540A" w:rsidRDefault="00D3540A" w:rsidP="00D3540A">
            <w:pPr>
              <w:jc w:val="center"/>
            </w:pPr>
            <w:r w:rsidRPr="00D27100">
              <w:rPr>
                <w:rFonts w:ascii="GHEA Grapalat" w:hAnsi="GHEA Grapalat"/>
                <w:sz w:val="20"/>
                <w:lang w:val="pt-BR"/>
              </w:rPr>
              <w:t>%</w:t>
            </w:r>
          </w:p>
        </w:tc>
        <w:tc>
          <w:tcPr>
            <w:tcW w:w="464" w:type="dxa"/>
            <w:vAlign w:val="center"/>
          </w:tcPr>
          <w:p w:rsidR="00D3540A" w:rsidRDefault="00D3540A" w:rsidP="00D3540A">
            <w:pPr>
              <w:jc w:val="center"/>
            </w:pPr>
            <w:r w:rsidRPr="00D27100">
              <w:rPr>
                <w:rFonts w:ascii="GHEA Grapalat" w:hAnsi="GHEA Grapalat"/>
                <w:sz w:val="20"/>
                <w:lang w:val="pt-BR"/>
              </w:rPr>
              <w:t>%</w:t>
            </w:r>
          </w:p>
        </w:tc>
        <w:tc>
          <w:tcPr>
            <w:tcW w:w="464" w:type="dxa"/>
            <w:vAlign w:val="center"/>
          </w:tcPr>
          <w:p w:rsidR="00D3540A" w:rsidRDefault="00D3540A" w:rsidP="00D3540A">
            <w:pPr>
              <w:jc w:val="center"/>
            </w:pPr>
            <w:r w:rsidRPr="00D27100">
              <w:rPr>
                <w:rFonts w:ascii="GHEA Grapalat" w:hAnsi="GHEA Grapalat"/>
                <w:sz w:val="20"/>
                <w:lang w:val="pt-BR"/>
              </w:rPr>
              <w:t>%</w:t>
            </w:r>
          </w:p>
        </w:tc>
        <w:tc>
          <w:tcPr>
            <w:tcW w:w="664" w:type="dxa"/>
            <w:vAlign w:val="center"/>
          </w:tcPr>
          <w:p w:rsidR="00D3540A" w:rsidRDefault="00D3540A" w:rsidP="00D3540A">
            <w:pPr>
              <w:jc w:val="center"/>
            </w:pPr>
            <w:r w:rsidRPr="00D27100">
              <w:rPr>
                <w:rFonts w:ascii="GHEA Grapalat" w:hAnsi="GHEA Grapalat"/>
                <w:sz w:val="20"/>
                <w:lang w:val="pt-BR"/>
              </w:rPr>
              <w:t>%</w:t>
            </w:r>
          </w:p>
        </w:tc>
        <w:tc>
          <w:tcPr>
            <w:tcW w:w="709" w:type="dxa"/>
          </w:tcPr>
          <w:p w:rsidR="00D3540A" w:rsidRPr="00851C5F" w:rsidRDefault="00D3540A" w:rsidP="00D3540A">
            <w:pPr>
              <w:rPr>
                <w:rFonts w:ascii="GHEA Grapalat" w:hAnsi="GHEA Grapalat"/>
                <w:sz w:val="20"/>
                <w:lang w:val="pt-BR"/>
              </w:rPr>
            </w:pPr>
          </w:p>
          <w:p w:rsidR="00D3540A" w:rsidRPr="00851C5F" w:rsidRDefault="00D3540A" w:rsidP="00D3540A">
            <w:pPr>
              <w:jc w:val="center"/>
              <w:rPr>
                <w:rFonts w:ascii="GHEA Grapalat" w:hAnsi="GHEA Grapalat"/>
                <w:b/>
                <w:lang w:val="pt-BR"/>
              </w:rPr>
            </w:pPr>
            <w:r w:rsidRPr="00D27100">
              <w:rPr>
                <w:rFonts w:ascii="GHEA Grapalat" w:hAnsi="GHEA Grapalat"/>
                <w:sz w:val="20"/>
                <w:lang w:val="pt-BR"/>
              </w:rPr>
              <w:t>%</w:t>
            </w:r>
          </w:p>
        </w:tc>
      </w:tr>
    </w:tbl>
    <w:p w:rsidR="00F02279" w:rsidRPr="00344E30" w:rsidRDefault="00F02279" w:rsidP="00F02279">
      <w:pPr>
        <w:rPr>
          <w:rFonts w:ascii="GHEA Grapalat" w:hAnsi="GHEA Grapalat"/>
          <w:i/>
          <w:sz w:val="18"/>
          <w:szCs w:val="18"/>
          <w:lang w:val="pt-BR"/>
        </w:rPr>
      </w:pPr>
    </w:p>
    <w:p w:rsidR="00F02279" w:rsidRPr="00E6597C" w:rsidRDefault="00F02279" w:rsidP="00F02279">
      <w:pPr>
        <w:jc w:val="both"/>
        <w:rPr>
          <w:rFonts w:ascii="GHEA Grapalat" w:hAnsi="GHEA Grapalat" w:cs="Sylfaen"/>
          <w:i/>
          <w:sz w:val="18"/>
          <w:szCs w:val="18"/>
          <w:lang w:val="pt-BR"/>
        </w:rPr>
      </w:pPr>
      <w:r w:rsidRPr="00344E30">
        <w:rPr>
          <w:rFonts w:ascii="GHEA Grapalat" w:hAnsi="GHEA Grapalat"/>
          <w:i/>
          <w:sz w:val="18"/>
          <w:szCs w:val="18"/>
          <w:lang w:val="pt-BR"/>
        </w:rPr>
        <w:t xml:space="preserve">* </w:t>
      </w:r>
      <w:r w:rsidRPr="00E6597C">
        <w:rPr>
          <w:rFonts w:ascii="GHEA Grapalat" w:hAnsi="GHEA Grapalat" w:cs="Sylfaen"/>
          <w:i/>
          <w:sz w:val="18"/>
          <w:szCs w:val="18"/>
          <w:lang w:val="pt-BR"/>
        </w:rPr>
        <w:t>Վճարման</w:t>
      </w:r>
      <w:r w:rsidRPr="00344E30">
        <w:rPr>
          <w:rFonts w:ascii="GHEA Grapalat" w:hAnsi="GHEA Grapalat" w:cs="Times Armenian"/>
          <w:i/>
          <w:sz w:val="18"/>
          <w:szCs w:val="18"/>
          <w:lang w:val="pt-BR"/>
        </w:rPr>
        <w:t xml:space="preserve"> </w:t>
      </w:r>
      <w:r w:rsidRPr="00E6597C">
        <w:rPr>
          <w:rFonts w:ascii="GHEA Grapalat" w:hAnsi="GHEA Grapalat" w:cs="Sylfaen"/>
          <w:i/>
          <w:sz w:val="18"/>
          <w:szCs w:val="18"/>
          <w:lang w:val="pt-BR"/>
        </w:rPr>
        <w:t>ենթակա</w:t>
      </w:r>
      <w:r w:rsidRPr="00344E30">
        <w:rPr>
          <w:rFonts w:ascii="GHEA Grapalat" w:hAnsi="GHEA Grapalat" w:cs="Times Armenian"/>
          <w:i/>
          <w:sz w:val="18"/>
          <w:szCs w:val="18"/>
          <w:lang w:val="pt-BR"/>
        </w:rPr>
        <w:t xml:space="preserve"> </w:t>
      </w:r>
      <w:r w:rsidRPr="00E6597C">
        <w:rPr>
          <w:rFonts w:ascii="GHEA Grapalat" w:hAnsi="GHEA Grapalat" w:cs="Sylfaen"/>
          <w:i/>
          <w:sz w:val="18"/>
          <w:szCs w:val="18"/>
          <w:lang w:val="pt-BR"/>
        </w:rPr>
        <w:t>գումարները</w:t>
      </w:r>
      <w:r w:rsidRPr="00344E30">
        <w:rPr>
          <w:rFonts w:ascii="GHEA Grapalat" w:hAnsi="GHEA Grapalat" w:cs="Times Armenian"/>
          <w:i/>
          <w:sz w:val="18"/>
          <w:szCs w:val="18"/>
          <w:lang w:val="pt-BR"/>
        </w:rPr>
        <w:t xml:space="preserve"> </w:t>
      </w:r>
      <w:r w:rsidRPr="00E6597C">
        <w:rPr>
          <w:rFonts w:ascii="GHEA Grapalat" w:hAnsi="GHEA Grapalat" w:cs="Sylfaen"/>
          <w:i/>
          <w:sz w:val="18"/>
          <w:szCs w:val="18"/>
          <w:lang w:val="pt-BR"/>
        </w:rPr>
        <w:t>ներկայացվում են աճողական</w:t>
      </w:r>
      <w:r w:rsidRPr="00344E30">
        <w:rPr>
          <w:rFonts w:ascii="GHEA Grapalat" w:hAnsi="GHEA Grapalat" w:cs="Times Armenian"/>
          <w:i/>
          <w:sz w:val="18"/>
          <w:szCs w:val="18"/>
          <w:lang w:val="pt-BR"/>
        </w:rPr>
        <w:t xml:space="preserve"> </w:t>
      </w:r>
      <w:r w:rsidRPr="00E6597C">
        <w:rPr>
          <w:rFonts w:ascii="GHEA Grapalat" w:hAnsi="GHEA Grapalat" w:cs="Sylfaen"/>
          <w:i/>
          <w:sz w:val="18"/>
          <w:szCs w:val="18"/>
          <w:lang w:val="pt-BR"/>
        </w:rPr>
        <w:t xml:space="preserve">կարգով: </w:t>
      </w:r>
      <w:r w:rsidRPr="003E193D">
        <w:rPr>
          <w:rFonts w:ascii="GHEA Grapalat" w:hAnsi="GHEA Grapalat" w:cs="Sylfaen"/>
          <w:i/>
          <w:sz w:val="18"/>
          <w:szCs w:val="18"/>
          <w:highlight w:val="yellow"/>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F02279" w:rsidRPr="00E6597C" w:rsidRDefault="00F02279" w:rsidP="00F02279">
      <w:pPr>
        <w:jc w:val="center"/>
        <w:rPr>
          <w:rFonts w:ascii="GHEA Grapalat" w:hAnsi="GHEA Grapalat"/>
          <w:sz w:val="20"/>
          <w:lang w:val="es-ES"/>
        </w:rPr>
      </w:pPr>
    </w:p>
    <w:p w:rsidR="00F02279" w:rsidRPr="00851C5F" w:rsidRDefault="00F02279" w:rsidP="00F02279">
      <w:pPr>
        <w:jc w:val="right"/>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rsidTr="00545BDE">
        <w:trPr>
          <w:jc w:val="center"/>
        </w:trPr>
        <w:tc>
          <w:tcPr>
            <w:tcW w:w="4536" w:type="dxa"/>
          </w:tcPr>
          <w:p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F02279" w:rsidRPr="00E6597C" w:rsidRDefault="00F02279" w:rsidP="00545BDE">
            <w:pPr>
              <w:rPr>
                <w:rFonts w:ascii="GHEA Grapalat" w:hAnsi="GHEA Grapalat"/>
                <w:sz w:val="22"/>
                <w:szCs w:val="22"/>
                <w:lang w:val="ru-RU"/>
              </w:rPr>
            </w:pPr>
          </w:p>
          <w:p w:rsidR="00F02279" w:rsidRPr="00E6597C" w:rsidRDefault="00F02279" w:rsidP="00545BDE">
            <w:pP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F02279" w:rsidRPr="00E6597C" w:rsidRDefault="00F02279" w:rsidP="00545BDE">
            <w:pPr>
              <w:spacing w:line="360" w:lineRule="auto"/>
              <w:jc w:val="center"/>
              <w:rPr>
                <w:rFonts w:ascii="GHEA Grapalat" w:hAnsi="GHEA Grapalat"/>
                <w:lang w:val="ru-RU"/>
              </w:rPr>
            </w:pPr>
          </w:p>
        </w:tc>
        <w:tc>
          <w:tcPr>
            <w:tcW w:w="4343" w:type="dxa"/>
          </w:tcPr>
          <w:p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p>
          <w:p w:rsidR="00F02279" w:rsidRPr="00E6597C" w:rsidRDefault="00F02279" w:rsidP="00545BDE">
            <w:pPr>
              <w:jc w:val="center"/>
              <w:rPr>
                <w:rFonts w:ascii="GHEA Grapalat" w:hAnsi="GHEA Grapalat"/>
                <w:lang w:val="ru-RU"/>
              </w:rPr>
            </w:pPr>
            <w:r w:rsidRPr="00E6597C">
              <w:rPr>
                <w:rFonts w:ascii="GHEA Grapalat" w:hAnsi="GHEA Grapalat"/>
                <w:lang w:val="ru-RU"/>
              </w:rPr>
              <w:t>---------------------------------</w:t>
            </w:r>
          </w:p>
          <w:p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i/>
          <w:sz w:val="20"/>
          <w:szCs w:val="20"/>
        </w:rPr>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ind w:firstLine="567"/>
        <w:jc w:val="right"/>
        <w:rPr>
          <w:rFonts w:ascii="GHEA Grapalat" w:hAnsi="GHEA Grapalat" w:cs="Sylfaen"/>
          <w:i/>
          <w:sz w:val="22"/>
          <w:szCs w:val="22"/>
          <w:lang w:val="pt-BR"/>
        </w:rPr>
      </w:pPr>
    </w:p>
    <w:p w:rsidR="00F02279" w:rsidRPr="00E6597C"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8379A4" w:rsidTr="00545BDE">
        <w:trPr>
          <w:tblCellSpacing w:w="7" w:type="dxa"/>
          <w:jc w:val="center"/>
        </w:trPr>
        <w:tc>
          <w:tcPr>
            <w:tcW w:w="0" w:type="auto"/>
            <w:vAlign w:val="center"/>
          </w:tcPr>
          <w:p w:rsidR="00F02279" w:rsidRPr="00E6597C" w:rsidRDefault="00B26F5E"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60325" cy="544830"/>
                      <wp:effectExtent l="0" t="0" r="635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0325" cy="544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3E1A89" id="Rectangle 100" o:spid="_x0000_s1026" style="position:absolute;margin-left:189pt;margin-top:13.2pt;width:4.75pt;height:42.9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rsidR="00F02279" w:rsidRPr="00E6597C" w:rsidRDefault="00F02279" w:rsidP="00F02279">
      <w:pPr>
        <w:ind w:firstLine="375"/>
        <w:rPr>
          <w:rFonts w:ascii="GHEA Grapalat" w:hAnsi="GHEA Grapalat"/>
          <w:iCs/>
          <w:color w:val="000000"/>
          <w:sz w:val="15"/>
          <w:szCs w:val="21"/>
          <w:lang w:val="pt-BR"/>
        </w:rPr>
      </w:pPr>
    </w:p>
    <w:p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rsidR="00F02279" w:rsidRPr="00E6597C" w:rsidRDefault="00F02279" w:rsidP="00F02279">
      <w:pPr>
        <w:pStyle w:val="a3"/>
        <w:spacing w:line="240" w:lineRule="auto"/>
        <w:ind w:firstLine="0"/>
        <w:jc w:val="center"/>
        <w:rPr>
          <w:b/>
          <w:bCs/>
          <w:iCs/>
          <w:lang w:val="es-ES"/>
        </w:rPr>
      </w:pPr>
    </w:p>
    <w:p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rsidR="00F02279" w:rsidRPr="00E6597C" w:rsidRDefault="00F02279" w:rsidP="00F02279">
      <w:pPr>
        <w:pStyle w:val="a3"/>
        <w:spacing w:line="240" w:lineRule="auto"/>
        <w:ind w:firstLine="0"/>
        <w:rPr>
          <w:iCs/>
          <w:lang w:val="es-ES"/>
        </w:rPr>
      </w:pP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rsidR="00F02279" w:rsidRPr="00E6597C" w:rsidRDefault="00F02279" w:rsidP="00F02279">
      <w:pPr>
        <w:jc w:val="both"/>
        <w:rPr>
          <w:rFonts w:ascii="GHEA Grapalat" w:hAnsi="GHEA Grapalat" w:cs="Sylfaen"/>
          <w:iCs/>
          <w:lang w:val="es-ES"/>
        </w:rPr>
      </w:pPr>
      <w:proofErr w:type="gramStart"/>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rsidTr="00545BDE">
        <w:trPr>
          <w:jc w:val="right"/>
        </w:trPr>
        <w:tc>
          <w:tcPr>
            <w:tcW w:w="357"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rsidTr="00545BDE">
        <w:trPr>
          <w:jc w:val="right"/>
        </w:trPr>
        <w:tc>
          <w:tcPr>
            <w:tcW w:w="357" w:type="dxa"/>
            <w:vMerge/>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rsidTr="00545BDE">
        <w:trPr>
          <w:trHeight w:val="1105"/>
          <w:jc w:val="right"/>
        </w:trPr>
        <w:tc>
          <w:tcPr>
            <w:tcW w:w="357" w:type="dxa"/>
            <w:vMerge/>
            <w:tcBorders>
              <w:bottom w:val="single" w:sz="4" w:space="0" w:color="auto"/>
            </w:tcBorders>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r>
    </w:tbl>
    <w:p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F02279" w:rsidRPr="00E6597C" w:rsidRDefault="00F02279" w:rsidP="00F02279">
      <w:pPr>
        <w:ind w:firstLine="375"/>
        <w:jc w:val="both"/>
        <w:rPr>
          <w:rFonts w:ascii="GHEA Grapalat" w:hAnsi="GHEA Grapalat"/>
          <w:iCs/>
          <w:snapToGrid w:val="0"/>
          <w:color w:val="000000"/>
          <w:sz w:val="21"/>
          <w:szCs w:val="21"/>
          <w:lang w:val="es-ES"/>
        </w:rPr>
      </w:pPr>
    </w:p>
    <w:p w:rsidR="00F02279" w:rsidRPr="00E6597C" w:rsidRDefault="00F02279" w:rsidP="00F02279">
      <w:pPr>
        <w:ind w:firstLine="375"/>
        <w:jc w:val="both"/>
        <w:rPr>
          <w:rFonts w:ascii="GHEA Grapalat" w:hAnsi="GHEA Grapalat"/>
          <w:iCs/>
          <w:snapToGrid w:val="0"/>
          <w:color w:val="000000"/>
          <w:sz w:val="2"/>
          <w:szCs w:val="21"/>
          <w:lang w:val="es-ES"/>
        </w:rPr>
      </w:pPr>
    </w:p>
    <w:p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rsidTr="00545BDE">
        <w:trPr>
          <w:trHeight w:val="266"/>
          <w:tblCellSpacing w:w="7" w:type="dxa"/>
          <w:jc w:val="center"/>
        </w:trPr>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rsidTr="00545BDE">
        <w:trPr>
          <w:trHeight w:val="47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rsidTr="00545BDE">
        <w:trPr>
          <w:trHeight w:val="50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rsidTr="00545BDE">
        <w:trPr>
          <w:trHeight w:val="281"/>
          <w:tblCellSpacing w:w="7" w:type="dxa"/>
          <w:jc w:val="center"/>
        </w:trPr>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firstLine="567"/>
        <w:jc w:val="right"/>
        <w:rPr>
          <w:rFonts w:ascii="GHEA Grapalat" w:hAnsi="GHEA Grapalat" w:cs="Sylfaen"/>
          <w:i/>
          <w:sz w:val="22"/>
          <w:szCs w:val="22"/>
          <w:lang w:val="pt-BR"/>
        </w:rPr>
      </w:pP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4.1</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i/>
          <w:sz w:val="20"/>
          <w:szCs w:val="20"/>
        </w:rPr>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F02279" w:rsidRPr="00E6597C" w:rsidRDefault="00F02279" w:rsidP="00F02279">
      <w:pPr>
        <w:tabs>
          <w:tab w:val="left" w:pos="360"/>
          <w:tab w:val="left" w:pos="540"/>
        </w:tabs>
        <w:jc w:val="center"/>
        <w:rPr>
          <w:rFonts w:ascii="Sylfaen" w:hAnsi="Sylfaen" w:cs="Sylfaen"/>
          <w:b/>
          <w:bCs/>
          <w:sz w:val="20"/>
          <w:szCs w:val="20"/>
        </w:rPr>
      </w:pPr>
    </w:p>
    <w:p w:rsidR="00F02279" w:rsidRPr="00E6597C" w:rsidRDefault="00F02279" w:rsidP="00F02279">
      <w:pPr>
        <w:tabs>
          <w:tab w:val="left" w:pos="360"/>
          <w:tab w:val="left" w:pos="540"/>
        </w:tabs>
        <w:jc w:val="center"/>
        <w:rPr>
          <w:rFonts w:ascii="Sylfaen" w:hAnsi="Sylfaen" w:cs="Sylfaen"/>
          <w:b/>
          <w:bCs/>
        </w:rPr>
      </w:pP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2250"/>
        </w:tabs>
        <w:spacing w:line="276" w:lineRule="auto"/>
        <w:jc w:val="center"/>
        <w:rPr>
          <w:rFonts w:ascii="GHEA Grapalat" w:hAnsi="GHEA Grapalat" w:cs="Sylfaen"/>
          <w:bCs/>
          <w:sz w:val="18"/>
          <w:szCs w:val="18"/>
        </w:rPr>
      </w:pPr>
      <w:proofErr w:type="gramStart"/>
      <w:r w:rsidRPr="00E6597C">
        <w:rPr>
          <w:rFonts w:ascii="GHEA Grapalat" w:hAnsi="GHEA Grapalat" w:cs="Sylfaen"/>
          <w:bCs/>
          <w:sz w:val="18"/>
          <w:szCs w:val="18"/>
        </w:rPr>
        <w:t>ԱԿՏ  N</w:t>
      </w:r>
      <w:proofErr w:type="gramEnd"/>
      <w:r w:rsidRPr="00E6597C">
        <w:rPr>
          <w:rFonts w:ascii="GHEA Grapalat" w:hAnsi="GHEA Grapalat" w:cs="Sylfaen"/>
          <w:bCs/>
          <w:sz w:val="18"/>
          <w:szCs w:val="18"/>
        </w:rPr>
        <w:t xml:space="preserve">    </w:t>
      </w:r>
    </w:p>
    <w:p w:rsidR="00F02279" w:rsidRPr="00E6597C" w:rsidRDefault="00F02279" w:rsidP="00F02279">
      <w:pPr>
        <w:tabs>
          <w:tab w:val="left" w:pos="360"/>
          <w:tab w:val="left" w:pos="540"/>
          <w:tab w:val="left" w:pos="2250"/>
        </w:tabs>
        <w:spacing w:line="276" w:lineRule="auto"/>
        <w:jc w:val="center"/>
        <w:rPr>
          <w:rFonts w:ascii="GHEA Grapalat" w:hAnsi="GHEA Grapalat" w:cs="Sylfaen"/>
          <w:bCs/>
          <w:sz w:val="18"/>
          <w:szCs w:val="18"/>
        </w:rPr>
      </w:pPr>
      <w:proofErr w:type="gramStart"/>
      <w:r w:rsidRPr="00E6597C">
        <w:rPr>
          <w:rFonts w:ascii="GHEA Grapalat" w:hAnsi="GHEA Grapalat" w:cs="Sylfaen"/>
          <w:bCs/>
          <w:sz w:val="18"/>
          <w:szCs w:val="18"/>
        </w:rPr>
        <w:t>պայմանագրի</w:t>
      </w:r>
      <w:proofErr w:type="gramEnd"/>
      <w:r w:rsidRPr="00E6597C">
        <w:rPr>
          <w:rFonts w:ascii="GHEA Grapalat" w:hAnsi="GHEA Grapalat" w:cs="Sylfaen"/>
          <w:bCs/>
          <w:sz w:val="18"/>
          <w:szCs w:val="18"/>
        </w:rPr>
        <w:t xml:space="preserve"> արդյունքը Պատվիրատուին հանձնելու փաստը ֆիքսելու վերաբերյալ                                                                                                                               </w:t>
      </w: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360"/>
          <w:tab w:val="left" w:pos="540"/>
        </w:tabs>
        <w:rPr>
          <w:rFonts w:ascii="GHEA Grapalat" w:hAnsi="GHEA Grapalat" w:cs="Sylfaen"/>
          <w:sz w:val="22"/>
          <w:szCs w:val="22"/>
        </w:rPr>
      </w:pPr>
    </w:p>
    <w:p w:rsidR="00F02279" w:rsidRPr="00E6597C" w:rsidRDefault="00F02279" w:rsidP="00F02279">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(այսուհետ` Պատվիրատու)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rsidR="00F02279" w:rsidRPr="00E6597C" w:rsidRDefault="00F02279" w:rsidP="00F02279">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r w:rsidRPr="00E6597C">
        <w:rPr>
          <w:rFonts w:ascii="GHEA Grapalat" w:hAnsi="GHEA Grapalat" w:cs="Sylfaen"/>
          <w:sz w:val="12"/>
          <w:szCs w:val="12"/>
        </w:rPr>
        <w:t>Պատվիրատուի անունը                                                                                                 Կապալառուի անունը</w:t>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bl>
    <w:p w:rsidR="00F02279" w:rsidRPr="00E6597C" w:rsidRDefault="00F02279" w:rsidP="00F02279">
      <w:pPr>
        <w:tabs>
          <w:tab w:val="left" w:pos="360"/>
          <w:tab w:val="left" w:pos="540"/>
        </w:tabs>
        <w:jc w:val="both"/>
        <w:rPr>
          <w:rFonts w:ascii="GHEA Grapalat" w:hAnsi="GHEA Grapalat" w:cs="Sylfaen"/>
          <w:lang w:eastAsia="ru-RU"/>
        </w:rPr>
      </w:pPr>
    </w:p>
    <w:p w:rsidR="00F02279" w:rsidRPr="00E6597C" w:rsidRDefault="00F02279" w:rsidP="00F02279">
      <w:pPr>
        <w:tabs>
          <w:tab w:val="left" w:pos="360"/>
          <w:tab w:val="left" w:pos="540"/>
        </w:tabs>
        <w:jc w:val="both"/>
        <w:rPr>
          <w:rFonts w:ascii="GHEA Grapalat" w:hAnsi="GHEA Grapalat" w:cs="Sylfaen"/>
        </w:rPr>
      </w:pPr>
    </w:p>
    <w:p w:rsidR="00F02279" w:rsidRPr="00E6597C" w:rsidRDefault="00F02279" w:rsidP="00F02279">
      <w:pPr>
        <w:tabs>
          <w:tab w:val="left" w:pos="360"/>
          <w:tab w:val="left" w:pos="540"/>
        </w:tabs>
        <w:jc w:val="both"/>
        <w:rPr>
          <w:rFonts w:ascii="GHEA Grapalat" w:hAnsi="GHEA Grapalat" w:cs="Sylfaen"/>
          <w:lang w:val="hy-AM"/>
        </w:rPr>
      </w:pPr>
    </w:p>
    <w:p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F02279" w:rsidRPr="00E6597C" w:rsidRDefault="00F02279" w:rsidP="00F02279">
      <w:pPr>
        <w:tabs>
          <w:tab w:val="left" w:pos="360"/>
          <w:tab w:val="left" w:pos="540"/>
        </w:tabs>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14"/>
          <w:szCs w:val="14"/>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tabs>
          <w:tab w:val="left" w:pos="360"/>
          <w:tab w:val="left" w:pos="540"/>
        </w:tabs>
        <w:rPr>
          <w:rFonts w:ascii="GHEA Grapalat" w:hAnsi="GHEA Grapalat" w:cs="Sylfaen"/>
          <w:sz w:val="22"/>
          <w:szCs w:val="22"/>
          <w:lang w:val="hy-AM"/>
        </w:rPr>
      </w:pPr>
    </w:p>
    <w:p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rsidTr="00545BDE">
        <w:tc>
          <w:tcPr>
            <w:tcW w:w="4785" w:type="dxa"/>
          </w:tcPr>
          <w:p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rsidR="00F02279" w:rsidRPr="00E6597C" w:rsidRDefault="00F02279" w:rsidP="00F02279">
      <w:pPr>
        <w:tabs>
          <w:tab w:val="left" w:pos="360"/>
          <w:tab w:val="left" w:pos="540"/>
        </w:tabs>
        <w:jc w:val="center"/>
        <w:rPr>
          <w:rFonts w:ascii="Sylfaen" w:hAnsi="Sylfaen" w:cs="Sylfaen"/>
          <w:b/>
          <w:bCs/>
        </w:rPr>
      </w:pPr>
    </w:p>
    <w:p w:rsidR="00F02279" w:rsidRPr="00E6597C" w:rsidRDefault="00F02279" w:rsidP="00F02279">
      <w:pPr>
        <w:pStyle w:val="31"/>
        <w:spacing w:line="240" w:lineRule="auto"/>
        <w:jc w:val="center"/>
        <w:rPr>
          <w:rFonts w:ascii="GHEA Grapalat" w:hAnsi="GHEA Grapalat" w:cs="Sylfaen"/>
          <w:b/>
          <w:lang w:val="hy-AM"/>
        </w:rPr>
      </w:pPr>
    </w:p>
    <w:p w:rsidR="00071D1C" w:rsidRPr="00E6597C" w:rsidRDefault="00071D1C" w:rsidP="00EF3662">
      <w:pPr>
        <w:jc w:val="right"/>
        <w:rPr>
          <w:rFonts w:ascii="GHEA Grapalat" w:hAnsi="GHEA Grapalat"/>
          <w:i/>
          <w:sz w:val="20"/>
          <w:lang w:val="hy-AM"/>
        </w:rPr>
      </w:pPr>
    </w:p>
    <w:sectPr w:rsidR="00071D1C" w:rsidRPr="00E6597C"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014" w:rsidRDefault="00235014">
      <w:r>
        <w:separator/>
      </w:r>
    </w:p>
  </w:endnote>
  <w:endnote w:type="continuationSeparator" w:id="0">
    <w:p w:rsidR="00235014" w:rsidRDefault="00235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014" w:rsidRDefault="00235014">
      <w:r>
        <w:separator/>
      </w:r>
    </w:p>
  </w:footnote>
  <w:footnote w:type="continuationSeparator" w:id="0">
    <w:p w:rsidR="00235014" w:rsidRDefault="00235014">
      <w:r>
        <w:continuationSeparator/>
      </w:r>
    </w:p>
  </w:footnote>
  <w:footnote w:id="1">
    <w:p w:rsidR="008379A4" w:rsidRPr="005D7B02" w:rsidRDefault="008379A4" w:rsidP="006C1D25">
      <w:pPr>
        <w:pStyle w:val="af2"/>
        <w:jc w:val="both"/>
        <w:rPr>
          <w:rFonts w:ascii="GHEA Grapalat" w:hAnsi="GHEA Grapalat" w:cs="Sylfaen"/>
          <w:i/>
          <w:sz w:val="16"/>
          <w:szCs w:val="16"/>
          <w:lang w:val="en-US"/>
        </w:rPr>
      </w:pPr>
      <w:r w:rsidRPr="005D7B02">
        <w:rPr>
          <w:rStyle w:val="af6"/>
        </w:rPr>
        <w:footnoteRef/>
      </w:r>
      <w:r w:rsidRPr="005D7B02">
        <w:t xml:space="preserve"> </w:t>
      </w:r>
      <w:r w:rsidRPr="005D7B02">
        <w:rPr>
          <w:rFonts w:ascii="GHEA Grapalat" w:hAnsi="GHEA Grapalat" w:cs="Sylfaen"/>
          <w:i/>
          <w:sz w:val="16"/>
          <w:szCs w:val="16"/>
          <w:lang w:val="en-US"/>
        </w:rPr>
        <w:t>Կետը, ինչպես նաև հրավերի 1-ին մասի 7-րդ բաժինը հրավերից հանվում է, եթե՝</w:t>
      </w:r>
    </w:p>
    <w:p w:rsidR="008379A4" w:rsidRPr="005D7B02" w:rsidRDefault="008379A4" w:rsidP="006C1D25">
      <w:pPr>
        <w:pStyle w:val="af2"/>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w:t>
      </w:r>
      <w:proofErr w:type="gramStart"/>
      <w:r w:rsidRPr="005D7B02">
        <w:rPr>
          <w:rFonts w:ascii="GHEA Grapalat" w:hAnsi="GHEA Grapalat" w:cs="Sylfaen"/>
          <w:i/>
          <w:sz w:val="16"/>
          <w:szCs w:val="16"/>
          <w:lang w:val="en-US"/>
        </w:rPr>
        <w:t>ընթացակարգը</w:t>
      </w:r>
      <w:proofErr w:type="gramEnd"/>
      <w:r w:rsidRPr="005D7B02">
        <w:rPr>
          <w:rFonts w:ascii="GHEA Grapalat" w:hAnsi="GHEA Grapalat" w:cs="Sylfaen"/>
          <w:i/>
          <w:sz w:val="16"/>
          <w:szCs w:val="16"/>
          <w:lang w:val="en-US"/>
        </w:rPr>
        <w:t xml:space="preserve">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8379A4" w:rsidRPr="005D7B02" w:rsidRDefault="008379A4" w:rsidP="006C1D25">
      <w:pPr>
        <w:pStyle w:val="af2"/>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w:t>
      </w:r>
      <w:proofErr w:type="gramStart"/>
      <w:r w:rsidRPr="005D7B02">
        <w:rPr>
          <w:rFonts w:ascii="GHEA Grapalat" w:hAnsi="GHEA Grapalat" w:cs="Sylfaen"/>
          <w:i/>
          <w:sz w:val="16"/>
          <w:szCs w:val="16"/>
          <w:lang w:val="en-US"/>
        </w:rPr>
        <w:t>գնման</w:t>
      </w:r>
      <w:proofErr w:type="gramEnd"/>
      <w:r w:rsidRPr="005D7B02">
        <w:rPr>
          <w:rFonts w:ascii="GHEA Grapalat" w:hAnsi="GHEA Grapalat" w:cs="Sylfaen"/>
          <w:i/>
          <w:sz w:val="16"/>
          <w:szCs w:val="16"/>
          <w:lang w:val="en-US"/>
        </w:rPr>
        <w:t xml:space="preserve"> հայտով տվյալ ընթացակարգի շրջանակում գնվելիք աշխատանքների գինը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ՀՀ դրամը.</w:t>
      </w:r>
    </w:p>
    <w:p w:rsidR="008379A4" w:rsidRPr="005D7B02" w:rsidRDefault="008379A4" w:rsidP="006C1D25">
      <w:pPr>
        <w:pStyle w:val="af2"/>
        <w:jc w:val="both"/>
        <w:rPr>
          <w:rFonts w:ascii="GHEA Grapalat" w:hAnsi="GHEA Grapalat" w:cs="Sylfaen"/>
          <w:i/>
          <w:sz w:val="16"/>
          <w:szCs w:val="16"/>
          <w:lang w:val="en-US"/>
        </w:rPr>
      </w:pPr>
      <w:r w:rsidRPr="005D7B02">
        <w:rPr>
          <w:rFonts w:ascii="GHEA Grapalat" w:hAnsi="GHEA Grapalat" w:cs="Sylfaen"/>
          <w:i/>
          <w:sz w:val="16"/>
          <w:szCs w:val="16"/>
          <w:lang w:val="en-US"/>
        </w:rPr>
        <w:t>- գնումն իրականացվում է հրատապության հիմքով պայմանավորված մեկ անձից գնման ձևով:</w:t>
      </w:r>
    </w:p>
    <w:p w:rsidR="008379A4" w:rsidRPr="005D7B02" w:rsidRDefault="008379A4" w:rsidP="006C1D25">
      <w:pPr>
        <w:pStyle w:val="af2"/>
        <w:jc w:val="both"/>
        <w:rPr>
          <w:lang w:val="en-US"/>
        </w:rPr>
      </w:pPr>
      <w:r w:rsidRPr="005D7B02">
        <w:rPr>
          <w:rFonts w:ascii="GHEA Grapalat" w:hAnsi="GHEA Grapalat" w:cs="Sylfaen"/>
          <w:i/>
          <w:sz w:val="16"/>
          <w:szCs w:val="16"/>
          <w:lang w:val="en-US"/>
        </w:rPr>
        <w:t>Սույն պայմանի կիրառման դեպքում խմբագրվում են հրավերի կետերը, բաժինները և դրանց կատարված հյղումները:</w:t>
      </w:r>
    </w:p>
  </w:footnote>
  <w:footnote w:id="2">
    <w:p w:rsidR="008379A4" w:rsidRPr="005D7B02" w:rsidRDefault="008379A4" w:rsidP="005D30FC">
      <w:pPr>
        <w:pStyle w:val="af2"/>
        <w:rPr>
          <w:rFonts w:ascii="Calibri" w:hAnsi="Calibri"/>
        </w:rPr>
      </w:pPr>
      <w:r w:rsidRPr="005D7B02">
        <w:rPr>
          <w:rStyle w:val="af6"/>
        </w:rPr>
        <w:footnoteRef/>
      </w:r>
      <w:r w:rsidRPr="005D7B02">
        <w:rPr>
          <w:rFonts w:ascii="Calibri" w:hAnsi="Calibri"/>
          <w:vertAlign w:val="superscript"/>
          <w:lang w:val="hy-AM"/>
        </w:rPr>
        <w:t>.1</w:t>
      </w:r>
      <w:r w:rsidRPr="005D7B02">
        <w:t xml:space="preserve"> </w:t>
      </w:r>
      <w:r w:rsidRPr="005D7B02">
        <w:rPr>
          <w:rFonts w:ascii="GHEA Grapalat" w:hAnsi="GHEA Grapalat" w:cs="Sylfaen"/>
          <w:i/>
          <w:sz w:val="16"/>
          <w:szCs w:val="16"/>
          <w:lang w:val="en-US"/>
        </w:rPr>
        <w:t>Եթե գնման հայտով տվյալ ընթացակարգի շրջանակում գնվելիք աշխատանքի գինը գերազանցում է գնումների բազային միավորի յոթանասունապատիկը &lt;&lt;15&gt;&gt; թիվը փոխարինվում է &lt;&lt;30&gt;&gt;թվով։</w:t>
      </w:r>
    </w:p>
  </w:footnote>
  <w:footnote w:id="3">
    <w:p w:rsidR="008379A4" w:rsidRPr="005D7B02" w:rsidRDefault="008379A4" w:rsidP="00D879FD">
      <w:pPr>
        <w:jc w:val="both"/>
        <w:rPr>
          <w:rFonts w:ascii="GHEA Grapalat" w:hAnsi="GHEA Grapalat" w:cs="Sylfaen"/>
          <w:i/>
          <w:sz w:val="16"/>
          <w:szCs w:val="16"/>
          <w:lang w:eastAsia="ru-RU"/>
        </w:rPr>
      </w:pPr>
      <w:r w:rsidRPr="005D7B02">
        <w:rPr>
          <w:rFonts w:ascii="GHEA Grapalat" w:hAnsi="GHEA Grapalat" w:cs="Sylfaen"/>
          <w:i/>
          <w:sz w:val="16"/>
          <w:szCs w:val="16"/>
          <w:vertAlign w:val="superscript"/>
          <w:lang w:eastAsia="ru-RU"/>
        </w:rPr>
        <w:t>5</w:t>
      </w:r>
      <w:r w:rsidRPr="005D7B02">
        <w:rPr>
          <w:rFonts w:ascii="GHEA Grapalat" w:hAnsi="GHEA Grapalat" w:cs="Sylfaen"/>
          <w:i/>
          <w:sz w:val="16"/>
          <w:szCs w:val="16"/>
          <w:lang w:eastAsia="ru-RU"/>
        </w:rPr>
        <w:t xml:space="preserve"> Եթե գնումն իրականացվում է հրատապության հիմքով պայմանավորված մեկ անձից գնման ձևով, ապա՝</w:t>
      </w:r>
    </w:p>
    <w:p w:rsidR="008379A4" w:rsidRPr="005D7B02" w:rsidRDefault="008379A4" w:rsidP="00D879FD">
      <w:pPr>
        <w:jc w:val="both"/>
        <w:rPr>
          <w:rFonts w:ascii="GHEA Grapalat" w:hAnsi="GHEA Grapalat"/>
          <w:i/>
          <w:sz w:val="16"/>
          <w:szCs w:val="16"/>
          <w:lang w:val="af-ZA"/>
        </w:rPr>
      </w:pPr>
      <w:r w:rsidRPr="005D7B02">
        <w:rPr>
          <w:rFonts w:ascii="GHEA Grapalat" w:hAnsi="GHEA Grapalat" w:cs="Sylfaen"/>
          <w:i/>
          <w:sz w:val="16"/>
          <w:szCs w:val="16"/>
          <w:lang w:eastAsia="ru-RU"/>
        </w:rPr>
        <w:t xml:space="preserve">- 3.1 կետի 2-րդ պարբերությունը շարադրվում է հետևյալ խմբագրությամբ՝ «Մասնակիցն իրավունք ունի հայտերի ներկայացման վերջնաժամկետը լրանալուց առնվազն մեկ օրացուցային օր առաջ հանձնաժողովից պահանջելու հրավերի պարզաբանում։ </w:t>
      </w:r>
      <w:proofErr w:type="gramStart"/>
      <w:r w:rsidRPr="005D7B02">
        <w:rPr>
          <w:rFonts w:ascii="GHEA Grapalat" w:hAnsi="GHEA Grapalat" w:cs="Sylfaen"/>
          <w:i/>
          <w:sz w:val="16"/>
          <w:szCs w:val="16"/>
          <w:lang w:eastAsia="ru-RU"/>
        </w:rPr>
        <w:t>Ընդ որում պարզաբանումը կարող է պահանջվել մինչև սույն կետում նշված օրվա ժամը 17:00-ն (Երևանի ժամանակով): Հանձնաժողովը հարցումը կատարած մասնակցին պարզաբանումը տրամադրում է հարցումը ստանալու օրվան հաջորդող օրացուցային օրվա ընթացքում, բայց ոչ ուշ, քան ընթացակարգի հայտերի ներկայացման վերջնաժամկետը լրանալուց առնվազն 3 ժամ առաջ: Սույն կետում նշված հարցումը մասնակիցը ներկայացնում է հանձնաժողովի քարտուղարի էլեկտրոնային փոստին ուղարկելու միջոցով: Հարցման մասին պարզաբանումն ուղարկվում է հանձնաժողովի քարտուղարի` սույն հրավերով նախատեսված էլեկտրոնային փոստից մասնակցի` հարցումը ստացված էլեկտրոնային փոստին ուղարկելու միջոցով:</w:t>
      </w:r>
      <w:r w:rsidRPr="005D7B02">
        <w:rPr>
          <w:rFonts w:ascii="GHEA Grapalat" w:hAnsi="GHEA Grapalat"/>
          <w:i/>
          <w:sz w:val="16"/>
          <w:szCs w:val="16"/>
          <w:lang w:val="af-ZA"/>
        </w:rPr>
        <w:t>».</w:t>
      </w:r>
      <w:proofErr w:type="gramEnd"/>
    </w:p>
    <w:p w:rsidR="008379A4" w:rsidRPr="005D7B02" w:rsidRDefault="008379A4" w:rsidP="00D879FD">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rsidR="008379A4" w:rsidRPr="005D7B02" w:rsidRDefault="008379A4" w:rsidP="005E2581">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rsidR="008379A4" w:rsidRPr="005D7B02" w:rsidRDefault="008379A4" w:rsidP="006C1D25">
      <w:pPr>
        <w:pStyle w:val="af2"/>
        <w:jc w:val="both"/>
        <w:rPr>
          <w:rFonts w:ascii="GHEA Grapalat" w:hAnsi="GHEA Grapalat" w:cs="Sylfaen"/>
          <w:i/>
          <w:sz w:val="16"/>
          <w:szCs w:val="16"/>
          <w:lang w:val="en-US"/>
        </w:rPr>
      </w:pPr>
      <w:r w:rsidRPr="005D7B02">
        <w:rPr>
          <w:vertAlign w:val="superscript"/>
          <w:lang w:val="en-US"/>
        </w:rPr>
        <w:t>6</w:t>
      </w:r>
      <w:r w:rsidRPr="005D7B02">
        <w:rPr>
          <w:rStyle w:val="af6"/>
          <w:color w:val="FFFFFF"/>
        </w:rPr>
        <w:footnoteRef/>
      </w:r>
      <w:r w:rsidRPr="005D7B02">
        <w:t xml:space="preserve"> </w:t>
      </w:r>
      <w:r w:rsidRPr="005D7B0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8379A4" w:rsidRPr="005D7B02" w:rsidRDefault="008379A4" w:rsidP="006C1D25">
      <w:pPr>
        <w:pStyle w:val="af2"/>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w:t>
      </w:r>
      <w:proofErr w:type="gramStart"/>
      <w:r w:rsidRPr="005D7B02">
        <w:rPr>
          <w:rFonts w:ascii="GHEA Grapalat" w:hAnsi="GHEA Grapalat" w:cs="Sylfaen"/>
          <w:i/>
          <w:sz w:val="16"/>
          <w:szCs w:val="16"/>
          <w:lang w:val="en-US"/>
        </w:rPr>
        <w:t>ընթացակարգը</w:t>
      </w:r>
      <w:proofErr w:type="gramEnd"/>
      <w:r w:rsidRPr="005D7B02">
        <w:rPr>
          <w:rFonts w:ascii="GHEA Grapalat" w:hAnsi="GHEA Grapalat" w:cs="Sylfaen"/>
          <w:i/>
          <w:sz w:val="16"/>
          <w:szCs w:val="16"/>
          <w:lang w:val="en-US"/>
        </w:rPr>
        <w:t xml:space="preserve">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8379A4" w:rsidRPr="005D7B02" w:rsidRDefault="008379A4" w:rsidP="006C1D25">
      <w:pPr>
        <w:pStyle w:val="af2"/>
        <w:jc w:val="both"/>
        <w:rPr>
          <w:lang w:val="en-US"/>
        </w:rPr>
      </w:pPr>
      <w:r w:rsidRPr="005D7B02">
        <w:rPr>
          <w:rFonts w:ascii="GHEA Grapalat" w:hAnsi="GHEA Grapalat" w:cs="Sylfaen"/>
          <w:i/>
          <w:sz w:val="16"/>
          <w:szCs w:val="16"/>
          <w:lang w:val="en-US"/>
        </w:rPr>
        <w:t xml:space="preserve"> - </w:t>
      </w:r>
      <w:proofErr w:type="gramStart"/>
      <w:r w:rsidRPr="005D7B02">
        <w:rPr>
          <w:rFonts w:ascii="GHEA Grapalat" w:hAnsi="GHEA Grapalat" w:cs="Sylfaen"/>
          <w:i/>
          <w:sz w:val="16"/>
          <w:szCs w:val="16"/>
          <w:lang w:val="en-US"/>
        </w:rPr>
        <w:t>գնման</w:t>
      </w:r>
      <w:proofErr w:type="gramEnd"/>
      <w:r w:rsidRPr="005D7B02">
        <w:rPr>
          <w:rFonts w:ascii="GHEA Grapalat" w:hAnsi="GHEA Grapalat" w:cs="Sylfaen"/>
          <w:i/>
          <w:sz w:val="16"/>
          <w:szCs w:val="16"/>
          <w:lang w:val="en-US"/>
        </w:rPr>
        <w:t xml:space="preserve"> հայտով տվյալ ընթացակարգի շրջանակում գնվելիք աշխատանքի գինը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ՀՀ դրամը</w:t>
      </w:r>
    </w:p>
  </w:footnote>
  <w:footnote w:id="4">
    <w:p w:rsidR="008379A4" w:rsidRPr="005D7B02" w:rsidRDefault="008379A4" w:rsidP="006C1D25">
      <w:pPr>
        <w:pStyle w:val="af2"/>
        <w:jc w:val="both"/>
        <w:rPr>
          <w:rFonts w:ascii="GHEA Grapalat" w:hAnsi="GHEA Grapalat" w:cs="Sylfaen"/>
          <w:i/>
          <w:sz w:val="16"/>
          <w:szCs w:val="16"/>
          <w:lang w:val="en-US"/>
        </w:rPr>
      </w:pPr>
      <w:r w:rsidRPr="005D7B02">
        <w:rPr>
          <w:color w:val="000000"/>
          <w:vertAlign w:val="superscript"/>
          <w:lang w:val="en-US"/>
        </w:rPr>
        <w:t>7</w:t>
      </w:r>
      <w:r w:rsidRPr="005D7B02">
        <w:rPr>
          <w:rStyle w:val="af6"/>
          <w:color w:val="FFFFFF"/>
        </w:rPr>
        <w:footnoteRef/>
      </w:r>
      <w:r w:rsidRPr="005D7B02">
        <w:rPr>
          <w:color w:val="FFFFFF"/>
        </w:rPr>
        <w:t xml:space="preserve"> </w:t>
      </w:r>
      <w:r w:rsidRPr="005D7B02">
        <w:rPr>
          <w:rFonts w:ascii="GHEA Grapalat" w:hAnsi="GHEA Grapalat" w:cs="Sylfaen"/>
          <w:i/>
          <w:sz w:val="16"/>
          <w:szCs w:val="16"/>
          <w:lang w:val="en-US"/>
        </w:rPr>
        <w:t>Ենթակետը հանվում է, եթե հայտի ապահովման պահանջ սահմանված չէ:</w:t>
      </w:r>
    </w:p>
    <w:p w:rsidR="008379A4" w:rsidRPr="005D7B02" w:rsidRDefault="008379A4" w:rsidP="006C1D25">
      <w:pPr>
        <w:pStyle w:val="af2"/>
        <w:jc w:val="both"/>
        <w:rPr>
          <w:lang w:val="en-US"/>
        </w:rPr>
      </w:pPr>
      <w:r w:rsidRPr="005D7B02">
        <w:rPr>
          <w:rFonts w:ascii="GHEA Grapalat" w:hAnsi="GHEA Grapalat" w:cs="Sylfaen"/>
          <w:i/>
          <w:sz w:val="16"/>
          <w:szCs w:val="16"/>
          <w:vertAlign w:val="superscript"/>
          <w:lang w:val="en-US"/>
        </w:rPr>
        <w:t xml:space="preserve">8 </w:t>
      </w:r>
      <w:r w:rsidRPr="005D7B02">
        <w:rPr>
          <w:rFonts w:ascii="GHEA Grapalat" w:hAnsi="GHEA Grapalat" w:cs="Sylfaen"/>
          <w:i/>
          <w:sz w:val="16"/>
          <w:szCs w:val="16"/>
          <w:lang w:val="en-US"/>
        </w:rPr>
        <w:t>Ենթակետը հանվում է, եթե գնման առարկան չի հանդիսանում շինարարական աշխատանք</w:t>
      </w:r>
    </w:p>
  </w:footnote>
  <w:footnote w:id="5">
    <w:p w:rsidR="008379A4" w:rsidRPr="006265F4" w:rsidRDefault="008379A4" w:rsidP="004B600D">
      <w:pPr>
        <w:pStyle w:val="af2"/>
      </w:pPr>
      <w:r w:rsidRPr="006265F4">
        <w:rPr>
          <w:rStyle w:val="af6"/>
          <w:color w:val="FFFFFF"/>
        </w:rPr>
        <w:footnoteRef/>
      </w:r>
      <w:r w:rsidRPr="006265F4">
        <w:t xml:space="preserve"> </w:t>
      </w:r>
      <w:r>
        <w:rPr>
          <w:vertAlign w:val="superscript"/>
          <w:lang w:val="en-US"/>
        </w:rPr>
        <w:t xml:space="preserve">10 </w:t>
      </w:r>
      <w:r w:rsidRPr="006265F4">
        <w:rPr>
          <w:rFonts w:ascii="GHEA Grapalat" w:hAnsi="GHEA Grapalat" w:cs="Sylfaen"/>
          <w:i/>
          <w:sz w:val="16"/>
          <w:szCs w:val="16"/>
        </w:rPr>
        <w:t xml:space="preserve">Սահմանվում է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 կողմից:</w:t>
      </w:r>
    </w:p>
  </w:footnote>
  <w:footnote w:id="6">
    <w:p w:rsidR="008379A4" w:rsidRPr="005D7B02" w:rsidRDefault="008379A4" w:rsidP="001D2074">
      <w:pPr>
        <w:pStyle w:val="af2"/>
        <w:rPr>
          <w:rFonts w:ascii="GHEA Grapalat" w:hAnsi="GHEA Grapalat" w:cs="Sylfaen"/>
          <w:i/>
          <w:sz w:val="16"/>
          <w:szCs w:val="16"/>
          <w:lang w:val="hy-AM"/>
        </w:rPr>
      </w:pPr>
      <w:r w:rsidRPr="005D7B02">
        <w:rPr>
          <w:rStyle w:val="af6"/>
        </w:rPr>
        <w:footnoteRef/>
      </w:r>
      <w:r w:rsidRPr="005D7B02">
        <w:rPr>
          <w:rFonts w:ascii="Calibri" w:hAnsi="Calibri"/>
          <w:vertAlign w:val="superscript"/>
          <w:lang w:val="hy-AM"/>
        </w:rPr>
        <w:t>.1</w:t>
      </w:r>
      <w:r w:rsidRPr="005D7B02">
        <w:rPr>
          <w:vertAlign w:val="superscript"/>
        </w:rPr>
        <w:t xml:space="preserve"> </w:t>
      </w:r>
      <w:r w:rsidRPr="005D7B02">
        <w:rPr>
          <w:rFonts w:ascii="GHEA Grapalat" w:hAnsi="GHEA Grapalat" w:cs="Sylfaen"/>
          <w:i/>
          <w:sz w:val="16"/>
          <w:szCs w:val="16"/>
          <w:lang w:val="hy-AM"/>
        </w:rPr>
        <w:t>Եթե գնման հայտով տվյալ չափաբաժնի գինը․</w:t>
      </w:r>
    </w:p>
    <w:p w:rsidR="008379A4" w:rsidRPr="005D7B02" w:rsidRDefault="008379A4" w:rsidP="001D2074">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կամ ապահովագրական կազմակերպությունների կողմից տրամադրված երաշխիքների &gt;&gt; բառերը․</w:t>
      </w:r>
    </w:p>
    <w:p w:rsidR="008379A4" w:rsidRPr="005D7B02" w:rsidRDefault="008379A4" w:rsidP="001D2074">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յոթանասունապատիկը,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8379A4" w:rsidRPr="005D7B02" w:rsidRDefault="008379A4" w:rsidP="001D2074">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 յոթանասունապատիկը, ապա սույն պարբերությունից հանվում է &lt;&lt; տուժանքի (հավելված 4․2) կամ &gt;&gt; բառերը, &lt;&lt;15&gt;&gt; թիվը փոխարինվում է &lt;&lt;30&gt;&gt; թվով, իսկ &lt;&lt;20&gt;&gt; թիվը՝ &lt;&lt;90&gt;&gt; թվով,</w:t>
      </w:r>
    </w:p>
  </w:footnote>
  <w:footnote w:id="7">
    <w:p w:rsidR="008379A4" w:rsidRPr="005D7B02" w:rsidRDefault="008379A4" w:rsidP="006B19F7">
      <w:pPr>
        <w:pStyle w:val="af2"/>
        <w:rPr>
          <w:rFonts w:ascii="GHEA Grapalat" w:hAnsi="GHEA Grapalat" w:cs="Sylfaen"/>
          <w:i/>
          <w:sz w:val="16"/>
          <w:szCs w:val="16"/>
          <w:lang w:val="hy-AM"/>
        </w:rPr>
      </w:pPr>
      <w:r w:rsidRPr="005D7B02">
        <w:rPr>
          <w:rFonts w:ascii="GHEA Grapalat" w:hAnsi="GHEA Grapalat" w:cs="Sylfaen"/>
          <w:i/>
          <w:sz w:val="16"/>
          <w:szCs w:val="16"/>
          <w:lang w:val="hy-AM"/>
        </w:rPr>
        <w:t>12 Եթե ՝</w:t>
      </w:r>
    </w:p>
    <w:p w:rsidR="008379A4" w:rsidRPr="005D7B02" w:rsidRDefault="008379A4" w:rsidP="006B19F7">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8379A4" w:rsidRPr="005D7B02" w:rsidRDefault="008379A4" w:rsidP="006B19F7">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p w:rsidR="008379A4" w:rsidRPr="005D7B02" w:rsidRDefault="008379A4" w:rsidP="00501A05">
      <w:pPr>
        <w:pStyle w:val="af2"/>
        <w:rPr>
          <w:rFonts w:ascii="GHEA Grapalat" w:hAnsi="GHEA Grapalat" w:cs="Sylfaen"/>
          <w:i/>
          <w:sz w:val="16"/>
          <w:szCs w:val="16"/>
          <w:lang w:val="hy-AM"/>
        </w:rPr>
      </w:pPr>
      <w:r w:rsidRPr="005D7B02">
        <w:rPr>
          <w:rFonts w:ascii="GHEA Grapalat" w:hAnsi="GHEA Grapalat" w:cs="Sylfaen"/>
          <w:i/>
          <w:sz w:val="16"/>
          <w:szCs w:val="16"/>
          <w:vertAlign w:val="superscript"/>
          <w:lang w:val="hy-AM"/>
        </w:rPr>
        <w:t xml:space="preserve">13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rsidR="008379A4" w:rsidRPr="005D7B02" w:rsidRDefault="008379A4">
      <w:pPr>
        <w:pStyle w:val="af2"/>
        <w:rPr>
          <w:rFonts w:ascii="Times New Roman" w:hAnsi="Times New Roman"/>
          <w:vertAlign w:val="superscript"/>
          <w:lang w:val="hy-AM"/>
        </w:rPr>
      </w:pPr>
    </w:p>
  </w:footnote>
  <w:footnote w:id="8">
    <w:p w:rsidR="008379A4" w:rsidRPr="00C00C71" w:rsidRDefault="008379A4">
      <w:pPr>
        <w:pStyle w:val="af2"/>
        <w:rPr>
          <w:rFonts w:ascii="GHEA Grapalat" w:hAnsi="GHEA Grapalat"/>
          <w:lang w:val="hy-AM"/>
        </w:rPr>
      </w:pPr>
      <w:r w:rsidRPr="00C00C71">
        <w:rPr>
          <w:rFonts w:ascii="GHEA Grapalat" w:hAnsi="GHEA Grapalat" w:cs="Sylfaen"/>
          <w:i/>
          <w:sz w:val="16"/>
          <w:szCs w:val="16"/>
          <w:vertAlign w:val="superscript"/>
          <w:lang w:val="hy-AM"/>
        </w:rPr>
        <w:t xml:space="preserve">14 </w:t>
      </w:r>
      <w:r w:rsidRPr="005D7B02">
        <w:rPr>
          <w:rFonts w:ascii="GHEA Grapalat" w:hAnsi="GHEA Grapalat" w:cs="Sylfaen"/>
          <w:i/>
          <w:sz w:val="16"/>
          <w:szCs w:val="16"/>
        </w:rPr>
        <w:t xml:space="preserve">Սույն կետը խմբագրվում է ըստ համապատասխան </w:t>
      </w:r>
      <w:r w:rsidRPr="00C00C71">
        <w:rPr>
          <w:rFonts w:ascii="GHEA Grapalat" w:hAnsi="GHEA Grapalat" w:cs="Sylfaen"/>
          <w:i/>
          <w:sz w:val="16"/>
          <w:szCs w:val="16"/>
          <w:lang w:val="hy-AM"/>
        </w:rPr>
        <w:t>պ</w:t>
      </w:r>
      <w:r w:rsidRPr="005D7B02">
        <w:rPr>
          <w:rFonts w:ascii="GHEA Grapalat" w:hAnsi="GHEA Grapalat" w:cs="Sylfaen"/>
          <w:i/>
          <w:sz w:val="16"/>
          <w:szCs w:val="16"/>
        </w:rPr>
        <w:t>ատվիրատուի:</w:t>
      </w:r>
      <w:r w:rsidRPr="00C00C71">
        <w:rPr>
          <w:rFonts w:ascii="GHEA Grapalat" w:hAnsi="GHEA Grapalat"/>
          <w:lang w:val="hy-AM"/>
        </w:rPr>
        <w:t xml:space="preserve"> </w:t>
      </w:r>
    </w:p>
  </w:footnote>
  <w:footnote w:id="9">
    <w:p w:rsidR="008379A4" w:rsidRPr="005D7B02" w:rsidRDefault="008379A4" w:rsidP="00EF4630">
      <w:pPr>
        <w:pStyle w:val="af2"/>
        <w:jc w:val="both"/>
        <w:rPr>
          <w:rFonts w:ascii="Sylfaen" w:hAnsi="Sylfaen" w:cs="Sylfaen"/>
          <w:lang w:val="af-ZA"/>
        </w:rPr>
      </w:pPr>
      <w:r w:rsidRPr="005D7B02">
        <w:rPr>
          <w:rFonts w:ascii="GHEA Grapalat" w:hAnsi="GHEA Grapalat" w:cs="Sylfaen"/>
          <w:i/>
          <w:sz w:val="16"/>
          <w:szCs w:val="16"/>
          <w:vertAlign w:val="superscript"/>
          <w:lang w:val="es-ES" w:eastAsia="en-US"/>
        </w:rPr>
        <w:t xml:space="preserve">15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rsidR="008379A4" w:rsidRPr="005D7B02" w:rsidRDefault="008379A4" w:rsidP="00E74BF6">
      <w:pPr>
        <w:pStyle w:val="af2"/>
        <w:jc w:val="both"/>
        <w:rPr>
          <w:rFonts w:ascii="GHEA Grapalat" w:hAnsi="GHEA Grapalat" w:cs="Sylfaen"/>
          <w:i/>
          <w:sz w:val="16"/>
          <w:szCs w:val="16"/>
          <w:lang w:val="af-ZA"/>
        </w:rPr>
      </w:pPr>
      <w:r w:rsidRPr="005D7B02">
        <w:rPr>
          <w:color w:val="000000"/>
          <w:vertAlign w:val="superscript"/>
          <w:lang w:val="af-ZA"/>
        </w:rPr>
        <w:t xml:space="preserve">16 </w:t>
      </w:r>
      <w:r w:rsidRPr="005D7B02">
        <w:rPr>
          <w:rFonts w:ascii="GHEA Grapalat" w:hAnsi="GHEA Grapalat" w:cs="Sylfaen"/>
          <w:i/>
          <w:sz w:val="16"/>
          <w:szCs w:val="16"/>
          <w:lang w:val="en-US"/>
        </w:rPr>
        <w:t>Եթե</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հրավերով</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հայտի</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ապահովման</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ներկայացման</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պահանջ</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սահմանված</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չէ</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ապա</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սույն</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կետը</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հրավերից</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հանվում</w:t>
      </w:r>
      <w:r w:rsidRPr="005D7B02">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5D7B02">
        <w:rPr>
          <w:rFonts w:ascii="GHEA Grapalat" w:hAnsi="GHEA Grapalat" w:cs="Sylfaen"/>
          <w:i/>
          <w:sz w:val="16"/>
          <w:szCs w:val="16"/>
          <w:lang w:val="af-ZA"/>
        </w:rPr>
        <w:t>:</w:t>
      </w:r>
    </w:p>
    <w:p w:rsidR="008379A4" w:rsidRPr="005D7B02" w:rsidRDefault="008379A4" w:rsidP="00E74BF6">
      <w:pPr>
        <w:pStyle w:val="af2"/>
        <w:jc w:val="both"/>
        <w:rPr>
          <w:vertAlign w:val="superscript"/>
          <w:lang w:val="af-ZA"/>
        </w:rPr>
      </w:pPr>
      <w:r w:rsidRPr="005D7B02">
        <w:rPr>
          <w:rFonts w:ascii="GHEA Grapalat" w:hAnsi="GHEA Grapalat" w:cs="Sylfaen"/>
          <w:i/>
          <w:sz w:val="16"/>
          <w:szCs w:val="16"/>
          <w:vertAlign w:val="superscript"/>
          <w:lang w:val="af-ZA"/>
        </w:rPr>
        <w:t xml:space="preserve">17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footnote>
  <w:footnote w:id="11">
    <w:p w:rsidR="008379A4" w:rsidRPr="005D7B02" w:rsidRDefault="008379A4">
      <w:pPr>
        <w:pStyle w:val="af2"/>
        <w:rPr>
          <w:rFonts w:ascii="Calibri" w:hAnsi="Calibri"/>
        </w:rPr>
      </w:pPr>
      <w:r w:rsidRPr="005D7B02">
        <w:rPr>
          <w:rStyle w:val="af6"/>
        </w:rPr>
        <w:footnoteRef/>
      </w:r>
      <w:r w:rsidRPr="005D7B02">
        <w:t xml:space="preserve"> </w:t>
      </w:r>
      <w:r w:rsidRPr="005D7B02">
        <w:rPr>
          <w:rFonts w:ascii="GHEA Grapalat" w:hAnsi="GHEA Grapalat"/>
          <w:i/>
          <w:sz w:val="16"/>
          <w:szCs w:val="16"/>
          <w:lang w:val="hy-AM"/>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5D7B02">
          <w:rPr>
            <w:rFonts w:ascii="GHEA Grapalat" w:hAnsi="GHEA Grapalat"/>
            <w:i/>
            <w:sz w:val="16"/>
            <w:szCs w:val="16"/>
            <w:lang w:val="hy-AM"/>
          </w:rPr>
          <w:t>Standard &amp; Poor’s</w:t>
        </w:r>
      </w:hyperlink>
      <w:r w:rsidRPr="005D7B02">
        <w:rPr>
          <w:rFonts w:ascii="GHEA Grapalat" w:hAnsi="GHEA Grapalat"/>
          <w:i/>
          <w:sz w:val="16"/>
          <w:szCs w:val="16"/>
          <w:lang w:val="hy-AM"/>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footnote>
  <w:footnote w:id="12">
    <w:p w:rsidR="008379A4" w:rsidRDefault="008379A4" w:rsidP="0091590A">
      <w:pPr>
        <w:pStyle w:val="af2"/>
        <w:jc w:val="both"/>
        <w:rPr>
          <w:rFonts w:ascii="GHEA Grapalat" w:hAnsi="GHEA Grapalat"/>
          <w:i/>
          <w:lang w:val="hy-AM"/>
        </w:rPr>
      </w:pPr>
      <w:r w:rsidRPr="0091590A">
        <w:rPr>
          <w:rFonts w:ascii="GHEA Grapalat" w:hAnsi="GHEA Grapalat"/>
          <w:i/>
          <w:lang w:val="hy-AM"/>
        </w:rPr>
        <w:t>*լրացվում</w:t>
      </w:r>
      <w:r w:rsidRPr="0091590A">
        <w:rPr>
          <w:rFonts w:ascii="GHEA Grapalat" w:hAnsi="GHEA Grapalat"/>
          <w:i/>
          <w:lang w:val="af-ZA"/>
        </w:rPr>
        <w:t xml:space="preserve"> </w:t>
      </w:r>
      <w:r w:rsidRPr="0091590A">
        <w:rPr>
          <w:rFonts w:ascii="GHEA Grapalat" w:hAnsi="GHEA Grapalat"/>
          <w:i/>
          <w:lang w:val="hy-AM"/>
        </w:rPr>
        <w:t>է</w:t>
      </w:r>
      <w:r w:rsidRPr="0091590A">
        <w:rPr>
          <w:rFonts w:ascii="GHEA Grapalat" w:hAnsi="GHEA Grapalat"/>
          <w:i/>
          <w:lang w:val="af-ZA"/>
        </w:rPr>
        <w:t xml:space="preserve"> </w:t>
      </w:r>
      <w:r w:rsidRPr="0091590A">
        <w:rPr>
          <w:rFonts w:ascii="GHEA Grapalat" w:hAnsi="GHEA Grapalat"/>
          <w:i/>
          <w:lang w:val="hy-AM"/>
        </w:rPr>
        <w:t>հանձնաժողովի</w:t>
      </w:r>
      <w:r w:rsidRPr="0091590A">
        <w:rPr>
          <w:rFonts w:ascii="GHEA Grapalat" w:hAnsi="GHEA Grapalat"/>
          <w:i/>
          <w:lang w:val="af-ZA"/>
        </w:rPr>
        <w:t xml:space="preserve"> </w:t>
      </w:r>
      <w:r w:rsidRPr="0091590A">
        <w:rPr>
          <w:rFonts w:ascii="GHEA Grapalat" w:hAnsi="GHEA Grapalat"/>
          <w:i/>
          <w:lang w:val="hy-AM"/>
        </w:rPr>
        <w:t>քարտուղարի</w:t>
      </w:r>
      <w:r w:rsidRPr="0091590A">
        <w:rPr>
          <w:rFonts w:ascii="GHEA Grapalat" w:hAnsi="GHEA Grapalat"/>
          <w:i/>
          <w:lang w:val="af-ZA"/>
        </w:rPr>
        <w:t xml:space="preserve"> </w:t>
      </w:r>
      <w:r w:rsidRPr="0091590A">
        <w:rPr>
          <w:rFonts w:ascii="GHEA Grapalat" w:hAnsi="GHEA Grapalat"/>
          <w:i/>
          <w:lang w:val="hy-AM"/>
        </w:rPr>
        <w:t>կողմից</w:t>
      </w:r>
      <w:r w:rsidRPr="0091590A">
        <w:rPr>
          <w:rFonts w:ascii="GHEA Grapalat" w:hAnsi="GHEA Grapalat"/>
          <w:i/>
          <w:lang w:val="af-ZA"/>
        </w:rPr>
        <w:t xml:space="preserve">` </w:t>
      </w:r>
      <w:r w:rsidRPr="0091590A">
        <w:rPr>
          <w:rFonts w:ascii="GHEA Grapalat" w:hAnsi="GHEA Grapalat"/>
          <w:i/>
          <w:lang w:val="hy-AM"/>
        </w:rPr>
        <w:t>մինչև</w:t>
      </w:r>
      <w:r w:rsidRPr="0091590A">
        <w:rPr>
          <w:rFonts w:ascii="GHEA Grapalat" w:hAnsi="GHEA Grapalat"/>
          <w:i/>
          <w:lang w:val="af-ZA"/>
        </w:rPr>
        <w:t xml:space="preserve"> </w:t>
      </w:r>
      <w:r w:rsidRPr="0091590A">
        <w:rPr>
          <w:rFonts w:ascii="GHEA Grapalat" w:hAnsi="GHEA Grapalat"/>
          <w:i/>
          <w:lang w:val="hy-AM"/>
        </w:rPr>
        <w:t>հրավերը</w:t>
      </w:r>
      <w:r w:rsidRPr="0091590A">
        <w:rPr>
          <w:rFonts w:ascii="GHEA Grapalat" w:hAnsi="GHEA Grapalat"/>
          <w:i/>
          <w:lang w:val="af-ZA"/>
        </w:rPr>
        <w:t xml:space="preserve"> </w:t>
      </w:r>
      <w:r w:rsidRPr="0091590A">
        <w:rPr>
          <w:rFonts w:ascii="GHEA Grapalat" w:hAnsi="GHEA Grapalat"/>
          <w:i/>
          <w:lang w:val="hy-AM"/>
        </w:rPr>
        <w:t>տեղեկագրում</w:t>
      </w:r>
      <w:r w:rsidRPr="0091590A">
        <w:rPr>
          <w:rFonts w:ascii="GHEA Grapalat" w:hAnsi="GHEA Grapalat"/>
          <w:i/>
          <w:lang w:val="af-ZA"/>
        </w:rPr>
        <w:t xml:space="preserve"> </w:t>
      </w:r>
      <w:r w:rsidRPr="0091590A">
        <w:rPr>
          <w:rFonts w:ascii="GHEA Grapalat" w:hAnsi="GHEA Grapalat"/>
          <w:i/>
          <w:lang w:val="hy-AM"/>
        </w:rPr>
        <w:t>հրապարակելը:</w:t>
      </w:r>
    </w:p>
    <w:p w:rsidR="008379A4" w:rsidRPr="0091590A" w:rsidRDefault="008379A4" w:rsidP="0091590A">
      <w:pPr>
        <w:pStyle w:val="af2"/>
        <w:jc w:val="both"/>
        <w:rPr>
          <w:rFonts w:ascii="GHEA Grapalat" w:hAnsi="GHEA Grapalat"/>
          <w:i/>
          <w:lang w:val="hy-AM"/>
        </w:rPr>
      </w:pPr>
    </w:p>
    <w:p w:rsidR="008379A4" w:rsidRPr="0091590A" w:rsidRDefault="008379A4" w:rsidP="0091590A">
      <w:pPr>
        <w:pStyle w:val="af2"/>
        <w:jc w:val="both"/>
        <w:rPr>
          <w:rFonts w:ascii="GHEA Grapalat" w:hAnsi="GHEA Grapalat"/>
          <w:i/>
          <w:lang w:val="hy-AM"/>
        </w:rPr>
      </w:pPr>
      <w:r w:rsidRPr="0091590A">
        <w:rPr>
          <w:rFonts w:ascii="GHEA Grapalat" w:hAnsi="GHEA Grapalat"/>
          <w:i/>
          <w:lang w:val="hy-AM"/>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91590A">
        <w:rPr>
          <w:rFonts w:ascii="Calibri" w:hAnsi="Calibri" w:cs="Calibri"/>
          <w:i/>
          <w:lang w:val="hy-AM"/>
        </w:rPr>
        <w:t> </w:t>
      </w:r>
      <w:r w:rsidRPr="0091590A">
        <w:rPr>
          <w:rFonts w:ascii="GHEA Grapalat" w:hAnsi="GHEA Grapalat" w:cs="GHEA Grapalat"/>
          <w:i/>
          <w:lang w:val="hy-AM"/>
        </w:rPr>
        <w:t>մասին»</w:t>
      </w:r>
      <w:r w:rsidRPr="0091590A">
        <w:rPr>
          <w:rFonts w:ascii="GHEA Grapalat" w:hAnsi="GHEA Grapalat"/>
          <w:i/>
          <w:lang w:val="hy-AM"/>
        </w:rPr>
        <w:t xml:space="preserve"> </w:t>
      </w:r>
      <w:r w:rsidRPr="0091590A">
        <w:rPr>
          <w:rFonts w:ascii="GHEA Grapalat" w:hAnsi="GHEA Grapalat" w:cs="GHEA Grapalat"/>
          <w:i/>
          <w:lang w:val="hy-AM"/>
        </w:rPr>
        <w:t>օրենքի</w:t>
      </w:r>
      <w:r w:rsidRPr="0091590A">
        <w:rPr>
          <w:rFonts w:ascii="GHEA Grapalat" w:hAnsi="GHEA Grapalat"/>
          <w:i/>
          <w:lang w:val="hy-AM"/>
        </w:rPr>
        <w:t xml:space="preserve"> </w:t>
      </w:r>
      <w:r w:rsidRPr="0091590A">
        <w:rPr>
          <w:rFonts w:ascii="GHEA Grapalat" w:hAnsi="GHEA Grapalat" w:cs="GHEA Grapalat"/>
          <w:i/>
          <w:lang w:val="hy-AM"/>
        </w:rPr>
        <w:t>հիման</w:t>
      </w:r>
      <w:r w:rsidRPr="0091590A">
        <w:rPr>
          <w:rFonts w:ascii="GHEA Grapalat" w:hAnsi="GHEA Grapalat"/>
          <w:i/>
          <w:lang w:val="hy-AM"/>
        </w:rPr>
        <w:t xml:space="preserve"> </w:t>
      </w:r>
      <w:r w:rsidRPr="0091590A">
        <w:rPr>
          <w:rFonts w:ascii="GHEA Grapalat" w:hAnsi="GHEA Grapalat" w:cs="GHEA Grapalat"/>
          <w:i/>
          <w:lang w:val="hy-AM"/>
        </w:rPr>
        <w:t>վրա</w:t>
      </w:r>
      <w:r w:rsidRPr="0091590A">
        <w:rPr>
          <w:rFonts w:ascii="GHEA Grapalat" w:hAnsi="GHEA Grapalat"/>
          <w:i/>
          <w:lang w:val="hy-AM"/>
        </w:rPr>
        <w:t xml:space="preserve"> </w:t>
      </w:r>
      <w:r w:rsidRPr="0091590A">
        <w:rPr>
          <w:rFonts w:ascii="GHEA Grapalat" w:hAnsi="GHEA Grapalat" w:cs="GHEA Grapalat"/>
          <w:i/>
          <w:lang w:val="hy-AM"/>
        </w:rPr>
        <w:t>իրական</w:t>
      </w:r>
      <w:r w:rsidRPr="0091590A">
        <w:rPr>
          <w:rFonts w:ascii="GHEA Grapalat" w:hAnsi="GHEA Grapalat"/>
          <w:i/>
          <w:lang w:val="hy-AM"/>
        </w:rPr>
        <w:t xml:space="preserve"> </w:t>
      </w:r>
      <w:r w:rsidRPr="0091590A">
        <w:rPr>
          <w:rFonts w:ascii="GHEA Grapalat" w:hAnsi="GHEA Grapalat" w:cs="GHEA Grapalat"/>
          <w:i/>
          <w:lang w:val="hy-AM"/>
        </w:rPr>
        <w:t>շահառուների</w:t>
      </w:r>
      <w:r w:rsidRPr="0091590A">
        <w:rPr>
          <w:rFonts w:ascii="GHEA Grapalat" w:hAnsi="GHEA Grapalat"/>
          <w:i/>
          <w:lang w:val="hy-AM"/>
        </w:rPr>
        <w:t xml:space="preserve"> </w:t>
      </w:r>
      <w:r w:rsidRPr="0091590A">
        <w:rPr>
          <w:rFonts w:ascii="GHEA Grapalat" w:hAnsi="GHEA Grapalat" w:cs="GHEA Grapalat"/>
          <w:i/>
          <w:lang w:val="hy-AM"/>
        </w:rPr>
        <w:t>վերաբերյալ</w:t>
      </w:r>
      <w:r w:rsidRPr="0091590A">
        <w:rPr>
          <w:rFonts w:ascii="GHEA Grapalat" w:hAnsi="GHEA Grapalat"/>
          <w:i/>
          <w:lang w:val="hy-AM"/>
        </w:rPr>
        <w:t xml:space="preserve"> </w:t>
      </w:r>
      <w:r w:rsidRPr="0091590A">
        <w:rPr>
          <w:rFonts w:ascii="GHEA Grapalat" w:hAnsi="GHEA Grapalat" w:cs="GHEA Grapalat"/>
          <w:i/>
          <w:lang w:val="hy-AM"/>
        </w:rPr>
        <w:t>հայտարարագիր</w:t>
      </w:r>
      <w:r w:rsidRPr="0091590A">
        <w:rPr>
          <w:rFonts w:ascii="GHEA Grapalat" w:hAnsi="GHEA Grapalat"/>
          <w:i/>
          <w:lang w:val="hy-AM"/>
        </w:rPr>
        <w:t xml:space="preserve"> </w:t>
      </w:r>
      <w:r w:rsidRPr="0091590A">
        <w:rPr>
          <w:rFonts w:ascii="GHEA Grapalat" w:hAnsi="GHEA Grapalat" w:cs="GHEA Grapalat"/>
          <w:i/>
          <w:lang w:val="hy-AM"/>
        </w:rPr>
        <w:t>ներկայացնելու</w:t>
      </w:r>
      <w:r w:rsidRPr="0091590A">
        <w:rPr>
          <w:rFonts w:ascii="GHEA Grapalat" w:hAnsi="GHEA Grapalat"/>
          <w:i/>
          <w:lang w:val="hy-AM"/>
        </w:rPr>
        <w:t xml:space="preserve"> </w:t>
      </w:r>
      <w:r w:rsidRPr="0091590A">
        <w:rPr>
          <w:rFonts w:ascii="GHEA Grapalat" w:hAnsi="GHEA Grapalat" w:cs="GHEA Grapalat"/>
          <w:i/>
          <w:lang w:val="hy-AM"/>
        </w:rPr>
        <w:t>պարտականություն</w:t>
      </w:r>
      <w:r w:rsidRPr="0091590A">
        <w:rPr>
          <w:rFonts w:ascii="GHEA Grapalat" w:hAnsi="GHEA Grapalat"/>
          <w:i/>
          <w:lang w:val="hy-AM"/>
        </w:rPr>
        <w:t xml:space="preserve"> </w:t>
      </w:r>
      <w:r w:rsidRPr="0091590A">
        <w:rPr>
          <w:rFonts w:ascii="GHEA Grapalat" w:hAnsi="GHEA Grapalat" w:cs="GHEA Grapalat"/>
          <w:i/>
          <w:lang w:val="hy-AM"/>
        </w:rPr>
        <w:t>ունեցող</w:t>
      </w:r>
      <w:r w:rsidRPr="0091590A">
        <w:rPr>
          <w:rFonts w:ascii="GHEA Grapalat" w:hAnsi="GHEA Grapalat"/>
          <w:i/>
          <w:lang w:val="hy-AM"/>
        </w:rPr>
        <w:t xml:space="preserve"> </w:t>
      </w:r>
      <w:r w:rsidRPr="0091590A">
        <w:rPr>
          <w:rFonts w:ascii="GHEA Grapalat" w:hAnsi="GHEA Grapalat" w:cs="GHEA Grapalat"/>
          <w:i/>
          <w:lang w:val="hy-AM"/>
        </w:rPr>
        <w:t>իրավաբանական</w:t>
      </w:r>
      <w:r w:rsidRPr="0091590A">
        <w:rPr>
          <w:rFonts w:ascii="GHEA Grapalat" w:hAnsi="GHEA Grapalat"/>
          <w:i/>
          <w:lang w:val="hy-AM"/>
        </w:rPr>
        <w:t xml:space="preserve"> </w:t>
      </w:r>
      <w:r w:rsidRPr="0091590A">
        <w:rPr>
          <w:rFonts w:ascii="GHEA Grapalat" w:hAnsi="GHEA Grapalat" w:cs="GHEA Grapalat"/>
          <w:i/>
          <w:lang w:val="hy-AM"/>
        </w:rPr>
        <w:t>անձ</w:t>
      </w:r>
      <w:r w:rsidRPr="0091590A">
        <w:rPr>
          <w:rFonts w:ascii="GHEA Grapalat" w:hAnsi="GHEA Grapalat"/>
          <w:i/>
          <w:lang w:val="hy-AM"/>
        </w:rPr>
        <w:t xml:space="preserve"> </w:t>
      </w:r>
      <w:r w:rsidRPr="0091590A">
        <w:rPr>
          <w:rFonts w:ascii="GHEA Grapalat" w:hAnsi="GHEA Grapalat" w:cs="GHEA Grapalat"/>
          <w:i/>
          <w:lang w:val="hy-AM"/>
        </w:rPr>
        <w:t>է</w:t>
      </w:r>
      <w:r w:rsidRPr="0091590A">
        <w:rPr>
          <w:rFonts w:ascii="GHEA Grapalat" w:hAnsi="GHEA Grapalat"/>
          <w:i/>
          <w:lang w:val="hy-AM"/>
        </w:rPr>
        <w:t xml:space="preserve"> </w:t>
      </w:r>
      <w:r w:rsidRPr="0091590A">
        <w:rPr>
          <w:rFonts w:ascii="GHEA Grapalat" w:hAnsi="GHEA Grapalat" w:cs="GHEA Grapalat"/>
          <w:i/>
          <w:lang w:val="hy-AM"/>
        </w:rPr>
        <w:t>և</w:t>
      </w:r>
      <w:r w:rsidRPr="0091590A">
        <w:rPr>
          <w:rFonts w:ascii="GHEA Grapalat" w:hAnsi="GHEA Grapalat"/>
          <w:i/>
          <w:lang w:val="hy-AM"/>
        </w:rPr>
        <w:t xml:space="preserve"> </w:t>
      </w:r>
      <w:r w:rsidRPr="0091590A">
        <w:rPr>
          <w:rFonts w:ascii="GHEA Grapalat" w:hAnsi="GHEA Grapalat" w:cs="GHEA Grapalat"/>
          <w:i/>
          <w:lang w:val="hy-AM"/>
        </w:rPr>
        <w:t>հայտը</w:t>
      </w:r>
      <w:r w:rsidRPr="0091590A">
        <w:rPr>
          <w:rFonts w:ascii="GHEA Grapalat" w:hAnsi="GHEA Grapalat"/>
          <w:i/>
          <w:lang w:val="hy-AM"/>
        </w:rPr>
        <w:t xml:space="preserve"> </w:t>
      </w:r>
      <w:r w:rsidRPr="0091590A">
        <w:rPr>
          <w:rFonts w:ascii="GHEA Grapalat" w:hAnsi="GHEA Grapalat" w:cs="GHEA Grapalat"/>
          <w:i/>
          <w:lang w:val="hy-AM"/>
        </w:rPr>
        <w:t>ներկայացնելու</w:t>
      </w:r>
      <w:r w:rsidRPr="0091590A">
        <w:rPr>
          <w:rFonts w:ascii="GHEA Grapalat" w:hAnsi="GHEA Grapalat"/>
          <w:i/>
          <w:lang w:val="hy-AM"/>
        </w:rPr>
        <w:t xml:space="preserve"> </w:t>
      </w:r>
      <w:r w:rsidRPr="0091590A">
        <w:rPr>
          <w:rFonts w:ascii="GHEA Grapalat" w:hAnsi="GHEA Grapalat" w:cs="GHEA Grapalat"/>
          <w:i/>
          <w:lang w:val="hy-AM"/>
        </w:rPr>
        <w:t>օրվա</w:t>
      </w:r>
      <w:r w:rsidRPr="0091590A">
        <w:rPr>
          <w:rFonts w:ascii="GHEA Grapalat" w:hAnsi="GHEA Grapalat"/>
          <w:i/>
          <w:lang w:val="hy-AM"/>
        </w:rPr>
        <w:t xml:space="preserve"> </w:t>
      </w:r>
      <w:r w:rsidRPr="0091590A">
        <w:rPr>
          <w:rFonts w:ascii="GHEA Grapalat" w:hAnsi="GHEA Grapalat" w:cs="GHEA Grapalat"/>
          <w:i/>
          <w:lang w:val="hy-AM"/>
        </w:rPr>
        <w:t>դրությամբ</w:t>
      </w:r>
      <w:r w:rsidRPr="0091590A">
        <w:rPr>
          <w:rFonts w:ascii="GHEA Grapalat" w:hAnsi="GHEA Grapalat"/>
          <w:i/>
          <w:lang w:val="hy-AM"/>
        </w:rPr>
        <w:t xml:space="preserve"> </w:t>
      </w:r>
      <w:r w:rsidRPr="0091590A">
        <w:rPr>
          <w:rFonts w:ascii="GHEA Grapalat" w:hAnsi="GHEA Grapalat" w:cs="GHEA Grapalat"/>
          <w:i/>
          <w:lang w:val="hy-AM"/>
        </w:rPr>
        <w:t>սահմանված</w:t>
      </w:r>
      <w:r w:rsidRPr="0091590A">
        <w:rPr>
          <w:rFonts w:ascii="GHEA Grapalat" w:hAnsi="GHEA Grapalat"/>
          <w:i/>
          <w:lang w:val="hy-AM"/>
        </w:rPr>
        <w:t xml:space="preserve"> </w:t>
      </w:r>
      <w:r w:rsidRPr="0091590A">
        <w:rPr>
          <w:rFonts w:ascii="GHEA Grapalat" w:hAnsi="GHEA Grapalat" w:cs="GHEA Grapalat"/>
          <w:i/>
          <w:lang w:val="hy-AM"/>
        </w:rPr>
        <w:t>կարգով</w:t>
      </w:r>
      <w:r w:rsidRPr="0091590A">
        <w:rPr>
          <w:rFonts w:ascii="GHEA Grapalat" w:hAnsi="GHEA Grapalat"/>
          <w:i/>
          <w:lang w:val="hy-AM"/>
        </w:rPr>
        <w:t xml:space="preserve"> </w:t>
      </w:r>
      <w:r w:rsidRPr="0091590A">
        <w:rPr>
          <w:rFonts w:ascii="GHEA Grapalat" w:hAnsi="GHEA Grapalat" w:cs="GHEA Grapalat"/>
          <w:i/>
          <w:lang w:val="hy-AM"/>
        </w:rPr>
        <w:t>պետք</w:t>
      </w:r>
      <w:r w:rsidRPr="0091590A">
        <w:rPr>
          <w:rFonts w:ascii="GHEA Grapalat" w:hAnsi="GHEA Grapalat"/>
          <w:i/>
          <w:lang w:val="hy-AM"/>
        </w:rPr>
        <w:t xml:space="preserve"> </w:t>
      </w:r>
      <w:r w:rsidRPr="0091590A">
        <w:rPr>
          <w:rFonts w:ascii="GHEA Grapalat" w:hAnsi="GHEA Grapalat" w:cs="GHEA Grapalat"/>
          <w:i/>
          <w:lang w:val="hy-AM"/>
        </w:rPr>
        <w:t>է</w:t>
      </w:r>
      <w:r w:rsidRPr="0091590A">
        <w:rPr>
          <w:rFonts w:ascii="GHEA Grapalat" w:hAnsi="GHEA Grapalat"/>
          <w:i/>
          <w:lang w:val="hy-AM"/>
        </w:rPr>
        <w:t xml:space="preserve"> </w:t>
      </w:r>
      <w:r w:rsidRPr="0091590A">
        <w:rPr>
          <w:rFonts w:ascii="GHEA Grapalat" w:hAnsi="GHEA Grapalat" w:cs="GHEA Grapalat"/>
          <w:i/>
          <w:lang w:val="hy-AM"/>
        </w:rPr>
        <w:t>ի</w:t>
      </w:r>
      <w:r w:rsidRPr="0091590A">
        <w:rPr>
          <w:rFonts w:ascii="GHEA Grapalat" w:hAnsi="GHEA Grapalat"/>
          <w:i/>
          <w:lang w:val="hy-AM"/>
        </w:rPr>
        <w:t>րավաբանական անձանց պետական ռեգիստրի գործակալությունում գրանցված լիներ իր իրական շահառուների վերաբերյալ տեղեկությունները,</w:t>
      </w:r>
    </w:p>
    <w:p w:rsidR="008379A4" w:rsidRPr="0091590A" w:rsidRDefault="008379A4" w:rsidP="0091590A">
      <w:pPr>
        <w:pStyle w:val="af2"/>
        <w:jc w:val="both"/>
        <w:rPr>
          <w:rFonts w:ascii="GHEA Grapalat" w:hAnsi="GHEA Grapalat"/>
          <w:i/>
          <w:lang w:val="hy-AM"/>
        </w:rPr>
      </w:pPr>
    </w:p>
    <w:p w:rsidR="008379A4" w:rsidRPr="0091590A" w:rsidRDefault="008379A4" w:rsidP="0091590A">
      <w:pPr>
        <w:pStyle w:val="af2"/>
        <w:jc w:val="both"/>
        <w:rPr>
          <w:rFonts w:ascii="GHEA Grapalat" w:hAnsi="GHEA Grapalat"/>
          <w:i/>
          <w:lang w:val="hy-AM"/>
        </w:rPr>
      </w:pPr>
      <w:r w:rsidRPr="0091590A">
        <w:rPr>
          <w:rFonts w:ascii="GHEA Grapalat" w:hAnsi="GHEA Grapalat"/>
          <w:i/>
          <w:lang w:val="hy-AM"/>
        </w:rPr>
        <w:tab/>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w:t>
      </w:r>
      <w:r>
        <w:rPr>
          <w:rFonts w:ascii="GHEA Grapalat" w:hAnsi="GHEA Grapalat"/>
          <w:i/>
          <w:lang w:val="hy-AM"/>
        </w:rPr>
        <w:t>տարարագիր՝ համաձայն  հավելված 1․2</w:t>
      </w:r>
      <w:r w:rsidRPr="0091590A">
        <w:rPr>
          <w:rFonts w:ascii="GHEA Grapalat" w:hAnsi="GHEA Grapalat"/>
          <w:i/>
          <w:lang w:val="hy-AM"/>
        </w:rPr>
        <w:t>-ի&gt;&gt; բառերով,</w:t>
      </w:r>
    </w:p>
    <w:p w:rsidR="008379A4" w:rsidRPr="0091590A" w:rsidRDefault="008379A4" w:rsidP="0091590A">
      <w:pPr>
        <w:pStyle w:val="af2"/>
        <w:jc w:val="both"/>
        <w:rPr>
          <w:rFonts w:ascii="GHEA Grapalat" w:hAnsi="GHEA Grapalat"/>
          <w:i/>
          <w:lang w:val="hy-AM"/>
        </w:rPr>
      </w:pPr>
    </w:p>
    <w:p w:rsidR="008379A4" w:rsidRPr="0091590A" w:rsidRDefault="008379A4" w:rsidP="0091590A">
      <w:pPr>
        <w:pStyle w:val="af2"/>
        <w:jc w:val="both"/>
        <w:rPr>
          <w:rFonts w:ascii="GHEA Grapalat" w:hAnsi="GHEA Grapalat"/>
          <w:i/>
          <w:lang w:val="hy-AM"/>
        </w:rPr>
      </w:pPr>
      <w:r w:rsidRPr="0091590A">
        <w:rPr>
          <w:rFonts w:ascii="GHEA Grapalat" w:hAnsi="GHEA Grapalat"/>
          <w:i/>
          <w:lang w:val="hy-AM"/>
        </w:rPr>
        <w:tab/>
        <w:t>-եթե մասնակիցը անհատ ձեռնարկատեր  է կամ ֆիզիկական անձ, ապա իրական շահառուների վերաբերյալ տեղեկատվություն չի ներկայացնում:</w:t>
      </w:r>
    </w:p>
    <w:p w:rsidR="008379A4" w:rsidRPr="0091590A" w:rsidRDefault="008379A4" w:rsidP="0091590A">
      <w:pPr>
        <w:pStyle w:val="af2"/>
        <w:jc w:val="both"/>
        <w:rPr>
          <w:rFonts w:ascii="GHEA Grapalat" w:hAnsi="GHEA Grapalat"/>
          <w:i/>
          <w:lang w:val="hy-AM"/>
        </w:rPr>
      </w:pPr>
    </w:p>
    <w:p w:rsidR="008379A4" w:rsidRPr="005D7B02" w:rsidRDefault="008379A4" w:rsidP="0091590A">
      <w:pPr>
        <w:jc w:val="both"/>
        <w:rPr>
          <w:rFonts w:ascii="GHEA Grapalat" w:hAnsi="GHEA Grapalat" w:cs="Sylfaen"/>
          <w:sz w:val="20"/>
          <w:lang w:val="hy-AM"/>
        </w:rPr>
      </w:pPr>
      <w:r w:rsidRPr="0091590A">
        <w:rPr>
          <w:rFonts w:ascii="GHEA Grapalat" w:hAnsi="GHEA Grapalat"/>
          <w:i/>
          <w:sz w:val="20"/>
          <w:szCs w:val="20"/>
          <w:lang w:val="hy-AM" w:eastAsia="ru-RU"/>
        </w:rPr>
        <w:t>*** պարբերությունը և հավելված 1.1 հանվում են, եթե գնման առարկան չի հանդիսանում շինարարական աշխատանքներ</w:t>
      </w:r>
    </w:p>
  </w:footnote>
  <w:footnote w:id="13">
    <w:p w:rsidR="008379A4" w:rsidRPr="005D7B02" w:rsidRDefault="008379A4" w:rsidP="00B2572B">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C00C71">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C00C71">
        <w:rPr>
          <w:rFonts w:ascii="GHEA Grapalat" w:hAnsi="GHEA Grapalat"/>
          <w:i/>
          <w:sz w:val="16"/>
          <w:szCs w:val="16"/>
          <w:lang w:val="hy-AM"/>
        </w:rPr>
        <w:t>է</w:t>
      </w:r>
      <w:r w:rsidRPr="005D7B02">
        <w:rPr>
          <w:rFonts w:ascii="GHEA Grapalat" w:hAnsi="GHEA Grapalat"/>
          <w:i/>
          <w:sz w:val="16"/>
          <w:szCs w:val="16"/>
          <w:lang w:val="af-ZA"/>
        </w:rPr>
        <w:t xml:space="preserve"> </w:t>
      </w:r>
      <w:r w:rsidRPr="00C00C71">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C00C71">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C00C71">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C00C71">
        <w:rPr>
          <w:rFonts w:ascii="GHEA Grapalat" w:hAnsi="GHEA Grapalat"/>
          <w:i/>
          <w:sz w:val="16"/>
          <w:szCs w:val="16"/>
          <w:lang w:val="hy-AM"/>
        </w:rPr>
        <w:t>մինչև</w:t>
      </w:r>
      <w:r w:rsidRPr="005D7B02">
        <w:rPr>
          <w:rFonts w:ascii="GHEA Grapalat" w:hAnsi="GHEA Grapalat"/>
          <w:i/>
          <w:sz w:val="16"/>
          <w:szCs w:val="16"/>
          <w:lang w:val="af-ZA"/>
        </w:rPr>
        <w:t xml:space="preserve"> </w:t>
      </w:r>
      <w:r w:rsidRPr="00C00C71">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C00C71">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C00C71">
        <w:rPr>
          <w:rFonts w:ascii="GHEA Grapalat" w:hAnsi="GHEA Grapalat"/>
          <w:i/>
          <w:sz w:val="16"/>
          <w:szCs w:val="16"/>
          <w:lang w:val="hy-AM"/>
        </w:rPr>
        <w:t>հրապարակելը</w:t>
      </w:r>
      <w:r w:rsidRPr="005D7B02">
        <w:rPr>
          <w:rFonts w:ascii="GHEA Grapalat" w:hAnsi="GHEA Grapalat"/>
          <w:i/>
          <w:sz w:val="16"/>
          <w:szCs w:val="16"/>
          <w:lang w:val="hy-AM"/>
        </w:rPr>
        <w:t>:</w:t>
      </w:r>
    </w:p>
    <w:p w:rsidR="008379A4" w:rsidRPr="005D7B02" w:rsidRDefault="008379A4" w:rsidP="00B2572B">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rsidR="008379A4" w:rsidRPr="005D7B02" w:rsidDel="00856FDE" w:rsidRDefault="008379A4" w:rsidP="00B2572B">
      <w:pPr>
        <w:pStyle w:val="af2"/>
        <w:rPr>
          <w:del w:id="13" w:author="User" w:date="2019-05-26T09:57:00Z"/>
          <w:i/>
          <w:lang w:val="af-ZA"/>
        </w:rPr>
      </w:pPr>
    </w:p>
  </w:footnote>
  <w:footnote w:id="14">
    <w:p w:rsidR="008379A4" w:rsidRPr="005D7B02" w:rsidRDefault="008379A4" w:rsidP="00F02279">
      <w:pPr>
        <w:pStyle w:val="af2"/>
        <w:rPr>
          <w:lang w:val="hy-AM"/>
        </w:rPr>
      </w:pPr>
      <w:r w:rsidRPr="005D7B02">
        <w:rPr>
          <w:vertAlign w:val="superscript"/>
          <w:lang w:val="hy-AM"/>
        </w:rPr>
        <w:t xml:space="preserve">25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p w:rsidR="008379A4" w:rsidRPr="005D7B02" w:rsidDel="004D0559" w:rsidRDefault="008379A4" w:rsidP="00F02279">
      <w:pPr>
        <w:pStyle w:val="af2"/>
        <w:rPr>
          <w:del w:id="14" w:author="User" w:date="2019-05-26T13:15:00Z"/>
          <w:lang w:val="hy-AM"/>
        </w:rPr>
      </w:pPr>
    </w:p>
  </w:footnote>
  <w:footnote w:id="15">
    <w:p w:rsidR="008379A4" w:rsidRPr="005D7B02" w:rsidRDefault="008379A4" w:rsidP="00F02279">
      <w:pPr>
        <w:pStyle w:val="af2"/>
        <w:jc w:val="both"/>
        <w:rPr>
          <w:rFonts w:ascii="GHEA Grapalat" w:hAnsi="GHEA Grapalat"/>
          <w:i/>
          <w:sz w:val="16"/>
          <w:szCs w:val="24"/>
          <w:lang w:val="hy-AM" w:eastAsia="en-US"/>
        </w:rPr>
      </w:pPr>
      <w:r w:rsidRPr="005D7B02">
        <w:rPr>
          <w:vertAlign w:val="superscript"/>
          <w:lang w:val="hy-AM"/>
        </w:rPr>
        <w:t>30</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8379A4" w:rsidRPr="005D7B02" w:rsidDel="00AC0465" w:rsidRDefault="008379A4" w:rsidP="00F02279">
      <w:pPr>
        <w:pStyle w:val="af2"/>
        <w:rPr>
          <w:del w:id="16" w:author="User" w:date="2019-05-26T13:21:00Z"/>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6">
    <w:p w:rsidR="008379A4" w:rsidRPr="005D7B02" w:rsidDel="001432D3" w:rsidRDefault="008379A4" w:rsidP="00F02279">
      <w:pPr>
        <w:pStyle w:val="af2"/>
        <w:jc w:val="both"/>
        <w:rPr>
          <w:del w:id="17" w:author="User" w:date="2019-05-26T13:23:00Z"/>
          <w:sz w:val="16"/>
          <w:szCs w:val="16"/>
          <w:lang w:val="hy-AM"/>
        </w:rPr>
      </w:pPr>
      <w:r w:rsidRPr="005D7B02">
        <w:rPr>
          <w:vertAlign w:val="superscript"/>
          <w:lang w:val="hy-AM"/>
        </w:rPr>
        <w:t xml:space="preserve">31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7">
    <w:p w:rsidR="008379A4" w:rsidRPr="005D7B02" w:rsidRDefault="008379A4" w:rsidP="00F02279">
      <w:pPr>
        <w:pStyle w:val="af2"/>
        <w:jc w:val="both"/>
        <w:rPr>
          <w:lang w:val="hy-AM"/>
        </w:rPr>
      </w:pPr>
      <w:r w:rsidRPr="005D7B02">
        <w:rPr>
          <w:vertAlign w:val="superscript"/>
          <w:lang w:val="hy-AM"/>
        </w:rPr>
        <w:t xml:space="preserve">32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18">
    <w:p w:rsidR="008379A4" w:rsidRPr="005D7B02" w:rsidDel="001432D3" w:rsidRDefault="008379A4" w:rsidP="00F02279">
      <w:pPr>
        <w:pStyle w:val="af2"/>
        <w:jc w:val="both"/>
        <w:rPr>
          <w:del w:id="18" w:author="User" w:date="2019-05-26T13:24:00Z"/>
          <w:lang w:val="hy-AM"/>
        </w:rPr>
      </w:pPr>
      <w:r w:rsidRPr="005D7B02">
        <w:rPr>
          <w:vertAlign w:val="superscript"/>
          <w:lang w:val="hy-AM"/>
        </w:rPr>
        <w:t xml:space="preserve">33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9">
    <w:p w:rsidR="008379A4" w:rsidRPr="006B7F1F" w:rsidRDefault="008379A4" w:rsidP="00453036">
      <w:pPr>
        <w:pStyle w:val="af2"/>
      </w:pPr>
      <w:r w:rsidRPr="005D7B02">
        <w:rPr>
          <w:rStyle w:val="af6"/>
        </w:rPr>
        <w:t>34</w:t>
      </w:r>
      <w:r w:rsidRPr="005D7B02">
        <w:t xml:space="preserve"> </w:t>
      </w:r>
      <w:r w:rsidRPr="005D7B02">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10"/>
  </w:num>
  <w:num w:numId="15">
    <w:abstractNumId w:val="23"/>
  </w:num>
  <w:num w:numId="16">
    <w:abstractNumId w:val="13"/>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2"/>
  </w:num>
  <w:num w:numId="26">
    <w:abstractNumId w:val="15"/>
  </w:num>
  <w:num w:numId="27">
    <w:abstractNumId w:val="18"/>
  </w:num>
  <w:num w:numId="28">
    <w:abstractNumId w:val="9"/>
  </w:num>
  <w:num w:numId="29">
    <w:abstractNumId w:val="8"/>
  </w:num>
  <w:num w:numId="30">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B20"/>
    <w:rsid w:val="0003466E"/>
    <w:rsid w:val="00034CED"/>
    <w:rsid w:val="000356CC"/>
    <w:rsid w:val="00037DDE"/>
    <w:rsid w:val="000408D8"/>
    <w:rsid w:val="00042A30"/>
    <w:rsid w:val="000437BA"/>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30E"/>
    <w:rsid w:val="00082ADC"/>
    <w:rsid w:val="00082DE0"/>
    <w:rsid w:val="00082E96"/>
    <w:rsid w:val="000831B3"/>
    <w:rsid w:val="00083558"/>
    <w:rsid w:val="000845F6"/>
    <w:rsid w:val="00084E87"/>
    <w:rsid w:val="00085931"/>
    <w:rsid w:val="000878DB"/>
    <w:rsid w:val="00087A30"/>
    <w:rsid w:val="0009109F"/>
    <w:rsid w:val="000911CA"/>
    <w:rsid w:val="00091EBC"/>
    <w:rsid w:val="00092D0A"/>
    <w:rsid w:val="0009380C"/>
    <w:rsid w:val="0009449B"/>
    <w:rsid w:val="000946A3"/>
    <w:rsid w:val="000952D8"/>
    <w:rsid w:val="00095EB1"/>
    <w:rsid w:val="00096865"/>
    <w:rsid w:val="00096869"/>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156B"/>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839"/>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749"/>
    <w:rsid w:val="00184D18"/>
    <w:rsid w:val="00184F17"/>
    <w:rsid w:val="00185684"/>
    <w:rsid w:val="0018591C"/>
    <w:rsid w:val="00185DF9"/>
    <w:rsid w:val="00185FEC"/>
    <w:rsid w:val="00191D5F"/>
    <w:rsid w:val="00192606"/>
    <w:rsid w:val="00192A1F"/>
    <w:rsid w:val="001932A7"/>
    <w:rsid w:val="00193871"/>
    <w:rsid w:val="0019419E"/>
    <w:rsid w:val="00194598"/>
    <w:rsid w:val="00194C6E"/>
    <w:rsid w:val="00194DBD"/>
    <w:rsid w:val="00195835"/>
    <w:rsid w:val="00195E9D"/>
    <w:rsid w:val="00195F24"/>
    <w:rsid w:val="00196487"/>
    <w:rsid w:val="001A0A5F"/>
    <w:rsid w:val="001A23A6"/>
    <w:rsid w:val="001A2579"/>
    <w:rsid w:val="001A2F72"/>
    <w:rsid w:val="001A3FEC"/>
    <w:rsid w:val="001A43A4"/>
    <w:rsid w:val="001A4EF7"/>
    <w:rsid w:val="001A5BC8"/>
    <w:rsid w:val="001A5C02"/>
    <w:rsid w:val="001A7DB8"/>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1DF0"/>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0D0"/>
    <w:rsid w:val="0023354E"/>
    <w:rsid w:val="00235014"/>
    <w:rsid w:val="0023571C"/>
    <w:rsid w:val="00236B75"/>
    <w:rsid w:val="0024027D"/>
    <w:rsid w:val="00240289"/>
    <w:rsid w:val="0024041A"/>
    <w:rsid w:val="0024186B"/>
    <w:rsid w:val="0024205E"/>
    <w:rsid w:val="00242553"/>
    <w:rsid w:val="0024433C"/>
    <w:rsid w:val="00244642"/>
    <w:rsid w:val="00244B38"/>
    <w:rsid w:val="00246F46"/>
    <w:rsid w:val="0025145E"/>
    <w:rsid w:val="00251E84"/>
    <w:rsid w:val="00252C9C"/>
    <w:rsid w:val="002542AE"/>
    <w:rsid w:val="00254A36"/>
    <w:rsid w:val="002559B9"/>
    <w:rsid w:val="00257773"/>
    <w:rsid w:val="00260569"/>
    <w:rsid w:val="00260E64"/>
    <w:rsid w:val="00260FA1"/>
    <w:rsid w:val="00261272"/>
    <w:rsid w:val="0026158D"/>
    <w:rsid w:val="00263035"/>
    <w:rsid w:val="00263094"/>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F87"/>
    <w:rsid w:val="002B5FA6"/>
    <w:rsid w:val="002B7388"/>
    <w:rsid w:val="002B7594"/>
    <w:rsid w:val="002C071B"/>
    <w:rsid w:val="002C0DD6"/>
    <w:rsid w:val="002C1050"/>
    <w:rsid w:val="002C1AE5"/>
    <w:rsid w:val="002C205F"/>
    <w:rsid w:val="002C27EB"/>
    <w:rsid w:val="002C2AAB"/>
    <w:rsid w:val="002C2C6F"/>
    <w:rsid w:val="002C3CAA"/>
    <w:rsid w:val="002C4DBF"/>
    <w:rsid w:val="002C6CF7"/>
    <w:rsid w:val="002C7037"/>
    <w:rsid w:val="002C7939"/>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67D3"/>
    <w:rsid w:val="002E7EE1"/>
    <w:rsid w:val="002F1AB3"/>
    <w:rsid w:val="002F2AD2"/>
    <w:rsid w:val="002F2B23"/>
    <w:rsid w:val="002F2C5F"/>
    <w:rsid w:val="002F2CE0"/>
    <w:rsid w:val="002F35FE"/>
    <w:rsid w:val="002F47AB"/>
    <w:rsid w:val="002F4E30"/>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D7A"/>
    <w:rsid w:val="00341ED4"/>
    <w:rsid w:val="003427DF"/>
    <w:rsid w:val="003436A5"/>
    <w:rsid w:val="00344E30"/>
    <w:rsid w:val="00345909"/>
    <w:rsid w:val="003468B8"/>
    <w:rsid w:val="00347499"/>
    <w:rsid w:val="0034777A"/>
    <w:rsid w:val="00350018"/>
    <w:rsid w:val="003500D1"/>
    <w:rsid w:val="00350C85"/>
    <w:rsid w:val="00352DB8"/>
    <w:rsid w:val="00353890"/>
    <w:rsid w:val="003544FD"/>
    <w:rsid w:val="00355533"/>
    <w:rsid w:val="0035555B"/>
    <w:rsid w:val="003572A0"/>
    <w:rsid w:val="003579C1"/>
    <w:rsid w:val="00357A33"/>
    <w:rsid w:val="00357AA2"/>
    <w:rsid w:val="00357C32"/>
    <w:rsid w:val="00357D48"/>
    <w:rsid w:val="00357E1B"/>
    <w:rsid w:val="003610B1"/>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338D"/>
    <w:rsid w:val="003946B4"/>
    <w:rsid w:val="003948B8"/>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845"/>
    <w:rsid w:val="003B392D"/>
    <w:rsid w:val="003B3A13"/>
    <w:rsid w:val="003B4A74"/>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7720"/>
    <w:rsid w:val="003D7F8E"/>
    <w:rsid w:val="003E01D5"/>
    <w:rsid w:val="003E029A"/>
    <w:rsid w:val="003E093F"/>
    <w:rsid w:val="003E1421"/>
    <w:rsid w:val="003E193D"/>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B68"/>
    <w:rsid w:val="00410DB3"/>
    <w:rsid w:val="00410FAF"/>
    <w:rsid w:val="004110AC"/>
    <w:rsid w:val="00411D9D"/>
    <w:rsid w:val="004134BB"/>
    <w:rsid w:val="00413A8A"/>
    <w:rsid w:val="00415953"/>
    <w:rsid w:val="00416F1E"/>
    <w:rsid w:val="00417553"/>
    <w:rsid w:val="004175B6"/>
    <w:rsid w:val="0042084B"/>
    <w:rsid w:val="00425F49"/>
    <w:rsid w:val="00427EAA"/>
    <w:rsid w:val="004303CA"/>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3036"/>
    <w:rsid w:val="00454D73"/>
    <w:rsid w:val="0045525D"/>
    <w:rsid w:val="004553DE"/>
    <w:rsid w:val="00457745"/>
    <w:rsid w:val="004605D7"/>
    <w:rsid w:val="00460CA5"/>
    <w:rsid w:val="00460FF1"/>
    <w:rsid w:val="0046188C"/>
    <w:rsid w:val="00463606"/>
    <w:rsid w:val="004636DA"/>
    <w:rsid w:val="00463808"/>
    <w:rsid w:val="00463B0B"/>
    <w:rsid w:val="00463EDD"/>
    <w:rsid w:val="00464426"/>
    <w:rsid w:val="0046481A"/>
    <w:rsid w:val="004648BD"/>
    <w:rsid w:val="00464BB8"/>
    <w:rsid w:val="00464D3A"/>
    <w:rsid w:val="00464DA7"/>
    <w:rsid w:val="0046522E"/>
    <w:rsid w:val="0046586E"/>
    <w:rsid w:val="00466714"/>
    <w:rsid w:val="00466BE6"/>
    <w:rsid w:val="004672FC"/>
    <w:rsid w:val="004678A5"/>
    <w:rsid w:val="00467B47"/>
    <w:rsid w:val="0047117B"/>
    <w:rsid w:val="00471624"/>
    <w:rsid w:val="00471867"/>
    <w:rsid w:val="004722BC"/>
    <w:rsid w:val="00472963"/>
    <w:rsid w:val="00472D28"/>
    <w:rsid w:val="00472E68"/>
    <w:rsid w:val="00473CF5"/>
    <w:rsid w:val="0047491C"/>
    <w:rsid w:val="004749BD"/>
    <w:rsid w:val="00475591"/>
    <w:rsid w:val="0047619C"/>
    <w:rsid w:val="00476579"/>
    <w:rsid w:val="00476A47"/>
    <w:rsid w:val="004773C3"/>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53F5"/>
    <w:rsid w:val="00496062"/>
    <w:rsid w:val="00496E18"/>
    <w:rsid w:val="004974D8"/>
    <w:rsid w:val="004A0DFD"/>
    <w:rsid w:val="004A1734"/>
    <w:rsid w:val="004A1C5D"/>
    <w:rsid w:val="004A1CC7"/>
    <w:rsid w:val="004A3051"/>
    <w:rsid w:val="004A712A"/>
    <w:rsid w:val="004A7722"/>
    <w:rsid w:val="004B2363"/>
    <w:rsid w:val="004B28E1"/>
    <w:rsid w:val="004B2F56"/>
    <w:rsid w:val="004B383E"/>
    <w:rsid w:val="004B4580"/>
    <w:rsid w:val="004B5522"/>
    <w:rsid w:val="004B5AF3"/>
    <w:rsid w:val="004B600D"/>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067B"/>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39"/>
    <w:rsid w:val="004F2E2A"/>
    <w:rsid w:val="004F30DA"/>
    <w:rsid w:val="004F3B83"/>
    <w:rsid w:val="004F4D14"/>
    <w:rsid w:val="004F5190"/>
    <w:rsid w:val="004F5518"/>
    <w:rsid w:val="004F5616"/>
    <w:rsid w:val="004F5648"/>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5FCD"/>
    <w:rsid w:val="005162B1"/>
    <w:rsid w:val="005167C7"/>
    <w:rsid w:val="00516DDC"/>
    <w:rsid w:val="005170DF"/>
    <w:rsid w:val="005170F3"/>
    <w:rsid w:val="00520BDB"/>
    <w:rsid w:val="005215E3"/>
    <w:rsid w:val="005216EB"/>
    <w:rsid w:val="00521E61"/>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4C12"/>
    <w:rsid w:val="005C6159"/>
    <w:rsid w:val="005D00A5"/>
    <w:rsid w:val="005D00D6"/>
    <w:rsid w:val="005D07B2"/>
    <w:rsid w:val="005D0D93"/>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5FC"/>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6BB"/>
    <w:rsid w:val="006607D5"/>
    <w:rsid w:val="006608AD"/>
    <w:rsid w:val="006618DE"/>
    <w:rsid w:val="00662165"/>
    <w:rsid w:val="00662623"/>
    <w:rsid w:val="0066349B"/>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19F7"/>
    <w:rsid w:val="006B2824"/>
    <w:rsid w:val="006B2F02"/>
    <w:rsid w:val="006B3E66"/>
    <w:rsid w:val="006B4238"/>
    <w:rsid w:val="006B5588"/>
    <w:rsid w:val="006B572D"/>
    <w:rsid w:val="006B5849"/>
    <w:rsid w:val="006B6951"/>
    <w:rsid w:val="006B739E"/>
    <w:rsid w:val="006B7A24"/>
    <w:rsid w:val="006B7F1F"/>
    <w:rsid w:val="006C08B6"/>
    <w:rsid w:val="006C0B7E"/>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6F"/>
    <w:rsid w:val="006D1826"/>
    <w:rsid w:val="006D197A"/>
    <w:rsid w:val="006D1BA0"/>
    <w:rsid w:val="006D3406"/>
    <w:rsid w:val="006D3D3F"/>
    <w:rsid w:val="006D4E1D"/>
    <w:rsid w:val="006D5516"/>
    <w:rsid w:val="006D5CF8"/>
    <w:rsid w:val="006D5E0B"/>
    <w:rsid w:val="006D6150"/>
    <w:rsid w:val="006D6EF1"/>
    <w:rsid w:val="006E0F22"/>
    <w:rsid w:val="006E2003"/>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446D"/>
    <w:rsid w:val="00735365"/>
    <w:rsid w:val="00736A43"/>
    <w:rsid w:val="00737986"/>
    <w:rsid w:val="00737B2F"/>
    <w:rsid w:val="00737D93"/>
    <w:rsid w:val="00740919"/>
    <w:rsid w:val="0074145B"/>
    <w:rsid w:val="00741F8D"/>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6E"/>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9C6"/>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16FB"/>
    <w:rsid w:val="007A2020"/>
    <w:rsid w:val="007A2E03"/>
    <w:rsid w:val="007A2E3D"/>
    <w:rsid w:val="007A2FC9"/>
    <w:rsid w:val="007A3EE6"/>
    <w:rsid w:val="007A3F75"/>
    <w:rsid w:val="007A4BB9"/>
    <w:rsid w:val="007A5810"/>
    <w:rsid w:val="007A5E2D"/>
    <w:rsid w:val="007A7DEB"/>
    <w:rsid w:val="007B0688"/>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6804"/>
    <w:rsid w:val="007E6E01"/>
    <w:rsid w:val="007F12DE"/>
    <w:rsid w:val="007F1314"/>
    <w:rsid w:val="007F1F51"/>
    <w:rsid w:val="007F281F"/>
    <w:rsid w:val="007F3495"/>
    <w:rsid w:val="007F503F"/>
    <w:rsid w:val="007F5A5F"/>
    <w:rsid w:val="007F6722"/>
    <w:rsid w:val="008013DA"/>
    <w:rsid w:val="0080437A"/>
    <w:rsid w:val="008059A7"/>
    <w:rsid w:val="00805DEA"/>
    <w:rsid w:val="008061D6"/>
    <w:rsid w:val="008069F0"/>
    <w:rsid w:val="00807178"/>
    <w:rsid w:val="0080763E"/>
    <w:rsid w:val="00807F1E"/>
    <w:rsid w:val="00807F3B"/>
    <w:rsid w:val="00807F3D"/>
    <w:rsid w:val="00807F72"/>
    <w:rsid w:val="008105B4"/>
    <w:rsid w:val="00810CE6"/>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9A4"/>
    <w:rsid w:val="00837F16"/>
    <w:rsid w:val="00842193"/>
    <w:rsid w:val="00842CDF"/>
    <w:rsid w:val="00842DEA"/>
    <w:rsid w:val="008434D5"/>
    <w:rsid w:val="008435A4"/>
    <w:rsid w:val="008435DB"/>
    <w:rsid w:val="00843892"/>
    <w:rsid w:val="00844434"/>
    <w:rsid w:val="00845AA5"/>
    <w:rsid w:val="00845B79"/>
    <w:rsid w:val="00847EB9"/>
    <w:rsid w:val="008504E0"/>
    <w:rsid w:val="00850570"/>
    <w:rsid w:val="00850857"/>
    <w:rsid w:val="008510F1"/>
    <w:rsid w:val="00851C5F"/>
    <w:rsid w:val="0085236E"/>
    <w:rsid w:val="00852545"/>
    <w:rsid w:val="00853563"/>
    <w:rsid w:val="008546A0"/>
    <w:rsid w:val="008558B3"/>
    <w:rsid w:val="00855F55"/>
    <w:rsid w:val="0085683F"/>
    <w:rsid w:val="008568E9"/>
    <w:rsid w:val="00856BFE"/>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12AF"/>
    <w:rsid w:val="008B1605"/>
    <w:rsid w:val="008B1B4F"/>
    <w:rsid w:val="008B4B9E"/>
    <w:rsid w:val="008B4DB1"/>
    <w:rsid w:val="008B4FDA"/>
    <w:rsid w:val="008B5A23"/>
    <w:rsid w:val="008B73CD"/>
    <w:rsid w:val="008C0E12"/>
    <w:rsid w:val="008C17DA"/>
    <w:rsid w:val="008C343E"/>
    <w:rsid w:val="008C353D"/>
    <w:rsid w:val="008C417C"/>
    <w:rsid w:val="008C5FC1"/>
    <w:rsid w:val="008C6995"/>
    <w:rsid w:val="008C6A78"/>
    <w:rsid w:val="008C750C"/>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D65"/>
    <w:rsid w:val="00907AC4"/>
    <w:rsid w:val="0091042F"/>
    <w:rsid w:val="0091064F"/>
    <w:rsid w:val="00910F71"/>
    <w:rsid w:val="009114A5"/>
    <w:rsid w:val="009123CA"/>
    <w:rsid w:val="009138AD"/>
    <w:rsid w:val="00915104"/>
    <w:rsid w:val="00915337"/>
    <w:rsid w:val="0091590A"/>
    <w:rsid w:val="009160C2"/>
    <w:rsid w:val="00916A53"/>
    <w:rsid w:val="00917234"/>
    <w:rsid w:val="0091775C"/>
    <w:rsid w:val="00917FAA"/>
    <w:rsid w:val="00920009"/>
    <w:rsid w:val="00922306"/>
    <w:rsid w:val="009229DF"/>
    <w:rsid w:val="00926875"/>
    <w:rsid w:val="00931A1F"/>
    <w:rsid w:val="009334DB"/>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686"/>
    <w:rsid w:val="009A05AC"/>
    <w:rsid w:val="009A171D"/>
    <w:rsid w:val="009A1B95"/>
    <w:rsid w:val="009A1BF1"/>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D76"/>
    <w:rsid w:val="009C7DD3"/>
    <w:rsid w:val="009D03A4"/>
    <w:rsid w:val="009D158E"/>
    <w:rsid w:val="009D2415"/>
    <w:rsid w:val="009D2800"/>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D9B"/>
    <w:rsid w:val="009F5FE5"/>
    <w:rsid w:val="009F64A7"/>
    <w:rsid w:val="009F7683"/>
    <w:rsid w:val="009F7C54"/>
    <w:rsid w:val="009F7D78"/>
    <w:rsid w:val="00A00BCA"/>
    <w:rsid w:val="00A00E74"/>
    <w:rsid w:val="00A01D3C"/>
    <w:rsid w:val="00A0285A"/>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6EED"/>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2F62"/>
    <w:rsid w:val="00A93710"/>
    <w:rsid w:val="00A95C09"/>
    <w:rsid w:val="00A96293"/>
    <w:rsid w:val="00A96817"/>
    <w:rsid w:val="00AA0AD8"/>
    <w:rsid w:val="00AA0F00"/>
    <w:rsid w:val="00AA13E4"/>
    <w:rsid w:val="00AA1568"/>
    <w:rsid w:val="00AA18C8"/>
    <w:rsid w:val="00AA1BBF"/>
    <w:rsid w:val="00AA5305"/>
    <w:rsid w:val="00AA61EF"/>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C4A"/>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64E"/>
    <w:rsid w:val="00AF582B"/>
    <w:rsid w:val="00AF591C"/>
    <w:rsid w:val="00AF5B0F"/>
    <w:rsid w:val="00AF5CA3"/>
    <w:rsid w:val="00AF7AD5"/>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537B"/>
    <w:rsid w:val="00B15AD9"/>
    <w:rsid w:val="00B16781"/>
    <w:rsid w:val="00B1695D"/>
    <w:rsid w:val="00B169A3"/>
    <w:rsid w:val="00B16E83"/>
    <w:rsid w:val="00B1747C"/>
    <w:rsid w:val="00B176AF"/>
    <w:rsid w:val="00B2066D"/>
    <w:rsid w:val="00B21689"/>
    <w:rsid w:val="00B217A5"/>
    <w:rsid w:val="00B2283B"/>
    <w:rsid w:val="00B2394E"/>
    <w:rsid w:val="00B24180"/>
    <w:rsid w:val="00B24FBD"/>
    <w:rsid w:val="00B25447"/>
    <w:rsid w:val="00B2561E"/>
    <w:rsid w:val="00B2572B"/>
    <w:rsid w:val="00B25FC4"/>
    <w:rsid w:val="00B26428"/>
    <w:rsid w:val="00B26608"/>
    <w:rsid w:val="00B2681D"/>
    <w:rsid w:val="00B26F5E"/>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9C4"/>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678F"/>
    <w:rsid w:val="00B7771E"/>
    <w:rsid w:val="00B81862"/>
    <w:rsid w:val="00B81AD3"/>
    <w:rsid w:val="00B834EF"/>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C7DEC"/>
    <w:rsid w:val="00BD0588"/>
    <w:rsid w:val="00BD0D0A"/>
    <w:rsid w:val="00BD2920"/>
    <w:rsid w:val="00BD3B55"/>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C71"/>
    <w:rsid w:val="00C00E33"/>
    <w:rsid w:val="00C010D8"/>
    <w:rsid w:val="00C011CE"/>
    <w:rsid w:val="00C0193C"/>
    <w:rsid w:val="00C024D3"/>
    <w:rsid w:val="00C029B6"/>
    <w:rsid w:val="00C03431"/>
    <w:rsid w:val="00C03728"/>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635"/>
    <w:rsid w:val="00C73E62"/>
    <w:rsid w:val="00C752FC"/>
    <w:rsid w:val="00C75A7D"/>
    <w:rsid w:val="00C75BC3"/>
    <w:rsid w:val="00C777BE"/>
    <w:rsid w:val="00C8055A"/>
    <w:rsid w:val="00C806B2"/>
    <w:rsid w:val="00C807D9"/>
    <w:rsid w:val="00C80B25"/>
    <w:rsid w:val="00C80D21"/>
    <w:rsid w:val="00C813A9"/>
    <w:rsid w:val="00C81FE2"/>
    <w:rsid w:val="00C82BD2"/>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2264"/>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0FE"/>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0A"/>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56BE"/>
    <w:rsid w:val="00D86538"/>
    <w:rsid w:val="00D873FE"/>
    <w:rsid w:val="00D875CB"/>
    <w:rsid w:val="00D879FD"/>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35EB"/>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5D24"/>
    <w:rsid w:val="00DC6663"/>
    <w:rsid w:val="00DC6FEB"/>
    <w:rsid w:val="00DC769E"/>
    <w:rsid w:val="00DC7A3F"/>
    <w:rsid w:val="00DD03BB"/>
    <w:rsid w:val="00DD2498"/>
    <w:rsid w:val="00DD2A90"/>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4C7E"/>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26D"/>
    <w:rsid w:val="00E362AF"/>
    <w:rsid w:val="00E36717"/>
    <w:rsid w:val="00E369AC"/>
    <w:rsid w:val="00E36A86"/>
    <w:rsid w:val="00E401A5"/>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71A0"/>
    <w:rsid w:val="00E6008B"/>
    <w:rsid w:val="00E6044F"/>
    <w:rsid w:val="00E60526"/>
    <w:rsid w:val="00E6176D"/>
    <w:rsid w:val="00E61E2C"/>
    <w:rsid w:val="00E6367A"/>
    <w:rsid w:val="00E63C8D"/>
    <w:rsid w:val="00E64337"/>
    <w:rsid w:val="00E656BF"/>
    <w:rsid w:val="00E6597C"/>
    <w:rsid w:val="00E65F37"/>
    <w:rsid w:val="00E664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59F"/>
    <w:rsid w:val="00EA06E9"/>
    <w:rsid w:val="00EA150B"/>
    <w:rsid w:val="00EA1765"/>
    <w:rsid w:val="00EA3E33"/>
    <w:rsid w:val="00EA3FD0"/>
    <w:rsid w:val="00EA40DF"/>
    <w:rsid w:val="00EA4670"/>
    <w:rsid w:val="00EA58C8"/>
    <w:rsid w:val="00EA625E"/>
    <w:rsid w:val="00EA677A"/>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1E2C"/>
    <w:rsid w:val="00EE2663"/>
    <w:rsid w:val="00EE55F5"/>
    <w:rsid w:val="00EE5855"/>
    <w:rsid w:val="00EE5A09"/>
    <w:rsid w:val="00EE7019"/>
    <w:rsid w:val="00EE733C"/>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395E"/>
    <w:rsid w:val="00F449C0"/>
    <w:rsid w:val="00F4506C"/>
    <w:rsid w:val="00F45B4D"/>
    <w:rsid w:val="00F45B8B"/>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DB6348-EA34-46B9-ADA5-FDFF0F14A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76">
    <w:name w:val="xl76"/>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77">
    <w:name w:val="xl77"/>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78">
    <w:name w:val="xl78"/>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79">
    <w:name w:val="xl79"/>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22"/>
      <w:szCs w:val="22"/>
    </w:rPr>
  </w:style>
  <w:style w:type="paragraph" w:customStyle="1" w:styleId="xl80">
    <w:name w:val="xl80"/>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2"/>
      <w:szCs w:val="22"/>
    </w:rPr>
  </w:style>
  <w:style w:type="paragraph" w:customStyle="1" w:styleId="xl81">
    <w:name w:val="xl81"/>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2"/>
      <w:szCs w:val="22"/>
    </w:rPr>
  </w:style>
  <w:style w:type="paragraph" w:customStyle="1" w:styleId="xl82">
    <w:name w:val="xl82"/>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83">
    <w:name w:val="xl83"/>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sz w:val="22"/>
      <w:szCs w:val="22"/>
    </w:rPr>
  </w:style>
  <w:style w:type="paragraph" w:customStyle="1" w:styleId="xl84">
    <w:name w:val="xl84"/>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22"/>
      <w:szCs w:val="22"/>
    </w:rPr>
  </w:style>
  <w:style w:type="paragraph" w:customStyle="1" w:styleId="xl85">
    <w:name w:val="xl85"/>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86">
    <w:name w:val="xl86"/>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sz w:val="22"/>
      <w:szCs w:val="22"/>
    </w:rPr>
  </w:style>
  <w:style w:type="paragraph" w:customStyle="1" w:styleId="xl87">
    <w:name w:val="xl87"/>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sz w:val="22"/>
      <w:szCs w:val="22"/>
    </w:rPr>
  </w:style>
  <w:style w:type="paragraph" w:customStyle="1" w:styleId="xl88">
    <w:name w:val="xl88"/>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22"/>
      <w:szCs w:val="22"/>
    </w:rPr>
  </w:style>
  <w:style w:type="paragraph" w:customStyle="1" w:styleId="xl89">
    <w:name w:val="xl89"/>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u w:val="single"/>
    </w:rPr>
  </w:style>
  <w:style w:type="paragraph" w:customStyle="1" w:styleId="xl90">
    <w:name w:val="xl90"/>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sz w:val="22"/>
      <w:szCs w:val="22"/>
    </w:rPr>
  </w:style>
  <w:style w:type="paragraph" w:customStyle="1" w:styleId="xl91">
    <w:name w:val="xl91"/>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sz w:val="18"/>
      <w:szCs w:val="18"/>
    </w:rPr>
  </w:style>
  <w:style w:type="paragraph" w:customStyle="1" w:styleId="xl92">
    <w:name w:val="xl92"/>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93">
    <w:name w:val="xl93"/>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94">
    <w:name w:val="xl94"/>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95">
    <w:name w:val="xl95"/>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96">
    <w:name w:val="xl96"/>
    <w:basedOn w:val="a"/>
    <w:rsid w:val="004E067B"/>
    <w:pPr>
      <w:spacing w:before="100" w:beforeAutospacing="1" w:after="100" w:afterAutospacing="1"/>
      <w:jc w:val="center"/>
    </w:pPr>
    <w:rPr>
      <w:rFonts w:ascii="Arial Armenian" w:hAnsi="Arial Armenian"/>
    </w:rPr>
  </w:style>
  <w:style w:type="paragraph" w:customStyle="1" w:styleId="xl97">
    <w:name w:val="xl97"/>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98">
    <w:name w:val="xl98"/>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Armenian" w:hAnsi="Times Armenian"/>
    </w:rPr>
  </w:style>
  <w:style w:type="paragraph" w:customStyle="1" w:styleId="xl99">
    <w:name w:val="xl99"/>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Armenian" w:hAnsi="Times Armenian"/>
      <w:sz w:val="22"/>
      <w:szCs w:val="22"/>
    </w:rPr>
  </w:style>
  <w:style w:type="paragraph" w:customStyle="1" w:styleId="xl100">
    <w:name w:val="xl100"/>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01">
    <w:name w:val="xl101"/>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2">
    <w:name w:val="xl102"/>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i/>
      <w:iCs/>
      <w:sz w:val="22"/>
      <w:szCs w:val="22"/>
      <w:u w:val="single"/>
    </w:rPr>
  </w:style>
  <w:style w:type="paragraph" w:customStyle="1" w:styleId="xl103">
    <w:name w:val="xl103"/>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Armenian" w:hAnsi="Times Armenian"/>
      <w:b/>
      <w:bCs/>
      <w:sz w:val="22"/>
      <w:szCs w:val="22"/>
    </w:rPr>
  </w:style>
  <w:style w:type="paragraph" w:customStyle="1" w:styleId="xl104">
    <w:name w:val="xl104"/>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05">
    <w:name w:val="xl105"/>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Armenian" w:hAnsi="Arial Armenian"/>
    </w:rPr>
  </w:style>
  <w:style w:type="paragraph" w:customStyle="1" w:styleId="xl106">
    <w:name w:val="xl106"/>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rPr>
  </w:style>
  <w:style w:type="paragraph" w:customStyle="1" w:styleId="xl107">
    <w:name w:val="xl107"/>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8">
    <w:name w:val="xl108"/>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09">
    <w:name w:val="xl109"/>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10">
    <w:name w:val="xl110"/>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1">
    <w:name w:val="xl111"/>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sz w:val="22"/>
      <w:szCs w:val="22"/>
    </w:rPr>
  </w:style>
  <w:style w:type="paragraph" w:customStyle="1" w:styleId="xl112">
    <w:name w:val="xl112"/>
    <w:basedOn w:val="a"/>
    <w:rsid w:val="004E067B"/>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2"/>
      <w:szCs w:val="22"/>
    </w:rPr>
  </w:style>
  <w:style w:type="paragraph" w:customStyle="1" w:styleId="xl113">
    <w:name w:val="xl113"/>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14">
    <w:name w:val="xl114"/>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rPr>
  </w:style>
  <w:style w:type="paragraph" w:customStyle="1" w:styleId="xl115">
    <w:name w:val="xl115"/>
    <w:basedOn w:val="a"/>
    <w:rsid w:val="004E067B"/>
    <w:pPr>
      <w:spacing w:before="100" w:beforeAutospacing="1" w:after="100" w:afterAutospacing="1"/>
    </w:pPr>
    <w:rPr>
      <w:rFonts w:ascii="Arial Armenian" w:hAnsi="Arial Armenian"/>
      <w:b/>
      <w:bCs/>
    </w:rPr>
  </w:style>
  <w:style w:type="paragraph" w:customStyle="1" w:styleId="xl116">
    <w:name w:val="xl116"/>
    <w:basedOn w:val="a"/>
    <w:rsid w:val="004E067B"/>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17">
    <w:name w:val="xl117"/>
    <w:basedOn w:val="a"/>
    <w:rsid w:val="004E067B"/>
    <w:pPr>
      <w:spacing w:before="100" w:beforeAutospacing="1" w:after="100" w:afterAutospacing="1"/>
      <w:jc w:val="center"/>
      <w:textAlignment w:val="center"/>
    </w:pPr>
    <w:rPr>
      <w:rFonts w:ascii="Times Armenian" w:hAnsi="Times Armenian"/>
      <w:b/>
      <w:bCs/>
      <w:sz w:val="22"/>
      <w:szCs w:val="22"/>
    </w:rPr>
  </w:style>
  <w:style w:type="paragraph" w:customStyle="1" w:styleId="xl118">
    <w:name w:val="xl118"/>
    <w:basedOn w:val="a"/>
    <w:rsid w:val="004E067B"/>
    <w:pPr>
      <w:spacing w:before="100" w:beforeAutospacing="1" w:after="100" w:afterAutospacing="1"/>
    </w:pPr>
    <w:rPr>
      <w:rFonts w:ascii="Arial Armenian" w:hAnsi="Arial Armenian"/>
    </w:rPr>
  </w:style>
  <w:style w:type="paragraph" w:customStyle="1" w:styleId="xl119">
    <w:name w:val="xl119"/>
    <w:basedOn w:val="a"/>
    <w:rsid w:val="004E067B"/>
    <w:pPr>
      <w:spacing w:before="100" w:beforeAutospacing="1" w:after="100" w:afterAutospacing="1"/>
    </w:pPr>
    <w:rPr>
      <w:sz w:val="22"/>
      <w:szCs w:val="22"/>
    </w:rPr>
  </w:style>
  <w:style w:type="paragraph" w:customStyle="1" w:styleId="xl120">
    <w:name w:val="xl120"/>
    <w:basedOn w:val="a"/>
    <w:rsid w:val="004E067B"/>
    <w:pPr>
      <w:spacing w:before="100" w:beforeAutospacing="1" w:after="100" w:afterAutospacing="1"/>
      <w:jc w:val="center"/>
    </w:pPr>
    <w:rPr>
      <w:rFonts w:ascii="Times Armenian" w:hAnsi="Times Armenian"/>
      <w:b/>
      <w:bCs/>
      <w:sz w:val="22"/>
      <w:szCs w:val="22"/>
    </w:rPr>
  </w:style>
  <w:style w:type="paragraph" w:customStyle="1" w:styleId="xl121">
    <w:name w:val="xl121"/>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22">
    <w:name w:val="xl122"/>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sz w:val="16"/>
      <w:szCs w:val="16"/>
    </w:rPr>
  </w:style>
  <w:style w:type="paragraph" w:customStyle="1" w:styleId="xl123">
    <w:name w:val="xl123"/>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2"/>
      <w:szCs w:val="22"/>
    </w:rPr>
  </w:style>
  <w:style w:type="paragraph" w:customStyle="1" w:styleId="xl124">
    <w:name w:val="xl124"/>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sz w:val="18"/>
      <w:szCs w:val="18"/>
    </w:rPr>
  </w:style>
  <w:style w:type="paragraph" w:customStyle="1" w:styleId="xl125">
    <w:name w:val="xl125"/>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sz w:val="16"/>
      <w:szCs w:val="16"/>
    </w:rPr>
  </w:style>
  <w:style w:type="paragraph" w:customStyle="1" w:styleId="xl126">
    <w:name w:val="xl126"/>
    <w:basedOn w:val="a"/>
    <w:rsid w:val="004E067B"/>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textAlignment w:val="center"/>
    </w:pPr>
    <w:rPr>
      <w:rFonts w:ascii="Arial Armenian" w:hAnsi="Arial Armenian"/>
      <w:sz w:val="22"/>
      <w:szCs w:val="22"/>
    </w:rPr>
  </w:style>
  <w:style w:type="paragraph" w:customStyle="1" w:styleId="xl127">
    <w:name w:val="xl127"/>
    <w:basedOn w:val="a"/>
    <w:rsid w:val="004E067B"/>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ascii="Arial Armenian" w:hAnsi="Arial Armenian"/>
      <w:sz w:val="22"/>
      <w:szCs w:val="22"/>
    </w:rPr>
  </w:style>
  <w:style w:type="paragraph" w:customStyle="1" w:styleId="xl128">
    <w:name w:val="xl128"/>
    <w:basedOn w:val="a"/>
    <w:rsid w:val="004E067B"/>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ascii="Arial Armenian" w:hAnsi="Arial Armenian"/>
      <w:sz w:val="22"/>
      <w:szCs w:val="22"/>
    </w:rPr>
  </w:style>
  <w:style w:type="paragraph" w:customStyle="1" w:styleId="xl129">
    <w:name w:val="xl129"/>
    <w:basedOn w:val="a"/>
    <w:rsid w:val="004E067B"/>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ascii="Arial Armenian" w:hAnsi="Arial Armenian"/>
      <w:b/>
      <w:bCs/>
    </w:rPr>
  </w:style>
  <w:style w:type="paragraph" w:customStyle="1" w:styleId="xl130">
    <w:name w:val="xl130"/>
    <w:basedOn w:val="a"/>
    <w:rsid w:val="004E067B"/>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ascii="Arial Armenian" w:hAnsi="Arial Armenian"/>
      <w:b/>
      <w:bCs/>
    </w:rPr>
  </w:style>
  <w:style w:type="paragraph" w:customStyle="1" w:styleId="xl131">
    <w:name w:val="xl131"/>
    <w:basedOn w:val="a"/>
    <w:rsid w:val="004E067B"/>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2"/>
      <w:szCs w:val="22"/>
    </w:rPr>
  </w:style>
  <w:style w:type="paragraph" w:customStyle="1" w:styleId="xl132">
    <w:name w:val="xl132"/>
    <w:basedOn w:val="a"/>
    <w:rsid w:val="004E067B"/>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textAlignment w:val="center"/>
    </w:pPr>
    <w:rPr>
      <w:rFonts w:ascii="Times Armenian" w:hAnsi="Times Armenian"/>
      <w:sz w:val="22"/>
      <w:szCs w:val="22"/>
    </w:rPr>
  </w:style>
  <w:style w:type="paragraph" w:customStyle="1" w:styleId="xl133">
    <w:name w:val="xl133"/>
    <w:basedOn w:val="a"/>
    <w:rsid w:val="004E067B"/>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textAlignment w:val="center"/>
    </w:pPr>
    <w:rPr>
      <w:rFonts w:ascii="Times Armenian" w:hAnsi="Times Armenian"/>
      <w:b/>
      <w:bCs/>
      <w:i/>
      <w:iCs/>
      <w:sz w:val="22"/>
      <w:szCs w:val="22"/>
    </w:rPr>
  </w:style>
  <w:style w:type="paragraph" w:customStyle="1" w:styleId="xl134">
    <w:name w:val="xl134"/>
    <w:basedOn w:val="a"/>
    <w:rsid w:val="004E067B"/>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ascii="Times Armenian" w:hAnsi="Times Armenian"/>
      <w:sz w:val="22"/>
      <w:szCs w:val="22"/>
    </w:rPr>
  </w:style>
  <w:style w:type="paragraph" w:customStyle="1" w:styleId="xl135">
    <w:name w:val="xl135"/>
    <w:basedOn w:val="a"/>
    <w:rsid w:val="004E067B"/>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ascii="Arial Armenian" w:hAnsi="Arial Armenian"/>
      <w:b/>
      <w:bCs/>
    </w:rPr>
  </w:style>
  <w:style w:type="paragraph" w:customStyle="1" w:styleId="xl136">
    <w:name w:val="xl136"/>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37">
    <w:name w:val="xl137"/>
    <w:basedOn w:val="a"/>
    <w:rsid w:val="004E067B"/>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2"/>
      <w:szCs w:val="22"/>
    </w:rPr>
  </w:style>
  <w:style w:type="paragraph" w:customStyle="1" w:styleId="xl138">
    <w:name w:val="xl138"/>
    <w:basedOn w:val="a"/>
    <w:rsid w:val="004E067B"/>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Arial Armenian" w:hAnsi="Arial Armenian"/>
      <w:sz w:val="22"/>
      <w:szCs w:val="22"/>
    </w:rPr>
  </w:style>
  <w:style w:type="paragraph" w:customStyle="1" w:styleId="xl139">
    <w:name w:val="xl139"/>
    <w:basedOn w:val="a"/>
    <w:rsid w:val="004E067B"/>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Arial Armenian" w:hAnsi="Arial Armenian"/>
      <w:sz w:val="22"/>
      <w:szCs w:val="22"/>
    </w:rPr>
  </w:style>
  <w:style w:type="paragraph" w:customStyle="1" w:styleId="xl140">
    <w:name w:val="xl140"/>
    <w:basedOn w:val="a"/>
    <w:rsid w:val="004E067B"/>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Arial Armenian" w:hAnsi="Arial Armenian"/>
      <w:b/>
      <w:bCs/>
    </w:rPr>
  </w:style>
  <w:style w:type="paragraph" w:customStyle="1" w:styleId="xl141">
    <w:name w:val="xl141"/>
    <w:basedOn w:val="a"/>
    <w:rsid w:val="004E067B"/>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Arial Armenian" w:hAnsi="Arial Armenian"/>
      <w:b/>
      <w:bCs/>
    </w:rPr>
  </w:style>
  <w:style w:type="paragraph" w:customStyle="1" w:styleId="xl142">
    <w:name w:val="xl142"/>
    <w:basedOn w:val="a"/>
    <w:rsid w:val="004E067B"/>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textAlignment w:val="center"/>
    </w:pPr>
    <w:rPr>
      <w:rFonts w:ascii="Arial Armenian" w:hAnsi="Arial Armenian"/>
      <w:b/>
      <w:bCs/>
      <w:sz w:val="22"/>
      <w:szCs w:val="22"/>
    </w:rPr>
  </w:style>
  <w:style w:type="paragraph" w:customStyle="1" w:styleId="xl143">
    <w:name w:val="xl143"/>
    <w:basedOn w:val="a"/>
    <w:rsid w:val="004E067B"/>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2"/>
      <w:szCs w:val="22"/>
    </w:rPr>
  </w:style>
  <w:style w:type="paragraph" w:customStyle="1" w:styleId="xl144">
    <w:name w:val="xl144"/>
    <w:basedOn w:val="a"/>
    <w:rsid w:val="004E067B"/>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Times Armenian" w:hAnsi="Times Armenian"/>
      <w:b/>
      <w:bCs/>
      <w:sz w:val="22"/>
      <w:szCs w:val="22"/>
    </w:rPr>
  </w:style>
  <w:style w:type="paragraph" w:customStyle="1" w:styleId="xl145">
    <w:name w:val="xl145"/>
    <w:basedOn w:val="a"/>
    <w:rsid w:val="004E067B"/>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Times Armenian" w:hAnsi="Times Armenian"/>
      <w:b/>
      <w:bCs/>
      <w:sz w:val="22"/>
      <w:szCs w:val="22"/>
    </w:rPr>
  </w:style>
  <w:style w:type="paragraph" w:customStyle="1" w:styleId="xl146">
    <w:name w:val="xl146"/>
    <w:basedOn w:val="a"/>
    <w:rsid w:val="004E067B"/>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Arial Armenian" w:hAnsi="Arial Armenian"/>
      <w:b/>
      <w:bCs/>
    </w:rPr>
  </w:style>
  <w:style w:type="paragraph" w:customStyle="1" w:styleId="xl147">
    <w:name w:val="xl147"/>
    <w:basedOn w:val="a"/>
    <w:rsid w:val="004E067B"/>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Arial Armenian" w:hAnsi="Arial Armenian"/>
      <w:b/>
      <w:bCs/>
    </w:rPr>
  </w:style>
  <w:style w:type="paragraph" w:customStyle="1" w:styleId="xl148">
    <w:name w:val="xl148"/>
    <w:basedOn w:val="a"/>
    <w:rsid w:val="004E06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49">
    <w:name w:val="xl149"/>
    <w:basedOn w:val="a"/>
    <w:rsid w:val="004E06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75579738">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0661168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5295586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E173F-9FC9-4B5C-9755-AF32D7186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80</Pages>
  <Words>24164</Words>
  <Characters>137739</Characters>
  <Application>Microsoft Office Word</Application>
  <DocSecurity>0</DocSecurity>
  <Lines>1147</Lines>
  <Paragraphs>323</Paragraphs>
  <ScaleCrop>false</ScaleCrop>
  <HeadingPairs>
    <vt:vector size="6" baseType="variant">
      <vt:variant>
        <vt:lpstr>Название</vt:lpstr>
      </vt:variant>
      <vt:variant>
        <vt:i4>1</vt:i4>
      </vt:variant>
      <vt:variant>
        <vt:lpstr>Title</vt:lpstr>
      </vt:variant>
      <vt:variant>
        <vt:i4>1</vt:i4>
      </vt:variant>
      <vt:variant>
        <vt:lpstr>Headings</vt:lpstr>
      </vt:variant>
      <vt:variant>
        <vt:i4>12</vt:i4>
      </vt:variant>
    </vt:vector>
  </HeadingPairs>
  <TitlesOfParts>
    <vt:vector size="14" baseType="lpstr">
      <vt:lpstr/>
      <vt:lpstr/>
      <vt:lpstr>        </vt:lpstr>
      <vt:lpstr>        1.1 Գնման առարկա է հանդիսանում  &lt;&lt;Գառնի կոմունալ տնտեսություն&gt;&gt;- ՀՈԱԿ-ի կարիքներ</vt:lpstr>
      <vt:lpstr>        Հավելված 1.1</vt:lpstr>
      <vt:lpstr>        </vt:lpstr>
      <vt:lpstr>        ՆԿԱՐԱԳԻՐ</vt:lpstr>
      <vt:lpstr>        սարքերի և սարքավորումների </vt:lpstr>
      <vt:lpstr>        </vt:lpstr>
      <vt:lpstr>        </vt:lpstr>
      <vt:lpstr>        </vt:lpstr>
      <vt:lpstr>        </vt:lpstr>
      <vt:lpstr>        </vt:lpstr>
      <vt:lpstr>        Հավելված 1.2**</vt:lpstr>
    </vt:vector>
  </TitlesOfParts>
  <Company/>
  <LinksUpToDate>false</LinksUpToDate>
  <CharactersWithSpaces>161580</CharactersWithSpaces>
  <SharedDoc>false</SharedDoc>
  <HLinks>
    <vt:vector size="24" baseType="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User</cp:lastModifiedBy>
  <cp:revision>46</cp:revision>
  <cp:lastPrinted>2018-02-16T07:12:00Z</cp:lastPrinted>
  <dcterms:created xsi:type="dcterms:W3CDTF">2021-10-07T20:30:00Z</dcterms:created>
  <dcterms:modified xsi:type="dcterms:W3CDTF">2021-10-11T07:24:00Z</dcterms:modified>
</cp:coreProperties>
</file>